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65FC5368" w:rsidR="00974E99" w:rsidRPr="00F55AD7" w:rsidRDefault="00974E99" w:rsidP="00CB1D11">
            <w:pPr>
              <w:pStyle w:val="Documenttype"/>
              <w:suppressAutoHyphens/>
            </w:pPr>
            <w:r w:rsidRPr="00F55AD7">
              <w:t xml:space="preserve">IALA </w:t>
            </w:r>
            <w:del w:id="0" w:author="Kaski Maiju" w:date="2025-09-25T10:44:00Z" w16du:dateUtc="2025-09-25T08:44:00Z">
              <w:r w:rsidR="0093492E" w:rsidRPr="00F55AD7" w:rsidDel="00162B77">
                <w:delText>G</w:delText>
              </w:r>
              <w:r w:rsidR="00722236" w:rsidRPr="00F55AD7" w:rsidDel="00162B77">
                <w:delText>uideline</w:delText>
              </w:r>
            </w:del>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3B690088" w:rsidR="0093492E" w:rsidRPr="00F55AD7" w:rsidDel="00162B77" w:rsidRDefault="00162B77" w:rsidP="00CB1D11">
      <w:pPr>
        <w:pStyle w:val="Documentnumber"/>
        <w:suppressAutoHyphens/>
        <w:rPr>
          <w:del w:id="1" w:author="Kaski Maiju" w:date="2025-09-25T10:44:00Z" w16du:dateUtc="2025-09-25T08:44:00Z"/>
        </w:rPr>
      </w:pPr>
      <w:ins w:id="2" w:author="Kaski Maiju" w:date="2025-09-25T10:44:00Z" w16du:dateUtc="2025-09-25T08:44:00Z">
        <w:r>
          <w:t xml:space="preserve">working paper on </w:t>
        </w:r>
      </w:ins>
      <w:del w:id="3" w:author="Kaski Maiju" w:date="2025-09-25T10:44:00Z" w16du:dateUtc="2025-09-25T08:44:00Z">
        <w:r w:rsidR="002735DD" w:rsidDel="00162B77">
          <w:delText>G</w:delText>
        </w:r>
        <w:r w:rsidR="00161401" w:rsidDel="00162B77">
          <w:delText>nnnn</w:delText>
        </w:r>
        <w:r w:rsidR="0074084C" w:rsidDel="00162B77">
          <w:delText xml:space="preserve"> </w:delText>
        </w:r>
      </w:del>
    </w:p>
    <w:p w14:paraId="06DF3522" w14:textId="7F8FE6B9" w:rsidR="00CF49CC" w:rsidRPr="00D740A5" w:rsidRDefault="006A3434" w:rsidP="00866600">
      <w:pPr>
        <w:pStyle w:val="Documentname"/>
      </w:pPr>
      <w:ins w:id="4" w:author="Kaski Maiju" w:date="2025-03-18T14:51:00Z" w16du:dateUtc="2025-03-18T12:51:00Z">
        <w:r w:rsidRPr="00407871">
          <w:rPr>
            <w:rPrChange w:id="5" w:author="Kaski Maiju" w:date="2025-03-18T14:52:00Z" w16du:dateUtc="2025-03-18T12:52:00Z">
              <w:rPr>
                <w:color w:val="FF0000"/>
              </w:rPr>
            </w:rPrChange>
          </w:rPr>
          <w:t>USE CASES</w:t>
        </w:r>
        <w:r w:rsidDel="006A3434">
          <w:t xml:space="preserve"> </w:t>
        </w:r>
      </w:ins>
      <w:ins w:id="6" w:author="Kaski Maiju" w:date="2025-09-25T10:44:00Z" w16du:dateUtc="2025-09-25T08:44:00Z">
        <w:r w:rsidR="00162B77">
          <w:t>for</w:t>
        </w:r>
      </w:ins>
      <w:ins w:id="7" w:author="Kaski Maiju" w:date="2025-09-25T10:45:00Z" w16du:dateUtc="2025-09-25T08:45:00Z">
        <w:r w:rsidR="00162B77">
          <w:t xml:space="preserve"> </w:t>
        </w:r>
      </w:ins>
      <w:del w:id="8" w:author="Kaski Maiju" w:date="2025-03-18T14:51:00Z" w16du:dateUtc="2025-03-18T12:51:00Z">
        <w:r w:rsidR="002735DD" w:rsidDel="006A3434">
          <w:delText>Guide</w:delText>
        </w:r>
        <w:r w:rsidR="00827301" w:rsidDel="006A3434">
          <w:delText>l</w:delText>
        </w:r>
        <w:r w:rsidR="002735DD" w:rsidDel="006A3434">
          <w:delText xml:space="preserve">ine </w:delText>
        </w:r>
      </w:del>
      <w:del w:id="9" w:author="Kaski Maiju" w:date="2025-03-18T14:52:00Z" w16du:dateUtc="2025-03-18T12:52:00Z">
        <w:r w:rsidR="00007BD8" w:rsidRPr="00007BD8" w:rsidDel="006A3434">
          <w:delText xml:space="preserve">on </w:delText>
        </w:r>
      </w:del>
      <w:r w:rsidR="00007BD8" w:rsidRPr="00007BD8">
        <w:t xml:space="preserve">VTS Digital Communications </w:t>
      </w:r>
      <w:del w:id="10" w:author="Karlsson, Fredrik" w:date="2024-03-14T11:08:00Z">
        <w:r w:rsidR="00866600" w:rsidDel="00FE6132">
          <w:delText>-</w:delText>
        </w:r>
      </w:del>
      <w:ins w:id="11" w:author="Kaski Maiju" w:date="2025-03-18T14:52:00Z" w16du:dateUtc="2025-03-18T12:52:00Z">
        <w:r w:rsidR="00407871" w:rsidDel="00407871">
          <w:t xml:space="preserve"> </w:t>
        </w:r>
      </w:ins>
      <w:ins w:id="12" w:author="Karlsson, Fredrik" w:date="2024-03-14T11:08:00Z">
        <w:del w:id="13" w:author="Kaski Maiju" w:date="2025-03-18T14:52:00Z" w16du:dateUtc="2025-03-18T12:52:00Z">
          <w:r w:rsidR="00FE6132" w:rsidDel="00407871">
            <w:delText>–</w:delText>
          </w:r>
        </w:del>
      </w:ins>
      <w:del w:id="14" w:author="Kaski Maiju" w:date="2025-03-18T14:52:00Z" w16du:dateUtc="2025-03-18T12:52:00Z">
        <w:r w:rsidR="00866600" w:rsidDel="00407871">
          <w:delText xml:space="preserve"> </w:delText>
        </w:r>
      </w:del>
      <w:ins w:id="15" w:author="Karlsson, Fredrik" w:date="2024-03-14T11:08:00Z">
        <w:del w:id="16" w:author="Kaski Maiju" w:date="2024-09-23T14:43:00Z" w16du:dateUtc="2024-09-23T11:43:00Z">
          <w:r w:rsidR="00FE6132" w:rsidDel="00672F66">
            <w:rPr>
              <w:color w:val="FF0000"/>
            </w:rPr>
            <w:delText>DRAFT 2024-0</w:delText>
          </w:r>
        </w:del>
        <w:del w:id="17" w:author="Kaski Maiju" w:date="2024-06-27T10:52:00Z">
          <w:r w:rsidR="00FE6132" w:rsidDel="00456E23">
            <w:rPr>
              <w:color w:val="FF0000"/>
            </w:rPr>
            <w:delText>3</w:delText>
          </w:r>
        </w:del>
        <w:del w:id="18" w:author="Kaski Maiju" w:date="2024-09-23T14:43:00Z" w16du:dateUtc="2024-09-23T11:43:00Z">
          <w:r w:rsidR="00FE6132" w:rsidDel="00672F66">
            <w:rPr>
              <w:color w:val="FF0000"/>
            </w:rPr>
            <w:delText>-</w:delText>
          </w:r>
        </w:del>
        <w:del w:id="19" w:author="Kaski Maiju" w:date="2024-06-27T10:52:00Z">
          <w:r w:rsidR="00FE6132" w:rsidDel="00456E23">
            <w:rPr>
              <w:color w:val="FF0000"/>
            </w:rPr>
            <w:delText>14</w:delText>
          </w:r>
        </w:del>
      </w:ins>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387A1DD" w:rsidR="004E0BBB" w:rsidRDefault="00B42BDC" w:rsidP="00B42BDC">
      <w:pPr>
        <w:pStyle w:val="Leipteksti"/>
        <w:suppressAutoHyphens/>
        <w:rPr>
          <w:ins w:id="20" w:author="Kaski Maiju" w:date="2025-09-25T12:05:00Z" w16du:dateUtc="2025-09-25T10:05:00Z"/>
          <w:highlight w:val="yellow"/>
        </w:rPr>
      </w:pPr>
      <w:ins w:id="21" w:author="Kaski Maiju" w:date="2025-09-25T12:05:00Z" w16du:dateUtc="2025-09-25T10:05:00Z">
        <w:r>
          <w:rPr>
            <w:highlight w:val="yellow"/>
          </w:rPr>
          <w:t xml:space="preserve">IALA SECRETARY: KINDLY </w:t>
        </w:r>
        <w:r w:rsidRPr="00646EF1">
          <w:rPr>
            <w:highlight w:val="yellow"/>
          </w:rPr>
          <w:t xml:space="preserve">ADD </w:t>
        </w:r>
        <w:r w:rsidRPr="003A3514">
          <w:rPr>
            <w:highlight w:val="yellow"/>
          </w:rPr>
          <w:t>TABLE OF CONTENTS </w:t>
        </w:r>
        <w:r>
          <w:rPr>
            <w:highlight w:val="yellow"/>
          </w:rPr>
          <w:t>ALSO FOR FIGURES</w:t>
        </w:r>
      </w:ins>
    </w:p>
    <w:p w14:paraId="2B38B58D" w14:textId="19CFB55C" w:rsidR="00B42BDC" w:rsidRPr="00B42BDC" w:rsidRDefault="00B42BDC" w:rsidP="00B42BDC">
      <w:pPr>
        <w:pStyle w:val="Leipteksti"/>
        <w:suppressAutoHyphens/>
        <w:rPr>
          <w:highlight w:val="yellow"/>
          <w:rPrChange w:id="22" w:author="Kaski Maiju" w:date="2025-09-25T12:05:00Z" w16du:dateUtc="2025-09-25T10:05:00Z">
            <w:rPr/>
          </w:rPrChange>
        </w:rPr>
        <w:pPrChange w:id="23" w:author="Kaski Maiju" w:date="2025-09-25T12:05:00Z" w16du:dateUtc="2025-09-25T10:05:00Z">
          <w:pPr>
            <w:suppressAutoHyphens/>
          </w:pPr>
        </w:pPrChange>
      </w:pPr>
      <w:ins w:id="24" w:author="Kaski Maiju" w:date="2025-09-25T12:05:00Z" w16du:dateUtc="2025-09-25T10:05:00Z">
        <w:r>
          <w:rPr>
            <w:highlight w:val="yellow"/>
          </w:rPr>
          <w:t>THIS IS A WORKING DOCUMENT</w:t>
        </w:r>
      </w:ins>
    </w:p>
    <w:p w14:paraId="5803F4E2" w14:textId="77777777" w:rsidR="004E0BBB" w:rsidRPr="00F55AD7" w:rsidRDefault="004E0BBB" w:rsidP="00CB1D11">
      <w:pPr>
        <w:suppressAutoHyphens/>
      </w:pPr>
    </w:p>
    <w:p w14:paraId="2AD66588" w14:textId="43EAAA24" w:rsidR="004E0BBB" w:rsidDel="00AA27EB" w:rsidRDefault="000E542C" w:rsidP="00201579">
      <w:pPr>
        <w:pStyle w:val="Leipteksti"/>
        <w:rPr>
          <w:ins w:id="25" w:author="Karlsson, Fredrik" w:date="2024-03-14T14:03:00Z"/>
          <w:del w:id="26" w:author="Kaski Maiju" w:date="2024-09-26T13:19:00Z" w16du:dateUtc="2024-09-26T10:19:00Z"/>
        </w:rPr>
      </w:pPr>
      <w:ins w:id="27" w:author="Karlsson, Fredrik" w:date="2024-03-14T14:03:00Z">
        <w:del w:id="28" w:author="Kaski Maiju" w:date="2024-09-26T13:19:00Z" w16du:dateUtc="2024-09-26T10:19:00Z">
          <w:r w:rsidDel="00AA27EB">
            <w:delText>For VTS56:</w:delText>
          </w:r>
        </w:del>
      </w:ins>
    </w:p>
    <w:p w14:paraId="4751B878" w14:textId="459BB2EB" w:rsidR="000E542C" w:rsidDel="00AA27EB" w:rsidRDefault="000E542C">
      <w:pPr>
        <w:pStyle w:val="Leipteksti"/>
        <w:numPr>
          <w:ilvl w:val="0"/>
          <w:numId w:val="64"/>
        </w:numPr>
        <w:rPr>
          <w:ins w:id="29" w:author="Karlsson, Fredrik" w:date="2024-03-14T14:04:00Z"/>
          <w:del w:id="30" w:author="Kaski Maiju" w:date="2024-09-26T13:19:00Z" w16du:dateUtc="2024-09-26T10:19:00Z"/>
        </w:rPr>
        <w:pPrChange w:id="31" w:author="Karlsson, Fredrik" w:date="2024-03-14T14:03:00Z">
          <w:pPr>
            <w:pStyle w:val="Leipteksti"/>
          </w:pPr>
        </w:pPrChange>
      </w:pPr>
      <w:ins w:id="32" w:author="Karlsson, Fredrik" w:date="2024-03-14T14:04:00Z">
        <w:del w:id="33" w:author="Kaski Maiju" w:date="2024-09-26T13:19:00Z" w16du:dateUtc="2024-09-26T10:19:00Z">
          <w:r w:rsidDel="00AA27EB">
            <w:delText>Revise</w:delText>
          </w:r>
        </w:del>
      </w:ins>
      <w:ins w:id="34" w:author="Karlsson, Fredrik" w:date="2024-03-14T14:03:00Z">
        <w:del w:id="35" w:author="Kaski Maiju" w:date="2024-09-26T13:19:00Z" w16du:dateUtc="2024-09-26T10:19:00Z">
          <w:r w:rsidDel="00AA27EB">
            <w:delText xml:space="preserve"> </w:delText>
          </w:r>
        </w:del>
      </w:ins>
      <w:ins w:id="36" w:author="Karlsson, Fredrik" w:date="2024-03-14T14:04:00Z">
        <w:del w:id="37" w:author="Kaski Maiju" w:date="2024-09-26T13:19:00Z" w16du:dateUtc="2024-09-26T10:19:00Z">
          <w:r w:rsidDel="00AA27EB">
            <w:delText>Pictures</w:delText>
          </w:r>
        </w:del>
      </w:ins>
    </w:p>
    <w:p w14:paraId="290BF52A" w14:textId="7B671E86" w:rsidR="000E542C" w:rsidDel="00137A91" w:rsidRDefault="000E542C">
      <w:pPr>
        <w:pStyle w:val="Leipteksti"/>
        <w:numPr>
          <w:ilvl w:val="0"/>
          <w:numId w:val="64"/>
        </w:numPr>
        <w:rPr>
          <w:ins w:id="38" w:author="Karlsson, Fredrik" w:date="2024-03-14T14:05:00Z"/>
          <w:del w:id="39" w:author="Kaski Maiju" w:date="2024-09-23T16:32:00Z" w16du:dateUtc="2024-09-23T13:32:00Z"/>
        </w:rPr>
        <w:pPrChange w:id="40" w:author="Karlsson, Fredrik" w:date="2024-03-14T14:03:00Z">
          <w:pPr>
            <w:pStyle w:val="Leipteksti"/>
          </w:pPr>
        </w:pPrChange>
      </w:pPr>
      <w:ins w:id="41" w:author="Karlsson, Fredrik" w:date="2024-03-14T14:04:00Z">
        <w:del w:id="42" w:author="Kaski Maiju" w:date="2024-09-23T16:32:00Z" w16du:dateUtc="2024-09-23T13:32:00Z">
          <w:r w:rsidDel="00137A91">
            <w:delText>Rename</w:delText>
          </w:r>
        </w:del>
      </w:ins>
      <w:ins w:id="43" w:author="Karlsson, Fredrik" w:date="2024-03-14T14:05:00Z">
        <w:del w:id="44" w:author="Kaski Maiju" w:date="2024-09-23T16:32:00Z" w16du:dateUtc="2024-09-23T13:32:00Z">
          <w:r w:rsidDel="00137A91">
            <w:delText>/change</w:delText>
          </w:r>
        </w:del>
      </w:ins>
      <w:ins w:id="45" w:author="Karlsson, Fredrik" w:date="2024-03-14T14:04:00Z">
        <w:del w:id="46" w:author="Kaski Maiju" w:date="2024-09-23T16:32:00Z" w16du:dateUtc="2024-09-23T13:32:00Z">
          <w:r w:rsidDel="00137A91">
            <w:delText xml:space="preserve"> the </w:delText>
          </w:r>
        </w:del>
      </w:ins>
      <w:ins w:id="47" w:author="Karlsson, Fredrik" w:date="2024-03-14T14:05:00Z">
        <w:del w:id="48" w:author="Kaski Maiju" w:date="2024-09-23T16:32:00Z" w16du:dateUtc="2024-09-23T13:32:00Z">
          <w:r w:rsidDel="00137A91">
            <w:delText>“Part A,B,C,D” part</w:delText>
          </w:r>
        </w:del>
      </w:ins>
      <w:ins w:id="49" w:author="Karlsson, Fredrik" w:date="2024-03-14T14:13:00Z">
        <w:del w:id="50" w:author="Kaski Maiju" w:date="2024-09-23T16:32:00Z" w16du:dateUtc="2024-09-23T13:32:00Z">
          <w:r w:rsidDel="00137A91">
            <w:delText xml:space="preserve"> </w:delText>
          </w:r>
        </w:del>
      </w:ins>
    </w:p>
    <w:p w14:paraId="2FC827CE" w14:textId="14CC5BA2" w:rsidR="000E542C" w:rsidDel="00137A91" w:rsidRDefault="000E542C">
      <w:pPr>
        <w:pStyle w:val="Leipteksti"/>
        <w:numPr>
          <w:ilvl w:val="0"/>
          <w:numId w:val="64"/>
        </w:numPr>
        <w:rPr>
          <w:ins w:id="51" w:author="Karlsson, Fredrik" w:date="2024-03-14T14:06:00Z"/>
          <w:del w:id="52" w:author="Kaski Maiju" w:date="2024-09-23T16:33:00Z" w16du:dateUtc="2024-09-23T13:33:00Z"/>
        </w:rPr>
        <w:pPrChange w:id="53" w:author="Karlsson, Fredrik" w:date="2024-03-14T14:03:00Z">
          <w:pPr>
            <w:pStyle w:val="Leipteksti"/>
          </w:pPr>
        </w:pPrChange>
      </w:pPr>
      <w:ins w:id="54" w:author="Karlsson, Fredrik" w:date="2024-03-14T14:05:00Z">
        <w:del w:id="55" w:author="Kaski Maiju" w:date="2024-09-23T16:33:00Z" w16du:dateUtc="2024-09-23T13:33:00Z">
          <w:r w:rsidDel="00137A91">
            <w:delText xml:space="preserve">Revise </w:delText>
          </w:r>
        </w:del>
      </w:ins>
      <w:ins w:id="56" w:author="Karlsson, Fredrik" w:date="2024-03-14T14:06:00Z">
        <w:del w:id="57" w:author="Kaski Maiju" w:date="2024-09-23T16:33:00Z" w16du:dateUtc="2024-09-23T13:33:00Z">
          <w:r w:rsidDel="00137A91">
            <w:delText xml:space="preserve">S100 </w:delText>
          </w:r>
        </w:del>
      </w:ins>
    </w:p>
    <w:p w14:paraId="505197EA" w14:textId="440422C4" w:rsidR="000E542C" w:rsidDel="00AA27EB" w:rsidRDefault="000E542C">
      <w:pPr>
        <w:pStyle w:val="Leipteksti"/>
        <w:numPr>
          <w:ilvl w:val="0"/>
          <w:numId w:val="64"/>
        </w:numPr>
        <w:rPr>
          <w:ins w:id="58" w:author="Karlsson, Fredrik" w:date="2024-03-14T14:10:00Z"/>
          <w:del w:id="59" w:author="Kaski Maiju" w:date="2024-09-26T13:19:00Z" w16du:dateUtc="2024-09-26T10:19:00Z"/>
        </w:rPr>
        <w:pPrChange w:id="60" w:author="Karlsson, Fredrik" w:date="2024-03-14T14:03:00Z">
          <w:pPr>
            <w:pStyle w:val="Leipteksti"/>
          </w:pPr>
        </w:pPrChange>
      </w:pPr>
      <w:commentRangeStart w:id="61"/>
      <w:ins w:id="62" w:author="Karlsson, Fredrik" w:date="2024-03-14T14:07:00Z">
        <w:del w:id="63" w:author="Kaski Maiju" w:date="2024-09-26T13:19:00Z" w16du:dateUtc="2024-09-26T10:19:00Z">
          <w:r w:rsidDel="00AA27EB">
            <w:delText xml:space="preserve">Revise </w:delText>
          </w:r>
        </w:del>
      </w:ins>
      <w:ins w:id="64" w:author="Karlsson, Fredrik" w:date="2024-03-14T14:11:00Z">
        <w:del w:id="65" w:author="Kaski Maiju" w:date="2024-09-26T13:19:00Z" w16du:dateUtc="2024-09-26T10:19:00Z">
          <w:r w:rsidDel="00AA27EB">
            <w:delText>“</w:delText>
          </w:r>
        </w:del>
      </w:ins>
      <w:ins w:id="66" w:author="Karlsson, Fredrik" w:date="2024-03-14T14:10:00Z">
        <w:del w:id="67" w:author="Kaski Maiju" w:date="2024-09-26T13:19:00Z" w16du:dateUtc="2024-09-26T10:19:00Z">
          <w:r w:rsidDel="00AA27EB">
            <w:delText>document</w:delText>
          </w:r>
        </w:del>
      </w:ins>
      <w:ins w:id="68" w:author="Karlsson, Fredrik" w:date="2024-03-14T14:11:00Z">
        <w:del w:id="69" w:author="Kaski Maiju" w:date="2024-09-26T13:19:00Z" w16du:dateUtc="2024-09-26T10:19:00Z">
          <w:r w:rsidDel="00AA27EB">
            <w:delText xml:space="preserve"> purpose”</w:delText>
          </w:r>
          <w:commentRangeEnd w:id="61"/>
          <w:r w:rsidDel="00AA27EB">
            <w:rPr>
              <w:rStyle w:val="Kommentinviite"/>
            </w:rPr>
            <w:commentReference w:id="61"/>
          </w:r>
        </w:del>
      </w:ins>
      <w:ins w:id="70" w:author="Karlsson, Fredrik" w:date="2024-03-14T14:13:00Z">
        <w:del w:id="71" w:author="Kaski Maiju" w:date="2024-09-26T13:19:00Z" w16du:dateUtc="2024-09-26T10:19:00Z">
          <w:r w:rsidDel="00AA27EB">
            <w:delText xml:space="preserve"> </w:delText>
          </w:r>
        </w:del>
      </w:ins>
    </w:p>
    <w:p w14:paraId="37AB08BF" w14:textId="7B47690B" w:rsidR="000E542C" w:rsidDel="00137A91" w:rsidRDefault="000E542C">
      <w:pPr>
        <w:pStyle w:val="Leipteksti"/>
        <w:numPr>
          <w:ilvl w:val="0"/>
          <w:numId w:val="64"/>
        </w:numPr>
        <w:rPr>
          <w:ins w:id="72" w:author="Karlsson, Fredrik" w:date="2024-03-14T14:13:00Z"/>
          <w:del w:id="73" w:author="Kaski Maiju" w:date="2024-09-23T16:33:00Z" w16du:dateUtc="2024-09-23T13:33:00Z"/>
        </w:rPr>
        <w:pPrChange w:id="74" w:author="Karlsson, Fredrik" w:date="2024-03-14T14:03:00Z">
          <w:pPr>
            <w:pStyle w:val="Leipteksti"/>
          </w:pPr>
        </w:pPrChange>
      </w:pPr>
      <w:ins w:id="75" w:author="Karlsson, Fredrik" w:date="2024-03-14T14:13:00Z">
        <w:del w:id="76" w:author="Kaski Maiju" w:date="2024-09-23T16:33:00Z" w16du:dateUtc="2024-09-23T13:33:00Z">
          <w:r w:rsidDel="00137A91">
            <w:delText>Revise Route exchange part</w:delText>
          </w:r>
        </w:del>
      </w:ins>
    </w:p>
    <w:p w14:paraId="0B43A050" w14:textId="32BB94E0" w:rsidR="0003538E" w:rsidDel="00AA27EB" w:rsidRDefault="006373AF">
      <w:pPr>
        <w:pStyle w:val="Leipteksti"/>
        <w:numPr>
          <w:ilvl w:val="0"/>
          <w:numId w:val="64"/>
        </w:numPr>
        <w:rPr>
          <w:ins w:id="77" w:author="Karlsson, Fredrik" w:date="2024-06-27T12:45:00Z"/>
          <w:del w:id="78" w:author="Kaski Maiju" w:date="2024-09-26T13:19:00Z" w16du:dateUtc="2024-09-26T10:19:00Z"/>
        </w:rPr>
        <w:pPrChange w:id="79" w:author="Karlsson, Fredrik" w:date="2024-03-14T14:03:00Z">
          <w:pPr>
            <w:pStyle w:val="Leipteksti"/>
          </w:pPr>
        </w:pPrChange>
      </w:pPr>
      <w:ins w:id="80" w:author="Karlsson, Fredrik" w:date="2024-03-14T14:30:00Z">
        <w:del w:id="81" w:author="Kaski Maiju" w:date="2024-09-26T13:19:00Z" w16du:dateUtc="2024-09-26T10:19:00Z">
          <w:r w:rsidDel="00AA27EB">
            <w:delText xml:space="preserve">Definition of Route and Voyage, sailing plan, route plan vs </w:delText>
          </w:r>
        </w:del>
      </w:ins>
      <w:ins w:id="82" w:author="Karlsson, Fredrik" w:date="2024-03-14T14:31:00Z">
        <w:del w:id="83" w:author="Kaski Maiju" w:date="2024-09-26T13:19:00Z" w16du:dateUtc="2024-09-26T10:19:00Z">
          <w:r w:rsidDel="00AA27EB">
            <w:delText>VTS route plan VTS Sailing Plan</w:delText>
          </w:r>
        </w:del>
      </w:ins>
    </w:p>
    <w:p w14:paraId="1F79B06C" w14:textId="5A2E4DD9" w:rsidR="00DC5D88" w:rsidRPr="00F55AD7" w:rsidDel="00AA27EB" w:rsidRDefault="00DC5D88">
      <w:pPr>
        <w:pStyle w:val="Leipteksti"/>
        <w:numPr>
          <w:ilvl w:val="0"/>
          <w:numId w:val="64"/>
        </w:numPr>
        <w:rPr>
          <w:del w:id="84" w:author="Kaski Maiju" w:date="2024-09-26T13:19:00Z" w16du:dateUtc="2024-09-26T10:19:00Z"/>
        </w:rPr>
        <w:pPrChange w:id="85" w:author="Karlsson, Fredrik" w:date="2024-03-14T14:03:00Z">
          <w:pPr>
            <w:pStyle w:val="Leipteksti"/>
          </w:pPr>
        </w:pPrChange>
      </w:pPr>
      <w:ins w:id="86" w:author="Karlsson, Fredrik" w:date="2024-06-27T12:45:00Z">
        <w:del w:id="87" w:author="Kaski Maiju" w:date="2024-09-26T13:19:00Z" w16du:dateUtc="2024-09-26T10:19:00Z">
          <w:r w:rsidDel="00AA27EB">
            <w:delText xml:space="preserve">Service </w:delText>
          </w:r>
          <w:r w:rsidRPr="00D25047" w:rsidDel="00AA27EB">
            <w:delText>orchestration</w:delText>
          </w:r>
          <w:r w:rsidDel="00AA27EB">
            <w:delText>…</w:delText>
          </w:r>
        </w:del>
      </w:ins>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6304C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6304CF">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5CA685DE" w14:textId="2268B6E1" w:rsidR="00C1208D" w:rsidRPr="000B6FAC" w:rsidDel="000B6FAC" w:rsidRDefault="000C2857">
      <w:pPr>
        <w:pStyle w:val="Sisluet1"/>
        <w:rPr>
          <w:del w:id="92" w:author="Kaski Maiju" w:date="2024-03-14T15:54:00Z"/>
          <w:rFonts w:eastAsiaTheme="minorEastAsia"/>
          <w:b w:val="0"/>
          <w:caps w:val="0"/>
          <w:color w:val="auto"/>
          <w:lang w:val="en-US" w:eastAsia="fi-FI"/>
          <w:rPrChange w:id="93" w:author="Kaski Maiju" w:date="2024-03-14T15:54:00Z">
            <w:rPr>
              <w:del w:id="94" w:author="Kaski Maiju" w:date="2024-03-14T15:54:00Z"/>
              <w:rFonts w:eastAsiaTheme="minorEastAsia"/>
              <w:b w:val="0"/>
              <w:caps w:val="0"/>
              <w:color w:val="auto"/>
              <w:lang w:val="fi-FI" w:eastAsia="fi-FI"/>
            </w:rPr>
          </w:rPrChange>
        </w:rPr>
      </w:pPr>
      <w:del w:id="95" w:author="Kaski Maiju" w:date="2025-09-25T11:44:00Z" w16du:dateUtc="2025-09-25T09:44:00Z">
        <w:r w:rsidDel="00B42BDC">
          <w:rPr>
            <w:rFonts w:eastAsia="Times New Roman" w:cs="Times New Roman"/>
            <w:b w:val="0"/>
            <w:szCs w:val="20"/>
          </w:rPr>
          <w:lastRenderedPageBreak/>
          <w:fldChar w:fldCharType="begin"/>
        </w:r>
        <w:r w:rsidDel="00B42BDC">
          <w:rPr>
            <w:rFonts w:eastAsia="Times New Roman" w:cs="Times New Roman"/>
            <w:b w:val="0"/>
            <w:szCs w:val="20"/>
          </w:rPr>
          <w:delInstrText xml:space="preserve"> TOC \o "1-3" \t "Annex title (Head 1),1,Appendix title (Head 1),1" </w:delInstrText>
        </w:r>
        <w:r w:rsidDel="00B42BDC">
          <w:rPr>
            <w:rFonts w:eastAsia="Times New Roman" w:cs="Times New Roman"/>
            <w:b w:val="0"/>
            <w:szCs w:val="20"/>
          </w:rPr>
          <w:fldChar w:fldCharType="separate"/>
        </w:r>
      </w:del>
      <w:del w:id="96" w:author="Kaski Maiju" w:date="2024-03-14T15:54:00Z">
        <w:r w:rsidR="00C1208D" w:rsidRPr="00D53522" w:rsidDel="000B6FAC">
          <w:delText>1.</w:delText>
        </w:r>
        <w:r w:rsidR="00C1208D" w:rsidRPr="000B6FAC" w:rsidDel="000B6FAC">
          <w:rPr>
            <w:rFonts w:eastAsiaTheme="minorEastAsia"/>
            <w:b w:val="0"/>
            <w:caps w:val="0"/>
            <w:lang w:val="en-US" w:eastAsia="fi-FI"/>
            <w:rPrChange w:id="97" w:author="Kaski Maiju" w:date="2024-03-14T15:54:00Z">
              <w:rPr>
                <w:rFonts w:eastAsiaTheme="minorEastAsia"/>
                <w:b w:val="0"/>
                <w:caps w:val="0"/>
                <w:lang w:val="fi-FI" w:eastAsia="fi-FI"/>
              </w:rPr>
            </w:rPrChange>
          </w:rPr>
          <w:tab/>
        </w:r>
        <w:r w:rsidR="00C1208D" w:rsidDel="000B6FAC">
          <w:delText>INTRODUCTION</w:delText>
        </w:r>
        <w:r w:rsidR="00C1208D" w:rsidDel="000B6FAC">
          <w:tab/>
          <w:delText>5</w:delText>
        </w:r>
      </w:del>
    </w:p>
    <w:p w14:paraId="7B6A703C" w14:textId="632D8E4D" w:rsidR="00C1208D" w:rsidRPr="000B6FAC" w:rsidDel="000B6FAC" w:rsidRDefault="00C1208D">
      <w:pPr>
        <w:pStyle w:val="Sisluet1"/>
        <w:rPr>
          <w:del w:id="98" w:author="Kaski Maiju" w:date="2024-03-14T15:54:00Z"/>
          <w:rFonts w:eastAsiaTheme="minorEastAsia"/>
          <w:b w:val="0"/>
          <w:caps w:val="0"/>
          <w:color w:val="auto"/>
          <w:lang w:val="en-US" w:eastAsia="fi-FI"/>
          <w:rPrChange w:id="99" w:author="Kaski Maiju" w:date="2024-03-14T15:54:00Z">
            <w:rPr>
              <w:del w:id="100" w:author="Kaski Maiju" w:date="2024-03-14T15:54:00Z"/>
              <w:rFonts w:eastAsiaTheme="minorEastAsia"/>
              <w:b w:val="0"/>
              <w:caps w:val="0"/>
              <w:color w:val="auto"/>
              <w:lang w:val="fi-FI" w:eastAsia="fi-FI"/>
            </w:rPr>
          </w:rPrChange>
        </w:rPr>
      </w:pPr>
      <w:del w:id="101" w:author="Kaski Maiju" w:date="2024-03-14T15:54:00Z">
        <w:r w:rsidRPr="00D53522" w:rsidDel="000B6FAC">
          <w:delText>2.</w:delText>
        </w:r>
        <w:r w:rsidRPr="000B6FAC" w:rsidDel="000B6FAC">
          <w:rPr>
            <w:rFonts w:eastAsiaTheme="minorEastAsia"/>
            <w:b w:val="0"/>
            <w:caps w:val="0"/>
            <w:lang w:val="en-US" w:eastAsia="fi-FI"/>
            <w:rPrChange w:id="102" w:author="Kaski Maiju" w:date="2024-03-14T15:54:00Z">
              <w:rPr>
                <w:rFonts w:eastAsiaTheme="minorEastAsia"/>
                <w:b w:val="0"/>
                <w:caps w:val="0"/>
                <w:lang w:val="fi-FI" w:eastAsia="fi-FI"/>
              </w:rPr>
            </w:rPrChange>
          </w:rPr>
          <w:tab/>
        </w:r>
        <w:r w:rsidDel="000B6FAC">
          <w:delText>DOCUMENT PURPOSE</w:delText>
        </w:r>
        <w:r w:rsidDel="000B6FAC">
          <w:tab/>
          <w:delText>6</w:delText>
        </w:r>
      </w:del>
    </w:p>
    <w:p w14:paraId="3D609ECA" w14:textId="0E81537C" w:rsidR="00C1208D" w:rsidRPr="000B6FAC" w:rsidDel="000B6FAC" w:rsidRDefault="00C1208D">
      <w:pPr>
        <w:pStyle w:val="Sisluet1"/>
        <w:rPr>
          <w:del w:id="103" w:author="Kaski Maiju" w:date="2024-03-14T15:54:00Z"/>
          <w:rFonts w:eastAsiaTheme="minorEastAsia"/>
          <w:b w:val="0"/>
          <w:caps w:val="0"/>
          <w:color w:val="auto"/>
          <w:lang w:val="en-US" w:eastAsia="fi-FI"/>
          <w:rPrChange w:id="104" w:author="Kaski Maiju" w:date="2024-03-14T15:54:00Z">
            <w:rPr>
              <w:del w:id="105" w:author="Kaski Maiju" w:date="2024-03-14T15:54:00Z"/>
              <w:rFonts w:eastAsiaTheme="minorEastAsia"/>
              <w:b w:val="0"/>
              <w:caps w:val="0"/>
              <w:color w:val="auto"/>
              <w:lang w:val="fi-FI" w:eastAsia="fi-FI"/>
            </w:rPr>
          </w:rPrChange>
        </w:rPr>
      </w:pPr>
      <w:del w:id="106" w:author="Kaski Maiju" w:date="2024-03-14T15:54:00Z">
        <w:r w:rsidRPr="00D53522" w:rsidDel="000B6FAC">
          <w:delText>3.</w:delText>
        </w:r>
        <w:r w:rsidRPr="000B6FAC" w:rsidDel="000B6FAC">
          <w:rPr>
            <w:rFonts w:eastAsiaTheme="minorEastAsia"/>
            <w:b w:val="0"/>
            <w:caps w:val="0"/>
            <w:lang w:val="en-US" w:eastAsia="fi-FI"/>
            <w:rPrChange w:id="107" w:author="Kaski Maiju" w:date="2024-03-14T15:54:00Z">
              <w:rPr>
                <w:rFonts w:eastAsiaTheme="minorEastAsia"/>
                <w:b w:val="0"/>
                <w:caps w:val="0"/>
                <w:lang w:val="fi-FI" w:eastAsia="fi-FI"/>
              </w:rPr>
            </w:rPrChange>
          </w:rPr>
          <w:tab/>
        </w:r>
        <w:r w:rsidDel="000B6FAC">
          <w:delText>DOCUMENT STRUCTURE</w:delText>
        </w:r>
        <w:r w:rsidDel="000B6FAC">
          <w:tab/>
          <w:delText>6</w:delText>
        </w:r>
      </w:del>
    </w:p>
    <w:p w14:paraId="3EB881ED" w14:textId="0EC5E508" w:rsidR="00C1208D" w:rsidRPr="00C1208D" w:rsidDel="000B6FAC" w:rsidRDefault="00C1208D">
      <w:pPr>
        <w:pStyle w:val="Sisluet1"/>
        <w:rPr>
          <w:del w:id="108" w:author="Kaski Maiju" w:date="2024-03-14T15:54:00Z"/>
          <w:rFonts w:eastAsiaTheme="minorEastAsia"/>
          <w:b w:val="0"/>
          <w:caps w:val="0"/>
          <w:color w:val="auto"/>
          <w:lang w:val="en-US" w:eastAsia="fi-FI"/>
        </w:rPr>
      </w:pPr>
      <w:del w:id="109" w:author="Kaski Maiju" w:date="2024-03-14T15:54:00Z">
        <w:r w:rsidRPr="00D53522" w:rsidDel="000B6FAC">
          <w:delText>4.</w:delText>
        </w:r>
        <w:r w:rsidRPr="00C1208D" w:rsidDel="000B6FAC">
          <w:rPr>
            <w:rFonts w:eastAsiaTheme="minorEastAsia"/>
            <w:b w:val="0"/>
            <w:caps w:val="0"/>
            <w:color w:val="auto"/>
            <w:lang w:val="en-US" w:eastAsia="fi-FI"/>
          </w:rPr>
          <w:tab/>
        </w:r>
        <w:r w:rsidDel="000B6FAC">
          <w:delText>PART a  general principles of vts digital communications</w:delText>
        </w:r>
        <w:r w:rsidDel="000B6FAC">
          <w:tab/>
          <w:delText>7</w:delText>
        </w:r>
      </w:del>
    </w:p>
    <w:p w14:paraId="475D3312" w14:textId="3A3DBD81" w:rsidR="00C1208D" w:rsidRPr="00C1208D" w:rsidDel="000B6FAC" w:rsidRDefault="00C1208D">
      <w:pPr>
        <w:pStyle w:val="Sisluet2"/>
        <w:rPr>
          <w:del w:id="110" w:author="Kaski Maiju" w:date="2024-03-14T15:54:00Z"/>
          <w:rFonts w:eastAsiaTheme="minorEastAsia"/>
          <w:color w:val="auto"/>
          <w:lang w:val="en-US" w:eastAsia="fi-FI"/>
        </w:rPr>
      </w:pPr>
      <w:del w:id="111" w:author="Kaski Maiju" w:date="2024-03-14T15:54:00Z">
        <w:r w:rsidRPr="00D53522" w:rsidDel="000B6FAC">
          <w:delText>4.1.</w:delText>
        </w:r>
        <w:r w:rsidRPr="00C1208D" w:rsidDel="000B6FAC">
          <w:rPr>
            <w:rFonts w:eastAsiaTheme="minorEastAsia"/>
            <w:color w:val="auto"/>
            <w:lang w:val="en-US" w:eastAsia="fi-FI"/>
          </w:rPr>
          <w:tab/>
        </w:r>
        <w:r w:rsidDel="000B6FAC">
          <w:delText>Managing a mix of traditional VHF voice, digital communications, and automated data exchange</w:delText>
        </w:r>
        <w:r w:rsidDel="000B6FAC">
          <w:tab/>
          <w:delText>7</w:delText>
        </w:r>
      </w:del>
    </w:p>
    <w:p w14:paraId="5D7D0870" w14:textId="63E1578E" w:rsidR="00C1208D" w:rsidRPr="00C1208D" w:rsidDel="000B6FAC" w:rsidRDefault="00C1208D">
      <w:pPr>
        <w:pStyle w:val="Sisluet3"/>
        <w:tabs>
          <w:tab w:val="left" w:pos="1134"/>
        </w:tabs>
        <w:rPr>
          <w:del w:id="112" w:author="Kaski Maiju" w:date="2024-03-14T15:54:00Z"/>
          <w:rFonts w:eastAsiaTheme="minorEastAsia"/>
          <w:noProof/>
          <w:color w:val="auto"/>
          <w:sz w:val="22"/>
          <w:lang w:val="en-US" w:eastAsia="fi-FI"/>
        </w:rPr>
      </w:pPr>
      <w:del w:id="113" w:author="Kaski Maiju" w:date="2024-03-14T15:54:00Z">
        <w:r w:rsidRPr="00D53522" w:rsidDel="000B6FAC">
          <w:rPr>
            <w:noProof/>
          </w:rPr>
          <w:delText>4.1.1.</w:delText>
        </w:r>
        <w:r w:rsidRPr="00C1208D" w:rsidDel="000B6FAC">
          <w:rPr>
            <w:rFonts w:eastAsiaTheme="minorEastAsia"/>
            <w:noProof/>
            <w:color w:val="auto"/>
            <w:sz w:val="22"/>
            <w:lang w:val="en-US" w:eastAsia="fi-FI"/>
          </w:rPr>
          <w:tab/>
        </w:r>
        <w:r w:rsidDel="000B6FAC">
          <w:rPr>
            <w:noProof/>
          </w:rPr>
          <w:delText>Time critical messages</w:delText>
        </w:r>
        <w:r w:rsidDel="000B6FAC">
          <w:rPr>
            <w:noProof/>
          </w:rPr>
          <w:tab/>
          <w:delText>7</w:delText>
        </w:r>
      </w:del>
    </w:p>
    <w:p w14:paraId="20B994CB" w14:textId="02C95DC1" w:rsidR="00C1208D" w:rsidRPr="00C1208D" w:rsidDel="000B6FAC" w:rsidRDefault="00C1208D">
      <w:pPr>
        <w:pStyle w:val="Sisluet3"/>
        <w:tabs>
          <w:tab w:val="left" w:pos="1134"/>
        </w:tabs>
        <w:rPr>
          <w:del w:id="114" w:author="Kaski Maiju" w:date="2024-03-14T15:54:00Z"/>
          <w:rFonts w:eastAsiaTheme="minorEastAsia"/>
          <w:noProof/>
          <w:color w:val="auto"/>
          <w:sz w:val="22"/>
          <w:lang w:val="en-US" w:eastAsia="fi-FI"/>
        </w:rPr>
      </w:pPr>
      <w:del w:id="115" w:author="Kaski Maiju" w:date="2024-03-14T15:54:00Z">
        <w:r w:rsidRPr="00D53522" w:rsidDel="000B6FAC">
          <w:rPr>
            <w:noProof/>
          </w:rPr>
          <w:delText>4.1.2.</w:delText>
        </w:r>
        <w:r w:rsidRPr="00C1208D" w:rsidDel="000B6FAC">
          <w:rPr>
            <w:rFonts w:eastAsiaTheme="minorEastAsia"/>
            <w:noProof/>
            <w:color w:val="auto"/>
            <w:sz w:val="22"/>
            <w:lang w:val="en-US" w:eastAsia="fi-FI"/>
          </w:rPr>
          <w:tab/>
        </w:r>
        <w:r w:rsidDel="000B6FAC">
          <w:rPr>
            <w:noProof/>
          </w:rPr>
          <w:delText>Publishing information on digital VTS services</w:delText>
        </w:r>
        <w:r w:rsidDel="000B6FAC">
          <w:rPr>
            <w:noProof/>
          </w:rPr>
          <w:tab/>
          <w:delText>7</w:delText>
        </w:r>
      </w:del>
    </w:p>
    <w:p w14:paraId="0A8DFD00" w14:textId="75E9B437" w:rsidR="00C1208D" w:rsidRPr="00C1208D" w:rsidDel="000B6FAC" w:rsidRDefault="00C1208D">
      <w:pPr>
        <w:pStyle w:val="Sisluet3"/>
        <w:tabs>
          <w:tab w:val="left" w:pos="1134"/>
        </w:tabs>
        <w:rPr>
          <w:del w:id="116" w:author="Kaski Maiju" w:date="2024-03-14T15:54:00Z"/>
          <w:rFonts w:eastAsiaTheme="minorEastAsia"/>
          <w:noProof/>
          <w:color w:val="auto"/>
          <w:sz w:val="22"/>
          <w:lang w:val="en-US" w:eastAsia="fi-FI"/>
        </w:rPr>
      </w:pPr>
      <w:del w:id="117" w:author="Kaski Maiju" w:date="2024-03-14T15:54:00Z">
        <w:r w:rsidRPr="00D53522" w:rsidDel="000B6FAC">
          <w:rPr>
            <w:noProof/>
          </w:rPr>
          <w:delText>4.1.3.</w:delText>
        </w:r>
        <w:r w:rsidRPr="00C1208D" w:rsidDel="000B6FAC">
          <w:rPr>
            <w:rFonts w:eastAsiaTheme="minorEastAsia"/>
            <w:noProof/>
            <w:color w:val="auto"/>
            <w:sz w:val="22"/>
            <w:lang w:val="en-US" w:eastAsia="fi-FI"/>
          </w:rPr>
          <w:tab/>
        </w:r>
        <w:r w:rsidDel="000B6FAC">
          <w:rPr>
            <w:noProof/>
          </w:rPr>
          <w:delText>Ensuring that all vessels have the information</w:delText>
        </w:r>
        <w:r w:rsidDel="000B6FAC">
          <w:rPr>
            <w:noProof/>
          </w:rPr>
          <w:tab/>
          <w:delText>7</w:delText>
        </w:r>
      </w:del>
    </w:p>
    <w:p w14:paraId="042FA6E5" w14:textId="48DF15B4" w:rsidR="00C1208D" w:rsidRPr="00C1208D" w:rsidDel="000B6FAC" w:rsidRDefault="00C1208D">
      <w:pPr>
        <w:pStyle w:val="Sisluet3"/>
        <w:tabs>
          <w:tab w:val="left" w:pos="1134"/>
        </w:tabs>
        <w:rPr>
          <w:del w:id="118" w:author="Kaski Maiju" w:date="2024-03-14T15:54:00Z"/>
          <w:rFonts w:eastAsiaTheme="minorEastAsia"/>
          <w:noProof/>
          <w:color w:val="auto"/>
          <w:sz w:val="22"/>
          <w:lang w:val="en-US" w:eastAsia="fi-FI"/>
        </w:rPr>
      </w:pPr>
      <w:del w:id="119" w:author="Kaski Maiju" w:date="2024-03-14T15:54:00Z">
        <w:r w:rsidRPr="00D53522" w:rsidDel="000B6FAC">
          <w:rPr>
            <w:noProof/>
          </w:rPr>
          <w:delText>4.1.4.</w:delText>
        </w:r>
        <w:r w:rsidRPr="00C1208D" w:rsidDel="000B6FAC">
          <w:rPr>
            <w:rFonts w:eastAsiaTheme="minorEastAsia"/>
            <w:noProof/>
            <w:color w:val="auto"/>
            <w:sz w:val="22"/>
            <w:lang w:val="en-US" w:eastAsia="fi-FI"/>
          </w:rPr>
          <w:tab/>
        </w:r>
        <w:r w:rsidDel="000B6FAC">
          <w:rPr>
            <w:noProof/>
          </w:rPr>
          <w:delText>Information originating from sources outside of VTS</w:delText>
        </w:r>
        <w:r w:rsidDel="000B6FAC">
          <w:rPr>
            <w:noProof/>
          </w:rPr>
          <w:tab/>
          <w:delText>7</w:delText>
        </w:r>
      </w:del>
    </w:p>
    <w:p w14:paraId="33225404" w14:textId="4E895E63" w:rsidR="00C1208D" w:rsidRPr="00C1208D" w:rsidDel="000B6FAC" w:rsidRDefault="00C1208D">
      <w:pPr>
        <w:pStyle w:val="Sisluet3"/>
        <w:tabs>
          <w:tab w:val="left" w:pos="1134"/>
        </w:tabs>
        <w:rPr>
          <w:del w:id="120" w:author="Kaski Maiju" w:date="2024-03-14T15:54:00Z"/>
          <w:rFonts w:eastAsiaTheme="minorEastAsia"/>
          <w:noProof/>
          <w:color w:val="auto"/>
          <w:sz w:val="22"/>
          <w:lang w:val="en-US" w:eastAsia="fi-FI"/>
        </w:rPr>
      </w:pPr>
      <w:del w:id="121" w:author="Kaski Maiju" w:date="2024-03-14T15:54:00Z">
        <w:r w:rsidRPr="00D53522" w:rsidDel="000B6FAC">
          <w:rPr>
            <w:noProof/>
          </w:rPr>
          <w:delText>4.1.5.</w:delText>
        </w:r>
        <w:r w:rsidRPr="00C1208D" w:rsidDel="000B6FAC">
          <w:rPr>
            <w:rFonts w:eastAsiaTheme="minorEastAsia"/>
            <w:noProof/>
            <w:color w:val="auto"/>
            <w:sz w:val="22"/>
            <w:lang w:val="en-US" w:eastAsia="fi-FI"/>
          </w:rPr>
          <w:tab/>
        </w:r>
        <w:r w:rsidDel="000B6FAC">
          <w:rPr>
            <w:noProof/>
          </w:rPr>
          <w:delText>Route exchange</w:delText>
        </w:r>
        <w:r w:rsidDel="000B6FAC">
          <w:rPr>
            <w:noProof/>
          </w:rPr>
          <w:tab/>
          <w:delText>8</w:delText>
        </w:r>
      </w:del>
    </w:p>
    <w:p w14:paraId="46FDF977" w14:textId="77A24EDE" w:rsidR="00C1208D" w:rsidRPr="00C1208D" w:rsidDel="000B6FAC" w:rsidRDefault="00C1208D">
      <w:pPr>
        <w:pStyle w:val="Sisluet3"/>
        <w:tabs>
          <w:tab w:val="left" w:pos="1134"/>
        </w:tabs>
        <w:rPr>
          <w:del w:id="122" w:author="Kaski Maiju" w:date="2024-03-14T15:54:00Z"/>
          <w:rFonts w:eastAsiaTheme="minorEastAsia"/>
          <w:noProof/>
          <w:color w:val="auto"/>
          <w:sz w:val="22"/>
          <w:lang w:val="en-US" w:eastAsia="fi-FI"/>
        </w:rPr>
      </w:pPr>
      <w:del w:id="123" w:author="Kaski Maiju" w:date="2024-03-14T15:54:00Z">
        <w:r w:rsidRPr="00D53522" w:rsidDel="000B6FAC">
          <w:rPr>
            <w:noProof/>
          </w:rPr>
          <w:delText>4.1.6.</w:delText>
        </w:r>
        <w:r w:rsidRPr="00C1208D" w:rsidDel="000B6FAC">
          <w:rPr>
            <w:rFonts w:eastAsiaTheme="minorEastAsia"/>
            <w:noProof/>
            <w:color w:val="auto"/>
            <w:sz w:val="22"/>
            <w:lang w:val="en-US" w:eastAsia="fi-FI"/>
          </w:rPr>
          <w:tab/>
        </w:r>
        <w:r w:rsidDel="000B6FAC">
          <w:rPr>
            <w:noProof/>
          </w:rPr>
          <w:delText>Cyber security</w:delText>
        </w:r>
        <w:r w:rsidDel="000B6FAC">
          <w:rPr>
            <w:noProof/>
          </w:rPr>
          <w:tab/>
          <w:delText>8</w:delText>
        </w:r>
      </w:del>
    </w:p>
    <w:p w14:paraId="1858262C" w14:textId="73A799C5" w:rsidR="00C1208D" w:rsidRPr="00C1208D" w:rsidDel="000B6FAC" w:rsidRDefault="00C1208D">
      <w:pPr>
        <w:pStyle w:val="Sisluet2"/>
        <w:rPr>
          <w:del w:id="124" w:author="Kaski Maiju" w:date="2024-03-14T15:54:00Z"/>
          <w:rFonts w:eastAsiaTheme="minorEastAsia"/>
          <w:color w:val="auto"/>
          <w:lang w:val="en-US" w:eastAsia="fi-FI"/>
        </w:rPr>
      </w:pPr>
      <w:del w:id="125" w:author="Kaski Maiju" w:date="2024-03-14T15:54:00Z">
        <w:r w:rsidRPr="00D53522" w:rsidDel="000B6FAC">
          <w:delText>4.2.</w:delText>
        </w:r>
        <w:r w:rsidRPr="00C1208D" w:rsidDel="000B6FAC">
          <w:rPr>
            <w:rFonts w:eastAsiaTheme="minorEastAsia"/>
            <w:color w:val="auto"/>
            <w:lang w:val="en-US" w:eastAsia="fi-FI"/>
          </w:rPr>
          <w:tab/>
        </w:r>
        <w:r w:rsidDel="000B6FAC">
          <w:delText>The intent of messages.</w:delText>
        </w:r>
        <w:r w:rsidDel="000B6FAC">
          <w:tab/>
          <w:delText>8</w:delText>
        </w:r>
      </w:del>
    </w:p>
    <w:p w14:paraId="08BD1498" w14:textId="4D1DF9E6" w:rsidR="00C1208D" w:rsidRPr="00C1208D" w:rsidDel="000B6FAC" w:rsidRDefault="00C1208D">
      <w:pPr>
        <w:pStyle w:val="Sisluet1"/>
        <w:rPr>
          <w:del w:id="126" w:author="Kaski Maiju" w:date="2024-03-14T15:54:00Z"/>
          <w:rFonts w:eastAsiaTheme="minorEastAsia"/>
          <w:b w:val="0"/>
          <w:caps w:val="0"/>
          <w:color w:val="auto"/>
          <w:lang w:val="en-US" w:eastAsia="fi-FI"/>
        </w:rPr>
      </w:pPr>
      <w:del w:id="127" w:author="Kaski Maiju" w:date="2024-03-14T15:54:00Z">
        <w:r w:rsidRPr="00D53522" w:rsidDel="000B6FAC">
          <w:delText>5.</w:delText>
        </w:r>
        <w:r w:rsidRPr="00C1208D" w:rsidDel="000B6FAC">
          <w:rPr>
            <w:rFonts w:eastAsiaTheme="minorEastAsia"/>
            <w:b w:val="0"/>
            <w:caps w:val="0"/>
            <w:color w:val="auto"/>
            <w:lang w:val="en-US" w:eastAsia="fi-FI"/>
          </w:rPr>
          <w:tab/>
        </w:r>
        <w:r w:rsidDel="000B6FAC">
          <w:delText>part b  MESSAGE STRUCTURE AND DELIVERY</w:delText>
        </w:r>
        <w:r w:rsidDel="000B6FAC">
          <w:tab/>
          <w:delText>9</w:delText>
        </w:r>
      </w:del>
    </w:p>
    <w:p w14:paraId="58CBBDF2" w14:textId="54B5B1D3" w:rsidR="00C1208D" w:rsidRPr="00C1208D" w:rsidDel="000B6FAC" w:rsidRDefault="00C1208D">
      <w:pPr>
        <w:pStyle w:val="Sisluet2"/>
        <w:rPr>
          <w:del w:id="128" w:author="Kaski Maiju" w:date="2024-03-14T15:54:00Z"/>
          <w:rFonts w:eastAsiaTheme="minorEastAsia"/>
          <w:color w:val="auto"/>
          <w:lang w:val="en-US" w:eastAsia="fi-FI"/>
        </w:rPr>
      </w:pPr>
      <w:del w:id="129" w:author="Kaski Maiju" w:date="2024-03-14T15:54:00Z">
        <w:r w:rsidRPr="00D53522" w:rsidDel="000B6FAC">
          <w:delText>5.1.</w:delText>
        </w:r>
        <w:r w:rsidRPr="00C1208D" w:rsidDel="000B6FAC">
          <w:rPr>
            <w:rFonts w:eastAsiaTheme="minorEastAsia"/>
            <w:color w:val="auto"/>
            <w:lang w:val="en-US" w:eastAsia="fi-FI"/>
          </w:rPr>
          <w:tab/>
        </w:r>
        <w:r w:rsidDel="000B6FAC">
          <w:delText>S-100</w:delText>
        </w:r>
        <w:r w:rsidDel="000B6FAC">
          <w:tab/>
          <w:delText>9</w:delText>
        </w:r>
      </w:del>
    </w:p>
    <w:p w14:paraId="1B42C5A2" w14:textId="485FEE65" w:rsidR="00C1208D" w:rsidRPr="00C1208D" w:rsidDel="000B6FAC" w:rsidRDefault="00C1208D">
      <w:pPr>
        <w:pStyle w:val="Sisluet2"/>
        <w:rPr>
          <w:del w:id="130" w:author="Kaski Maiju" w:date="2024-03-14T15:54:00Z"/>
          <w:rFonts w:eastAsiaTheme="minorEastAsia"/>
          <w:color w:val="auto"/>
          <w:lang w:val="en-US" w:eastAsia="fi-FI"/>
        </w:rPr>
      </w:pPr>
      <w:del w:id="131" w:author="Kaski Maiju" w:date="2024-03-14T15:54:00Z">
        <w:r w:rsidRPr="00D53522" w:rsidDel="000B6FAC">
          <w:delText>5.2.</w:delText>
        </w:r>
        <w:r w:rsidRPr="00C1208D" w:rsidDel="000B6FAC">
          <w:rPr>
            <w:rFonts w:eastAsiaTheme="minorEastAsia"/>
            <w:color w:val="auto"/>
            <w:lang w:val="en-US" w:eastAsia="fi-FI"/>
          </w:rPr>
          <w:tab/>
        </w:r>
        <w:r w:rsidDel="000B6FAC">
          <w:delText>AIS/VDES messages</w:delText>
        </w:r>
        <w:r w:rsidDel="000B6FAC">
          <w:tab/>
          <w:delText>10</w:delText>
        </w:r>
      </w:del>
    </w:p>
    <w:p w14:paraId="6BA48DB9" w14:textId="7A656DA1" w:rsidR="00C1208D" w:rsidRPr="00C1208D" w:rsidDel="000B6FAC" w:rsidRDefault="00C1208D">
      <w:pPr>
        <w:pStyle w:val="Sisluet3"/>
        <w:tabs>
          <w:tab w:val="left" w:pos="1134"/>
        </w:tabs>
        <w:rPr>
          <w:del w:id="132" w:author="Kaski Maiju" w:date="2024-03-14T15:54:00Z"/>
          <w:rFonts w:eastAsiaTheme="minorEastAsia"/>
          <w:noProof/>
          <w:color w:val="auto"/>
          <w:sz w:val="22"/>
          <w:lang w:val="en-US" w:eastAsia="fi-FI"/>
        </w:rPr>
      </w:pPr>
      <w:del w:id="133" w:author="Kaski Maiju" w:date="2024-03-14T15:54:00Z">
        <w:r w:rsidRPr="00D53522" w:rsidDel="000B6FAC">
          <w:rPr>
            <w:noProof/>
          </w:rPr>
          <w:delText>5.2.1.</w:delText>
        </w:r>
        <w:r w:rsidRPr="00C1208D" w:rsidDel="000B6FAC">
          <w:rPr>
            <w:rFonts w:eastAsiaTheme="minorEastAsia"/>
            <w:noProof/>
            <w:color w:val="auto"/>
            <w:sz w:val="22"/>
            <w:lang w:val="en-US" w:eastAsia="fi-FI"/>
          </w:rPr>
          <w:tab/>
        </w:r>
        <w:r w:rsidRPr="00D53522" w:rsidDel="000B6FAC">
          <w:rPr>
            <w:noProof/>
          </w:rPr>
          <w:delText>Examples on the use of AIS/VDES Application Specific Messages to deliver VTS information to vessels</w:delText>
        </w:r>
        <w:r w:rsidDel="000B6FAC">
          <w:rPr>
            <w:noProof/>
          </w:rPr>
          <w:delText>.</w:delText>
        </w:r>
        <w:r w:rsidDel="000B6FAC">
          <w:rPr>
            <w:noProof/>
          </w:rPr>
          <w:tab/>
          <w:delText>11</w:delText>
        </w:r>
      </w:del>
    </w:p>
    <w:p w14:paraId="22DDE30D" w14:textId="3160A634" w:rsidR="00C1208D" w:rsidRPr="00C1208D" w:rsidDel="000B6FAC" w:rsidRDefault="00C1208D">
      <w:pPr>
        <w:pStyle w:val="Sisluet2"/>
        <w:rPr>
          <w:del w:id="134" w:author="Kaski Maiju" w:date="2024-03-14T15:54:00Z"/>
          <w:rFonts w:eastAsiaTheme="minorEastAsia"/>
          <w:color w:val="auto"/>
          <w:lang w:val="en-US" w:eastAsia="fi-FI"/>
        </w:rPr>
      </w:pPr>
      <w:del w:id="135" w:author="Kaski Maiju" w:date="2024-03-14T15:54:00Z">
        <w:r w:rsidRPr="00D53522" w:rsidDel="000B6FAC">
          <w:delText>5.3.</w:delText>
        </w:r>
        <w:r w:rsidRPr="00C1208D" w:rsidDel="000B6FAC">
          <w:rPr>
            <w:rFonts w:eastAsiaTheme="minorEastAsia"/>
            <w:color w:val="auto"/>
            <w:lang w:val="en-US" w:eastAsia="fi-FI"/>
          </w:rPr>
          <w:tab/>
        </w:r>
        <w:r w:rsidDel="000B6FAC">
          <w:delText>Technical services</w:delText>
        </w:r>
        <w:r w:rsidDel="000B6FAC">
          <w:tab/>
          <w:delText>11</w:delText>
        </w:r>
      </w:del>
    </w:p>
    <w:p w14:paraId="355C327B" w14:textId="6CE1C978" w:rsidR="00C1208D" w:rsidRPr="00C1208D" w:rsidDel="000B6FAC" w:rsidRDefault="00C1208D">
      <w:pPr>
        <w:pStyle w:val="Sisluet3"/>
        <w:tabs>
          <w:tab w:val="left" w:pos="1134"/>
        </w:tabs>
        <w:rPr>
          <w:del w:id="136" w:author="Kaski Maiju" w:date="2024-03-14T15:54:00Z"/>
          <w:rFonts w:eastAsiaTheme="minorEastAsia"/>
          <w:noProof/>
          <w:color w:val="auto"/>
          <w:sz w:val="22"/>
          <w:lang w:val="en-US" w:eastAsia="fi-FI"/>
        </w:rPr>
      </w:pPr>
      <w:del w:id="137" w:author="Kaski Maiju" w:date="2024-03-14T15:54:00Z">
        <w:r w:rsidRPr="00D53522" w:rsidDel="000B6FAC">
          <w:rPr>
            <w:noProof/>
          </w:rPr>
          <w:delText>5.3.1.</w:delText>
        </w:r>
        <w:r w:rsidRPr="00C1208D" w:rsidDel="000B6FAC">
          <w:rPr>
            <w:rFonts w:eastAsiaTheme="minorEastAsia"/>
            <w:noProof/>
            <w:color w:val="auto"/>
            <w:sz w:val="22"/>
            <w:lang w:val="en-US" w:eastAsia="fi-FI"/>
          </w:rPr>
          <w:tab/>
        </w:r>
        <w:r w:rsidDel="000B6FAC">
          <w:rPr>
            <w:noProof/>
          </w:rPr>
          <w:delText>VTS Specific Technical Services</w:delText>
        </w:r>
        <w:r w:rsidDel="000B6FAC">
          <w:rPr>
            <w:noProof/>
          </w:rPr>
          <w:tab/>
          <w:delText>12</w:delText>
        </w:r>
      </w:del>
    </w:p>
    <w:p w14:paraId="2D095A79" w14:textId="6E8E05A4" w:rsidR="00C1208D" w:rsidRPr="00C1208D" w:rsidDel="000B6FAC" w:rsidRDefault="00C1208D">
      <w:pPr>
        <w:pStyle w:val="Sisluet3"/>
        <w:tabs>
          <w:tab w:val="left" w:pos="1134"/>
        </w:tabs>
        <w:rPr>
          <w:del w:id="138" w:author="Kaski Maiju" w:date="2024-03-14T15:54:00Z"/>
          <w:rFonts w:eastAsiaTheme="minorEastAsia"/>
          <w:noProof/>
          <w:color w:val="auto"/>
          <w:sz w:val="22"/>
          <w:lang w:val="en-US" w:eastAsia="fi-FI"/>
        </w:rPr>
      </w:pPr>
      <w:del w:id="139" w:author="Kaski Maiju" w:date="2024-03-14T15:54:00Z">
        <w:r w:rsidRPr="00D53522" w:rsidDel="000B6FAC">
          <w:rPr>
            <w:noProof/>
          </w:rPr>
          <w:delText>5.3.2.</w:delText>
        </w:r>
        <w:r w:rsidRPr="00C1208D" w:rsidDel="000B6FAC">
          <w:rPr>
            <w:rFonts w:eastAsiaTheme="minorEastAsia"/>
            <w:noProof/>
            <w:color w:val="auto"/>
            <w:sz w:val="22"/>
            <w:lang w:val="en-US" w:eastAsia="fi-FI"/>
          </w:rPr>
          <w:tab/>
        </w:r>
        <w:r w:rsidDel="000B6FAC">
          <w:rPr>
            <w:noProof/>
          </w:rPr>
          <w:delText>Other Technical Services associated with Maritime Service 1 – Vessel Traffic Services (VTS)</w:delText>
        </w:r>
        <w:r w:rsidDel="000B6FAC">
          <w:rPr>
            <w:noProof/>
          </w:rPr>
          <w:tab/>
          <w:delText>14</w:delText>
        </w:r>
      </w:del>
    </w:p>
    <w:p w14:paraId="5AE099DD" w14:textId="76E67D93" w:rsidR="00C1208D" w:rsidRPr="00C1208D" w:rsidDel="000B6FAC" w:rsidRDefault="00C1208D">
      <w:pPr>
        <w:pStyle w:val="Sisluet1"/>
        <w:rPr>
          <w:del w:id="140" w:author="Kaski Maiju" w:date="2024-03-14T15:54:00Z"/>
          <w:rFonts w:eastAsiaTheme="minorEastAsia"/>
          <w:b w:val="0"/>
          <w:caps w:val="0"/>
          <w:color w:val="auto"/>
          <w:lang w:val="en-US" w:eastAsia="fi-FI"/>
        </w:rPr>
      </w:pPr>
      <w:del w:id="141" w:author="Kaski Maiju" w:date="2024-03-14T15:54:00Z">
        <w:r w:rsidRPr="00D53522" w:rsidDel="000B6FAC">
          <w:delText>6.</w:delText>
        </w:r>
        <w:r w:rsidRPr="00C1208D" w:rsidDel="000B6FAC">
          <w:rPr>
            <w:rFonts w:eastAsiaTheme="minorEastAsia"/>
            <w:b w:val="0"/>
            <w:caps w:val="0"/>
            <w:color w:val="auto"/>
            <w:lang w:val="en-US" w:eastAsia="fi-FI"/>
          </w:rPr>
          <w:tab/>
        </w:r>
        <w:r w:rsidDel="000B6FAC">
          <w:delText xml:space="preserve">PART C  Standard </w:delText>
        </w:r>
        <w:r w:rsidRPr="00D53522" w:rsidDel="000B6FAC">
          <w:rPr>
            <w:i/>
          </w:rPr>
          <w:delText>'DIGITAL'</w:delText>
        </w:r>
        <w:r w:rsidDel="000B6FAC">
          <w:delText xml:space="preserve"> phrases</w:delText>
        </w:r>
        <w:r w:rsidDel="000B6FAC">
          <w:tab/>
          <w:delText>14</w:delText>
        </w:r>
      </w:del>
    </w:p>
    <w:p w14:paraId="757B9F2E" w14:textId="391AFA69" w:rsidR="00C1208D" w:rsidRPr="00C1208D" w:rsidDel="000B6FAC" w:rsidRDefault="00C1208D">
      <w:pPr>
        <w:pStyle w:val="Sisluet1"/>
        <w:rPr>
          <w:del w:id="142" w:author="Kaski Maiju" w:date="2024-03-14T15:54:00Z"/>
          <w:rFonts w:eastAsiaTheme="minorEastAsia"/>
          <w:b w:val="0"/>
          <w:caps w:val="0"/>
          <w:color w:val="auto"/>
          <w:lang w:val="en-US" w:eastAsia="fi-FI"/>
        </w:rPr>
      </w:pPr>
      <w:del w:id="143" w:author="Kaski Maiju" w:date="2024-03-14T15:54:00Z">
        <w:r w:rsidRPr="00D53522" w:rsidDel="000B6FAC">
          <w:delText>7.</w:delText>
        </w:r>
        <w:r w:rsidRPr="00C1208D" w:rsidDel="000B6FAC">
          <w:rPr>
            <w:rFonts w:eastAsiaTheme="minorEastAsia"/>
            <w:b w:val="0"/>
            <w:caps w:val="0"/>
            <w:color w:val="auto"/>
            <w:lang w:val="en-US" w:eastAsia="fi-FI"/>
          </w:rPr>
          <w:tab/>
        </w:r>
        <w:r w:rsidDel="000B6FAC">
          <w:delText>part D  current technologies used for the exchange VTS information</w:delText>
        </w:r>
        <w:r w:rsidDel="000B6FAC">
          <w:tab/>
          <w:delText>14</w:delText>
        </w:r>
      </w:del>
    </w:p>
    <w:p w14:paraId="22969722" w14:textId="79045790" w:rsidR="00C1208D" w:rsidRPr="00C1208D" w:rsidDel="000B6FAC" w:rsidRDefault="00C1208D">
      <w:pPr>
        <w:pStyle w:val="Sisluet2"/>
        <w:rPr>
          <w:del w:id="144" w:author="Kaski Maiju" w:date="2024-03-14T15:54:00Z"/>
          <w:rFonts w:eastAsiaTheme="minorEastAsia"/>
          <w:color w:val="auto"/>
          <w:lang w:val="en-US" w:eastAsia="fi-FI"/>
        </w:rPr>
      </w:pPr>
      <w:del w:id="145" w:author="Kaski Maiju" w:date="2024-03-14T15:54:00Z">
        <w:r w:rsidRPr="00D53522" w:rsidDel="000B6FAC">
          <w:delText>7.1.</w:delText>
        </w:r>
        <w:r w:rsidRPr="00C1208D" w:rsidDel="000B6FAC">
          <w:rPr>
            <w:rFonts w:eastAsiaTheme="minorEastAsia"/>
            <w:color w:val="auto"/>
            <w:lang w:val="en-US" w:eastAsia="fi-FI"/>
          </w:rPr>
          <w:tab/>
        </w:r>
        <w:r w:rsidDel="000B6FAC">
          <w:delText>IALA GUIDELINEs</w:delText>
        </w:r>
        <w:r w:rsidDel="000B6FAC">
          <w:tab/>
          <w:delText>14</w:delText>
        </w:r>
      </w:del>
    </w:p>
    <w:p w14:paraId="0630AABA" w14:textId="087A0D4B" w:rsidR="00C1208D" w:rsidRPr="00C1208D" w:rsidDel="000B6FAC" w:rsidRDefault="00C1208D">
      <w:pPr>
        <w:pStyle w:val="Sisluet2"/>
        <w:rPr>
          <w:del w:id="146" w:author="Kaski Maiju" w:date="2024-03-14T15:54:00Z"/>
          <w:rFonts w:eastAsiaTheme="minorEastAsia"/>
          <w:color w:val="auto"/>
          <w:lang w:val="en-US" w:eastAsia="fi-FI"/>
        </w:rPr>
      </w:pPr>
      <w:del w:id="147" w:author="Kaski Maiju" w:date="2024-03-14T15:54:00Z">
        <w:r w:rsidRPr="00D53522" w:rsidDel="000B6FAC">
          <w:delText>7.2.</w:delText>
        </w:r>
        <w:r w:rsidRPr="00C1208D" w:rsidDel="000B6FAC">
          <w:rPr>
            <w:rFonts w:eastAsiaTheme="minorEastAsia"/>
            <w:color w:val="auto"/>
            <w:lang w:val="en-US" w:eastAsia="fi-FI"/>
          </w:rPr>
          <w:tab/>
        </w:r>
        <w:r w:rsidDel="000B6FAC">
          <w:delText>IHO</w:delText>
        </w:r>
        <w:r w:rsidDel="000B6FAC">
          <w:tab/>
          <w:delText>15</w:delText>
        </w:r>
      </w:del>
    </w:p>
    <w:p w14:paraId="14125DF7" w14:textId="20C1F385" w:rsidR="00C1208D" w:rsidRPr="00C1208D" w:rsidDel="000B6FAC" w:rsidRDefault="00C1208D">
      <w:pPr>
        <w:pStyle w:val="Sisluet2"/>
        <w:rPr>
          <w:del w:id="148" w:author="Kaski Maiju" w:date="2024-03-14T15:54:00Z"/>
          <w:rFonts w:eastAsiaTheme="minorEastAsia"/>
          <w:color w:val="auto"/>
          <w:lang w:val="en-US" w:eastAsia="fi-FI"/>
        </w:rPr>
      </w:pPr>
      <w:del w:id="149" w:author="Kaski Maiju" w:date="2024-03-14T15:54:00Z">
        <w:r w:rsidRPr="00D53522" w:rsidDel="000B6FAC">
          <w:delText>7.3.</w:delText>
        </w:r>
        <w:r w:rsidRPr="00C1208D" w:rsidDel="000B6FAC">
          <w:rPr>
            <w:rFonts w:eastAsiaTheme="minorEastAsia"/>
            <w:color w:val="auto"/>
            <w:lang w:val="en-US" w:eastAsia="fi-FI"/>
          </w:rPr>
          <w:tab/>
        </w:r>
        <w:r w:rsidDel="000B6FAC">
          <w:delText>IEC</w:delText>
        </w:r>
        <w:r w:rsidDel="000B6FAC">
          <w:tab/>
          <w:delText>15</w:delText>
        </w:r>
      </w:del>
    </w:p>
    <w:p w14:paraId="1FAB8FA5" w14:textId="4A892C8D" w:rsidR="00C1208D" w:rsidRPr="00C1208D" w:rsidDel="000B6FAC" w:rsidRDefault="00C1208D">
      <w:pPr>
        <w:pStyle w:val="Sisluet2"/>
        <w:rPr>
          <w:del w:id="150" w:author="Kaski Maiju" w:date="2024-03-14T15:54:00Z"/>
          <w:rFonts w:eastAsiaTheme="minorEastAsia"/>
          <w:color w:val="auto"/>
          <w:lang w:val="en-US" w:eastAsia="fi-FI"/>
        </w:rPr>
      </w:pPr>
      <w:del w:id="151" w:author="Kaski Maiju" w:date="2024-03-14T15:54:00Z">
        <w:r w:rsidRPr="00D53522" w:rsidDel="000B6FAC">
          <w:delText>7.4.</w:delText>
        </w:r>
        <w:r w:rsidRPr="00C1208D" w:rsidDel="000B6FAC">
          <w:rPr>
            <w:rFonts w:eastAsiaTheme="minorEastAsia"/>
            <w:color w:val="auto"/>
            <w:lang w:val="en-US" w:eastAsia="fi-FI"/>
          </w:rPr>
          <w:tab/>
        </w:r>
        <w:r w:rsidDel="000B6FAC">
          <w:delText>IMO</w:delText>
        </w:r>
        <w:r w:rsidDel="000B6FAC">
          <w:tab/>
          <w:delText>15</w:delText>
        </w:r>
      </w:del>
    </w:p>
    <w:p w14:paraId="13B2684A" w14:textId="604F2FA9" w:rsidR="00C1208D" w:rsidRPr="00C1208D" w:rsidDel="000B6FAC" w:rsidRDefault="00C1208D">
      <w:pPr>
        <w:pStyle w:val="Sisluet1"/>
        <w:rPr>
          <w:del w:id="152" w:author="Kaski Maiju" w:date="2024-03-14T15:54:00Z"/>
          <w:rFonts w:eastAsiaTheme="minorEastAsia"/>
          <w:b w:val="0"/>
          <w:caps w:val="0"/>
          <w:color w:val="auto"/>
          <w:lang w:val="en-US" w:eastAsia="fi-FI"/>
        </w:rPr>
      </w:pPr>
      <w:del w:id="153" w:author="Kaski Maiju" w:date="2024-03-14T15:54:00Z">
        <w:r w:rsidRPr="00D53522" w:rsidDel="000B6FAC">
          <w:rPr>
            <w:caps w:val="0"/>
          </w:rPr>
          <w:delText>8.</w:delText>
        </w:r>
        <w:r w:rsidRPr="00C1208D" w:rsidDel="000B6FAC">
          <w:rPr>
            <w:rFonts w:eastAsiaTheme="minorEastAsia"/>
            <w:b w:val="0"/>
            <w:caps w:val="0"/>
            <w:color w:val="auto"/>
            <w:lang w:val="en-US" w:eastAsia="fi-FI"/>
          </w:rPr>
          <w:tab/>
        </w:r>
        <w:r w:rsidRPr="00D53522" w:rsidDel="000B6FAC">
          <w:rPr>
            <w:caps w:val="0"/>
          </w:rPr>
          <w:delText>DEFINITIONS</w:delText>
        </w:r>
        <w:r w:rsidDel="000B6FAC">
          <w:tab/>
          <w:delText>15</w:delText>
        </w:r>
      </w:del>
    </w:p>
    <w:p w14:paraId="3E578CF7" w14:textId="2E5488D5" w:rsidR="00C1208D" w:rsidRPr="00C1208D" w:rsidDel="000B6FAC" w:rsidRDefault="00C1208D">
      <w:pPr>
        <w:pStyle w:val="Sisluet1"/>
        <w:rPr>
          <w:del w:id="154" w:author="Kaski Maiju" w:date="2024-03-14T15:54:00Z"/>
          <w:rFonts w:eastAsiaTheme="minorEastAsia"/>
          <w:b w:val="0"/>
          <w:caps w:val="0"/>
          <w:color w:val="auto"/>
          <w:lang w:val="en-US" w:eastAsia="fi-FI"/>
        </w:rPr>
      </w:pPr>
      <w:del w:id="155" w:author="Kaski Maiju" w:date="2024-03-14T15:54:00Z">
        <w:r w:rsidRPr="00D53522" w:rsidDel="000B6FAC">
          <w:delText>9.</w:delText>
        </w:r>
        <w:r w:rsidRPr="00C1208D" w:rsidDel="000B6FAC">
          <w:rPr>
            <w:rFonts w:eastAsiaTheme="minorEastAsia"/>
            <w:b w:val="0"/>
            <w:caps w:val="0"/>
            <w:color w:val="auto"/>
            <w:lang w:val="en-US" w:eastAsia="fi-FI"/>
          </w:rPr>
          <w:tab/>
        </w:r>
        <w:r w:rsidDel="000B6FAC">
          <w:delText>abbreviations</w:delText>
        </w:r>
        <w:r w:rsidDel="000B6FAC">
          <w:tab/>
          <w:delText>15</w:delText>
        </w:r>
      </w:del>
    </w:p>
    <w:p w14:paraId="3FC7AE68" w14:textId="24FAD615" w:rsidR="00C1208D" w:rsidRPr="00C1208D" w:rsidDel="000B6FAC" w:rsidRDefault="00C1208D">
      <w:pPr>
        <w:pStyle w:val="Sisluet1"/>
        <w:rPr>
          <w:del w:id="156" w:author="Kaski Maiju" w:date="2024-03-14T15:54:00Z"/>
          <w:rFonts w:eastAsiaTheme="minorEastAsia"/>
          <w:b w:val="0"/>
          <w:caps w:val="0"/>
          <w:color w:val="auto"/>
          <w:lang w:val="en-US" w:eastAsia="fi-FI"/>
        </w:rPr>
      </w:pPr>
      <w:del w:id="157" w:author="Kaski Maiju" w:date="2024-03-14T15:54:00Z">
        <w:r w:rsidRPr="00D53522" w:rsidDel="000B6FAC">
          <w:delText>10.</w:delText>
        </w:r>
        <w:r w:rsidRPr="00C1208D" w:rsidDel="000B6FAC">
          <w:rPr>
            <w:rFonts w:eastAsiaTheme="minorEastAsia"/>
            <w:b w:val="0"/>
            <w:caps w:val="0"/>
            <w:color w:val="auto"/>
            <w:lang w:val="en-US" w:eastAsia="fi-FI"/>
          </w:rPr>
          <w:tab/>
        </w:r>
        <w:r w:rsidDel="000B6FAC">
          <w:delText>references</w:delText>
        </w:r>
        <w:r w:rsidDel="000B6FAC">
          <w:tab/>
          <w:delText>15</w:delText>
        </w:r>
      </w:del>
    </w:p>
    <w:p w14:paraId="6A7A9AFA" w14:textId="5B310D0D" w:rsidR="00C1208D" w:rsidRPr="00C1208D" w:rsidDel="000B6FAC" w:rsidRDefault="00C1208D">
      <w:pPr>
        <w:pStyle w:val="Sisluet1"/>
        <w:rPr>
          <w:del w:id="158" w:author="Kaski Maiju" w:date="2024-03-14T15:54:00Z"/>
          <w:rFonts w:eastAsiaTheme="minorEastAsia"/>
          <w:b w:val="0"/>
          <w:caps w:val="0"/>
          <w:color w:val="auto"/>
          <w:lang w:val="en-US" w:eastAsia="fi-FI"/>
        </w:rPr>
      </w:pPr>
      <w:del w:id="159" w:author="Kaski Maiju" w:date="2024-03-14T15:54:00Z">
        <w:r w:rsidRPr="00D53522" w:rsidDel="000B6FAC">
          <w:delText>11.</w:delText>
        </w:r>
        <w:r w:rsidRPr="00C1208D" w:rsidDel="000B6FAC">
          <w:rPr>
            <w:rFonts w:eastAsiaTheme="minorEastAsia"/>
            <w:b w:val="0"/>
            <w:caps w:val="0"/>
            <w:color w:val="auto"/>
            <w:lang w:val="en-US" w:eastAsia="fi-FI"/>
          </w:rPr>
          <w:tab/>
        </w:r>
        <w:r w:rsidDel="000B6FAC">
          <w:delText>Further reading</w:delText>
        </w:r>
        <w:r w:rsidDel="000B6FAC">
          <w:tab/>
          <w:delText>16</w:delText>
        </w:r>
      </w:del>
    </w:p>
    <w:p w14:paraId="7C9868CB" w14:textId="3D739617" w:rsidR="00C1208D" w:rsidRPr="00FE6132" w:rsidDel="000B6FAC" w:rsidRDefault="00C1208D">
      <w:pPr>
        <w:pStyle w:val="Sisluet1"/>
        <w:rPr>
          <w:del w:id="160" w:author="Kaski Maiju" w:date="2024-03-14T15:54:00Z"/>
          <w:rFonts w:eastAsiaTheme="minorEastAsia"/>
          <w:b w:val="0"/>
          <w:caps w:val="0"/>
          <w:color w:val="auto"/>
          <w:lang w:val="en-US" w:eastAsia="fi-FI"/>
        </w:rPr>
      </w:pPr>
      <w:del w:id="161" w:author="Kaski Maiju" w:date="2024-03-14T15:54:00Z">
        <w:r w:rsidRPr="00D53522" w:rsidDel="000B6FAC">
          <w:delText>12.</w:delText>
        </w:r>
        <w:r w:rsidRPr="00FE6132" w:rsidDel="000B6FAC">
          <w:rPr>
            <w:rFonts w:eastAsiaTheme="minorEastAsia"/>
            <w:b w:val="0"/>
            <w:caps w:val="0"/>
            <w:color w:val="auto"/>
            <w:lang w:val="en-US" w:eastAsia="fi-FI"/>
          </w:rPr>
          <w:tab/>
        </w:r>
        <w:r w:rsidDel="000B6FAC">
          <w:delText>Index</w:delText>
        </w:r>
        <w:r w:rsidDel="000B6FAC">
          <w:tab/>
          <w:delText>17</w:delText>
        </w:r>
      </w:del>
    </w:p>
    <w:p w14:paraId="3136D6C3" w14:textId="263C968E" w:rsidR="00642025" w:rsidRPr="00F55AD7" w:rsidDel="006C0517" w:rsidRDefault="000C2857">
      <w:pPr>
        <w:pStyle w:val="Leipteksti"/>
        <w:suppressAutoHyphens/>
        <w:rPr>
          <w:del w:id="162" w:author="Kaski Maiju" w:date="2024-09-26T11:55:00Z" w16du:dateUtc="2024-09-26T08:55:00Z"/>
        </w:rPr>
      </w:pPr>
      <w:del w:id="163" w:author="Kaski Maiju" w:date="2025-09-25T11:44:00Z" w16du:dateUtc="2025-09-25T09:44:00Z">
        <w:r w:rsidDel="00B42BDC">
          <w:rPr>
            <w:rFonts w:eastAsia="Times New Roman" w:cs="Times New Roman"/>
            <w:b/>
            <w:noProof/>
            <w:color w:val="00558C" w:themeColor="accent1"/>
            <w:szCs w:val="20"/>
          </w:rPr>
          <w:fldChar w:fldCharType="end"/>
        </w:r>
      </w:del>
    </w:p>
    <w:p w14:paraId="1FD9CC69" w14:textId="6035F78E" w:rsidR="00D15F11" w:rsidRPr="00F55AD7" w:rsidDel="006C0517" w:rsidRDefault="00D15F11">
      <w:pPr>
        <w:pStyle w:val="Leipteksti"/>
        <w:suppressAutoHyphens/>
        <w:rPr>
          <w:del w:id="164" w:author="Kaski Maiju" w:date="2024-09-26T11:55:00Z" w16du:dateUtc="2024-09-26T08:55:00Z"/>
        </w:rPr>
        <w:pPrChange w:id="165" w:author="Kaski Maiju" w:date="2024-09-26T11:55:00Z" w16du:dateUtc="2024-09-26T08:55:00Z">
          <w:pPr>
            <w:pStyle w:val="ListofFigures"/>
            <w:suppressAutoHyphens/>
          </w:pPr>
        </w:pPrChange>
      </w:pPr>
      <w:del w:id="166" w:author="Kaski Maiju" w:date="2024-09-26T11:55:00Z" w16du:dateUtc="2024-09-26T08:55:00Z">
        <w:r w:rsidRPr="00F55AD7" w:rsidDel="006C0517">
          <w:delText>List of Tables</w:delText>
        </w:r>
        <w:r w:rsidDel="006C0517">
          <w:delText xml:space="preserve"> </w:delText>
        </w:r>
      </w:del>
    </w:p>
    <w:p w14:paraId="01839C42" w14:textId="776A070C" w:rsidR="00D15F11" w:rsidDel="006C0517" w:rsidRDefault="00D15F11">
      <w:pPr>
        <w:pStyle w:val="Leipteksti"/>
        <w:suppressAutoHyphens/>
        <w:rPr>
          <w:del w:id="167" w:author="Kaski Maiju" w:date="2024-09-26T11:55:00Z" w16du:dateUtc="2024-09-26T08:55:00Z"/>
          <w:rFonts w:eastAsiaTheme="minorEastAsia"/>
          <w:noProof/>
          <w:lang w:eastAsia="en-GB"/>
        </w:rPr>
        <w:pPrChange w:id="168" w:author="Kaski Maiju" w:date="2024-09-26T11:55:00Z" w16du:dateUtc="2024-09-26T08:55:00Z">
          <w:pPr>
            <w:pStyle w:val="Kuvaotsikkoluettelo"/>
            <w:suppressAutoHyphens/>
          </w:pPr>
        </w:pPrChange>
      </w:pPr>
      <w:del w:id="169" w:author="Kaski Maiju" w:date="2024-09-26T11:55:00Z" w16du:dateUtc="2024-09-26T08:55:00Z">
        <w:r w:rsidDel="006C0517">
          <w:fldChar w:fldCharType="begin"/>
        </w:r>
        <w:r w:rsidDel="006C0517">
          <w:delInstrText xml:space="preserve"> TOC \t "Table caption,1" \c "Figure" </w:delInstrText>
        </w:r>
        <w:r w:rsidDel="006C0517">
          <w:fldChar w:fldCharType="separate"/>
        </w:r>
        <w:r w:rsidRPr="00F26F41" w:rsidDel="006C0517">
          <w:rPr>
            <w:rFonts w:ascii="Calibri" w:hAnsi="Calibri"/>
            <w:noProof/>
          </w:rPr>
          <w:delText>Table 1</w:delText>
        </w:r>
        <w:r w:rsidDel="006C0517">
          <w:rPr>
            <w:rFonts w:eastAsiaTheme="minorEastAsia"/>
            <w:noProof/>
            <w:lang w:eastAsia="en-GB"/>
          </w:rPr>
          <w:tab/>
        </w:r>
        <w:r w:rsidDel="006C0517">
          <w:rPr>
            <w:noProof/>
          </w:rPr>
          <w:delText>Example of table with row headers</w:delText>
        </w:r>
        <w:r w:rsidDel="006C0517">
          <w:rPr>
            <w:noProof/>
          </w:rPr>
          <w:tab/>
        </w:r>
        <w:r w:rsidDel="006C0517">
          <w:rPr>
            <w:noProof/>
          </w:rPr>
          <w:fldChar w:fldCharType="begin"/>
        </w:r>
        <w:r w:rsidDel="006C0517">
          <w:rPr>
            <w:noProof/>
          </w:rPr>
          <w:delInstrText xml:space="preserve"> PAGEREF _Toc59360257 \h </w:delInstrText>
        </w:r>
        <w:r w:rsidDel="006C0517">
          <w:rPr>
            <w:noProof/>
          </w:rPr>
        </w:r>
        <w:r w:rsidDel="006C0517">
          <w:rPr>
            <w:noProof/>
          </w:rPr>
          <w:fldChar w:fldCharType="separate"/>
        </w:r>
        <w:r w:rsidDel="006C0517">
          <w:rPr>
            <w:noProof/>
          </w:rPr>
          <w:delText>5</w:delText>
        </w:r>
        <w:r w:rsidDel="006C0517">
          <w:rPr>
            <w:noProof/>
          </w:rPr>
          <w:fldChar w:fldCharType="end"/>
        </w:r>
      </w:del>
    </w:p>
    <w:p w14:paraId="310E47B9" w14:textId="4E52100D" w:rsidR="00D15F11" w:rsidDel="006C0517" w:rsidRDefault="00D15F11">
      <w:pPr>
        <w:pStyle w:val="Leipteksti"/>
        <w:suppressAutoHyphens/>
        <w:rPr>
          <w:del w:id="170" w:author="Kaski Maiju" w:date="2024-09-26T11:55:00Z" w16du:dateUtc="2024-09-26T08:55:00Z"/>
          <w:rFonts w:eastAsiaTheme="minorEastAsia"/>
          <w:noProof/>
          <w:lang w:eastAsia="en-GB"/>
        </w:rPr>
        <w:pPrChange w:id="171" w:author="Kaski Maiju" w:date="2024-09-26T11:55:00Z" w16du:dateUtc="2024-09-26T08:55:00Z">
          <w:pPr>
            <w:pStyle w:val="Kuvaotsikkoluettelo"/>
            <w:suppressAutoHyphens/>
          </w:pPr>
        </w:pPrChange>
      </w:pPr>
      <w:del w:id="172" w:author="Kaski Maiju" w:date="2024-09-26T11:55:00Z" w16du:dateUtc="2024-09-26T08:55:00Z">
        <w:r w:rsidRPr="00F26F41" w:rsidDel="006C0517">
          <w:rPr>
            <w:rFonts w:ascii="Calibri" w:hAnsi="Calibri"/>
            <w:noProof/>
          </w:rPr>
          <w:delText>Table 2</w:delText>
        </w:r>
        <w:r w:rsidDel="006C0517">
          <w:rPr>
            <w:rFonts w:eastAsiaTheme="minorEastAsia"/>
            <w:noProof/>
            <w:lang w:eastAsia="en-GB"/>
          </w:rPr>
          <w:tab/>
        </w:r>
        <w:r w:rsidDel="006C0517">
          <w:rPr>
            <w:noProof/>
          </w:rPr>
          <w:delText>Example of table with column headers</w:delText>
        </w:r>
        <w:r w:rsidDel="006C0517">
          <w:rPr>
            <w:noProof/>
          </w:rPr>
          <w:tab/>
        </w:r>
        <w:r w:rsidDel="006C0517">
          <w:rPr>
            <w:noProof/>
          </w:rPr>
          <w:fldChar w:fldCharType="begin"/>
        </w:r>
        <w:r w:rsidDel="006C0517">
          <w:rPr>
            <w:noProof/>
          </w:rPr>
          <w:delInstrText xml:space="preserve"> PAGEREF _Toc59360258 \h </w:delInstrText>
        </w:r>
        <w:r w:rsidDel="006C0517">
          <w:rPr>
            <w:noProof/>
          </w:rPr>
        </w:r>
        <w:r w:rsidDel="006C0517">
          <w:rPr>
            <w:noProof/>
          </w:rPr>
          <w:fldChar w:fldCharType="separate"/>
        </w:r>
        <w:r w:rsidDel="006C0517">
          <w:rPr>
            <w:noProof/>
          </w:rPr>
          <w:delText>5</w:delText>
        </w:r>
        <w:r w:rsidDel="006C0517">
          <w:rPr>
            <w:noProof/>
          </w:rPr>
          <w:fldChar w:fldCharType="end"/>
        </w:r>
      </w:del>
    </w:p>
    <w:p w14:paraId="0BE26372" w14:textId="29282E09" w:rsidR="00161325" w:rsidRPr="00CB7D0F" w:rsidDel="006C0517" w:rsidRDefault="00D15F11">
      <w:pPr>
        <w:pStyle w:val="Leipteksti"/>
        <w:suppressAutoHyphens/>
        <w:rPr>
          <w:del w:id="173" w:author="Kaski Maiju" w:date="2024-09-26T11:55:00Z" w16du:dateUtc="2024-09-26T08:55:00Z"/>
        </w:rPr>
      </w:pPr>
      <w:del w:id="174" w:author="Kaski Maiju" w:date="2024-09-26T11:55:00Z" w16du:dateUtc="2024-09-26T08:55:00Z">
        <w:r w:rsidDel="006C0517">
          <w:rPr>
            <w:i/>
            <w:color w:val="00558C"/>
          </w:rPr>
          <w:fldChar w:fldCharType="end"/>
        </w:r>
      </w:del>
    </w:p>
    <w:p w14:paraId="070DC63A" w14:textId="5245E2C8" w:rsidR="00994D97" w:rsidRPr="00F55AD7" w:rsidDel="006C0517" w:rsidRDefault="00994D97">
      <w:pPr>
        <w:pStyle w:val="Leipteksti"/>
        <w:suppressAutoHyphens/>
        <w:rPr>
          <w:del w:id="175" w:author="Kaski Maiju" w:date="2024-09-26T11:55:00Z" w16du:dateUtc="2024-09-26T08:55:00Z"/>
        </w:rPr>
        <w:pPrChange w:id="176" w:author="Kaski Maiju" w:date="2024-09-26T11:55:00Z" w16du:dateUtc="2024-09-26T08:55:00Z">
          <w:pPr>
            <w:pStyle w:val="ListofFigures"/>
            <w:suppressAutoHyphens/>
          </w:pPr>
        </w:pPrChange>
      </w:pPr>
      <w:del w:id="177" w:author="Kaski Maiju" w:date="2024-09-26T11:55:00Z" w16du:dateUtc="2024-09-26T08:55:00Z">
        <w:r w:rsidRPr="00F55AD7" w:rsidDel="006C0517">
          <w:delText>List of Figures</w:delText>
        </w:r>
      </w:del>
    </w:p>
    <w:p w14:paraId="367A4493" w14:textId="089CBA8D" w:rsidR="00D80A15" w:rsidDel="006C0517" w:rsidRDefault="00923B4D">
      <w:pPr>
        <w:pStyle w:val="Leipteksti"/>
        <w:suppressAutoHyphens/>
        <w:rPr>
          <w:del w:id="178" w:author="Kaski Maiju" w:date="2024-09-26T11:55:00Z" w16du:dateUtc="2024-09-26T08:55:00Z"/>
          <w:rFonts w:eastAsiaTheme="minorEastAsia"/>
          <w:noProof/>
          <w:lang w:eastAsia="en-GB"/>
        </w:rPr>
        <w:pPrChange w:id="179" w:author="Kaski Maiju" w:date="2024-09-26T11:55:00Z" w16du:dateUtc="2024-09-26T08:55:00Z">
          <w:pPr>
            <w:pStyle w:val="Kuvaotsikkoluettelo"/>
            <w:suppressAutoHyphens/>
          </w:pPr>
        </w:pPrChange>
      </w:pPr>
      <w:del w:id="180" w:author="Kaski Maiju" w:date="2024-09-26T11:55:00Z" w16du:dateUtc="2024-09-26T08:55:00Z">
        <w:r w:rsidRPr="00F55AD7" w:rsidDel="006C0517">
          <w:rPr>
            <w:i/>
            <w:color w:val="00558C"/>
          </w:rPr>
          <w:fldChar w:fldCharType="begin"/>
        </w:r>
        <w:r w:rsidRPr="00F55AD7" w:rsidDel="006C0517">
          <w:delInstrText xml:space="preserve"> TOC \t "Figure caption" \c </w:delInstrText>
        </w:r>
        <w:r w:rsidRPr="00F55AD7" w:rsidDel="006C0517">
          <w:rPr>
            <w:i/>
            <w:color w:val="00558C"/>
          </w:rPr>
          <w:fldChar w:fldCharType="separate"/>
        </w:r>
        <w:r w:rsidR="00D80A15" w:rsidDel="006C0517">
          <w:rPr>
            <w:noProof/>
          </w:rPr>
          <w:delText>Figure 1</w:delText>
        </w:r>
        <w:r w:rsidR="00D80A15" w:rsidDel="006C0517">
          <w:rPr>
            <w:rFonts w:eastAsiaTheme="minorEastAsia"/>
            <w:noProof/>
            <w:lang w:eastAsia="en-GB"/>
          </w:rPr>
          <w:tab/>
        </w:r>
        <w:r w:rsidR="00D80A15" w:rsidDel="006C0517">
          <w:rPr>
            <w:noProof/>
          </w:rPr>
          <w:delText>Example of wrapping in line with text</w:delText>
        </w:r>
        <w:r w:rsidR="00D80A15" w:rsidDel="006C0517">
          <w:rPr>
            <w:noProof/>
          </w:rPr>
          <w:tab/>
        </w:r>
        <w:r w:rsidR="00D80A15" w:rsidDel="006C0517">
          <w:rPr>
            <w:noProof/>
          </w:rPr>
          <w:fldChar w:fldCharType="begin"/>
        </w:r>
        <w:r w:rsidR="00D80A15" w:rsidDel="006C0517">
          <w:rPr>
            <w:noProof/>
          </w:rPr>
          <w:delInstrText xml:space="preserve"> PAGEREF _Toc60405626 \h </w:delInstrText>
        </w:r>
        <w:r w:rsidR="00D80A15" w:rsidDel="006C0517">
          <w:rPr>
            <w:noProof/>
          </w:rPr>
        </w:r>
        <w:r w:rsidR="00D80A15" w:rsidDel="006C0517">
          <w:rPr>
            <w:noProof/>
          </w:rPr>
          <w:fldChar w:fldCharType="separate"/>
        </w:r>
        <w:r w:rsidR="00D80A15" w:rsidDel="006C0517">
          <w:rPr>
            <w:noProof/>
          </w:rPr>
          <w:delText>4</w:delText>
        </w:r>
        <w:r w:rsidR="00D80A15" w:rsidDel="006C0517">
          <w:rPr>
            <w:noProof/>
          </w:rPr>
          <w:fldChar w:fldCharType="end"/>
        </w:r>
      </w:del>
    </w:p>
    <w:p w14:paraId="0BA57EA7" w14:textId="059B40D9" w:rsidR="00D80A15" w:rsidDel="006C0517" w:rsidRDefault="00D80A15">
      <w:pPr>
        <w:pStyle w:val="Leipteksti"/>
        <w:suppressAutoHyphens/>
        <w:rPr>
          <w:del w:id="181" w:author="Kaski Maiju" w:date="2024-09-26T11:55:00Z" w16du:dateUtc="2024-09-26T08:55:00Z"/>
          <w:rFonts w:eastAsiaTheme="minorEastAsia"/>
          <w:noProof/>
          <w:lang w:eastAsia="en-GB"/>
        </w:rPr>
        <w:pPrChange w:id="182" w:author="Kaski Maiju" w:date="2024-09-26T11:55:00Z" w16du:dateUtc="2024-09-26T08:55:00Z">
          <w:pPr>
            <w:pStyle w:val="Kuvaotsikkoluettelo"/>
            <w:suppressAutoHyphens/>
          </w:pPr>
        </w:pPrChange>
      </w:pPr>
      <w:del w:id="183" w:author="Kaski Maiju" w:date="2024-09-26T11:55:00Z" w16du:dateUtc="2024-09-26T08:55:00Z">
        <w:r w:rsidDel="006C0517">
          <w:rPr>
            <w:noProof/>
          </w:rPr>
          <w:delText>Figure 2</w:delText>
        </w:r>
        <w:r w:rsidDel="006C0517">
          <w:rPr>
            <w:rFonts w:eastAsiaTheme="minorEastAsia"/>
            <w:noProof/>
            <w:lang w:eastAsia="en-GB"/>
          </w:rPr>
          <w:tab/>
        </w:r>
        <w:r w:rsidDel="006C0517">
          <w:rPr>
            <w:noProof/>
          </w:rPr>
          <w:delText>Example of wrapped square</w:delText>
        </w:r>
        <w:r w:rsidDel="006C0517">
          <w:rPr>
            <w:noProof/>
          </w:rPr>
          <w:tab/>
        </w:r>
        <w:r w:rsidDel="006C0517">
          <w:rPr>
            <w:noProof/>
          </w:rPr>
          <w:fldChar w:fldCharType="begin"/>
        </w:r>
        <w:r w:rsidDel="006C0517">
          <w:rPr>
            <w:noProof/>
          </w:rPr>
          <w:delInstrText xml:space="preserve"> PAGEREF _Toc60405627 \h </w:delInstrText>
        </w:r>
        <w:r w:rsidDel="006C0517">
          <w:rPr>
            <w:noProof/>
          </w:rPr>
        </w:r>
        <w:r w:rsidDel="006C0517">
          <w:rPr>
            <w:noProof/>
          </w:rPr>
          <w:fldChar w:fldCharType="separate"/>
        </w:r>
        <w:r w:rsidDel="006C0517">
          <w:rPr>
            <w:noProof/>
          </w:rPr>
          <w:delText>5</w:delText>
        </w:r>
        <w:r w:rsidDel="006C0517">
          <w:rPr>
            <w:noProof/>
          </w:rPr>
          <w:fldChar w:fldCharType="end"/>
        </w:r>
      </w:del>
    </w:p>
    <w:p w14:paraId="66F89426" w14:textId="51182A61" w:rsidR="00D80A15" w:rsidDel="006C0517" w:rsidRDefault="00D80A15">
      <w:pPr>
        <w:pStyle w:val="Leipteksti"/>
        <w:suppressAutoHyphens/>
        <w:rPr>
          <w:del w:id="184" w:author="Kaski Maiju" w:date="2024-09-26T11:55:00Z" w16du:dateUtc="2024-09-26T08:55:00Z"/>
          <w:rFonts w:eastAsiaTheme="minorEastAsia"/>
          <w:noProof/>
          <w:lang w:eastAsia="en-GB"/>
        </w:rPr>
        <w:pPrChange w:id="185" w:author="Kaski Maiju" w:date="2024-09-26T11:55:00Z" w16du:dateUtc="2024-09-26T08:55:00Z">
          <w:pPr>
            <w:pStyle w:val="Kuvaotsikkoluettelo"/>
            <w:suppressAutoHyphens/>
          </w:pPr>
        </w:pPrChange>
      </w:pPr>
      <w:del w:id="186" w:author="Kaski Maiju" w:date="2024-09-26T11:55:00Z" w16du:dateUtc="2024-09-26T08:55:00Z">
        <w:r w:rsidDel="006C0517">
          <w:rPr>
            <w:noProof/>
          </w:rPr>
          <w:delText>Figure 3</w:delText>
        </w:r>
        <w:r w:rsidDel="006C0517">
          <w:rPr>
            <w:rFonts w:eastAsiaTheme="minorEastAsia"/>
            <w:noProof/>
            <w:lang w:eastAsia="en-GB"/>
          </w:rPr>
          <w:tab/>
        </w:r>
        <w:r w:rsidDel="006C0517">
          <w:rPr>
            <w:noProof/>
          </w:rPr>
          <w:delText>Example of how to achieve right justified equation number</w:delText>
        </w:r>
        <w:r w:rsidDel="006C0517">
          <w:rPr>
            <w:noProof/>
          </w:rPr>
          <w:tab/>
        </w:r>
        <w:r w:rsidDel="006C0517">
          <w:rPr>
            <w:noProof/>
          </w:rPr>
          <w:fldChar w:fldCharType="begin"/>
        </w:r>
        <w:r w:rsidDel="006C0517">
          <w:rPr>
            <w:noProof/>
          </w:rPr>
          <w:delInstrText xml:space="preserve"> PAGEREF _Toc60405628 \h </w:delInstrText>
        </w:r>
        <w:r w:rsidDel="006C0517">
          <w:rPr>
            <w:noProof/>
          </w:rPr>
        </w:r>
        <w:r w:rsidDel="006C0517">
          <w:rPr>
            <w:noProof/>
          </w:rPr>
          <w:fldChar w:fldCharType="separate"/>
        </w:r>
        <w:r w:rsidDel="006C0517">
          <w:rPr>
            <w:noProof/>
          </w:rPr>
          <w:delText>7</w:delText>
        </w:r>
        <w:r w:rsidDel="006C0517">
          <w:rPr>
            <w:noProof/>
          </w:rPr>
          <w:fldChar w:fldCharType="end"/>
        </w:r>
      </w:del>
    </w:p>
    <w:p w14:paraId="69585A95" w14:textId="271EB005" w:rsidR="005E4659" w:rsidRPr="00176BB8" w:rsidDel="006C0517" w:rsidRDefault="00923B4D" w:rsidP="006C0517">
      <w:pPr>
        <w:pStyle w:val="Leipteksti"/>
        <w:suppressAutoHyphens/>
        <w:rPr>
          <w:del w:id="187" w:author="Kaski Maiju" w:date="2024-09-26T11:56:00Z" w16du:dateUtc="2024-09-26T08:56:00Z"/>
        </w:rPr>
      </w:pPr>
      <w:del w:id="188" w:author="Kaski Maiju" w:date="2024-09-26T11:55:00Z" w16du:dateUtc="2024-09-26T08:55:00Z">
        <w:r w:rsidRPr="00F55AD7" w:rsidDel="006C0517">
          <w:fldChar w:fldCharType="end"/>
        </w:r>
      </w:del>
    </w:p>
    <w:p w14:paraId="7D97EBBA" w14:textId="77777777" w:rsidR="00176BB8" w:rsidRPr="00176BB8" w:rsidDel="006C0517" w:rsidRDefault="00176BB8" w:rsidP="00CB1D11">
      <w:pPr>
        <w:pStyle w:val="Kuvaotsikkoluettelo"/>
        <w:suppressAutoHyphens/>
        <w:rPr>
          <w:del w:id="189" w:author="Kaski Maiju" w:date="2024-09-26T11:55:00Z" w16du:dateUtc="2024-09-26T08:55:00Z"/>
        </w:rPr>
      </w:pPr>
    </w:p>
    <w:p w14:paraId="483B4A76" w14:textId="77777777" w:rsidR="00790277" w:rsidRPr="00462095" w:rsidRDefault="00790277" w:rsidP="00CB1D11">
      <w:pPr>
        <w:pStyle w:val="Leipteksti"/>
        <w:suppressAutoHyphens/>
        <w:sectPr w:rsidR="00790277" w:rsidRPr="00462095" w:rsidSect="006304CF">
          <w:headerReference w:type="even" r:id="rId24"/>
          <w:headerReference w:type="default" r:id="rId25"/>
          <w:headerReference w:type="first" r:id="rId26"/>
          <w:footerReference w:type="first" r:id="rId27"/>
          <w:pgSz w:w="11906" w:h="16838" w:code="9"/>
          <w:pgMar w:top="567" w:right="794" w:bottom="567" w:left="907" w:header="850" w:footer="784" w:gutter="0"/>
          <w:cols w:space="708"/>
          <w:docGrid w:linePitch="360"/>
        </w:sectPr>
      </w:pPr>
    </w:p>
    <w:p w14:paraId="3430C2FE" w14:textId="77777777" w:rsidR="00162B77" w:rsidRDefault="00162B77" w:rsidP="00162B77">
      <w:pPr>
        <w:pStyle w:val="AppendixHead1"/>
        <w:rPr>
          <w:ins w:id="190" w:author="Kaski Maiju" w:date="2025-09-25T10:46:00Z" w16du:dateUtc="2025-09-25T08:46:00Z"/>
        </w:rPr>
      </w:pPr>
      <w:ins w:id="191" w:author="Kaski Maiju" w:date="2025-09-25T10:46:00Z" w16du:dateUtc="2025-09-25T08:46:00Z">
        <w:r>
          <w:lastRenderedPageBreak/>
          <w:t>Document PURPOSE</w:t>
        </w:r>
      </w:ins>
    </w:p>
    <w:p w14:paraId="4DB54B63" w14:textId="77777777" w:rsidR="00162B77" w:rsidRDefault="00162B77" w:rsidP="00162B77">
      <w:pPr>
        <w:pStyle w:val="Leipteksti"/>
        <w:rPr>
          <w:ins w:id="192" w:author="Kaski Maiju" w:date="2025-09-25T10:46:00Z" w16du:dateUtc="2025-09-25T08:46:00Z"/>
          <w:lang w:eastAsia="en-GB"/>
        </w:rPr>
      </w:pPr>
      <w:ins w:id="193" w:author="Kaski Maiju" w:date="2025-09-25T10:46:00Z" w16du:dateUtc="2025-09-25T08:46:00Z">
        <w:r>
          <w:rPr>
            <w:lang w:eastAsia="en-GB"/>
          </w:rPr>
          <w:t xml:space="preserve">The Guideline on VTS Digital Communications </w:t>
        </w:r>
        <w:r w:rsidRPr="003A3514">
          <w:rPr>
            <w:highlight w:val="yellow"/>
            <w:lang w:eastAsia="en-GB"/>
          </w:rPr>
          <w:t>[ G….]</w:t>
        </w:r>
        <w:r>
          <w:rPr>
            <w:lang w:eastAsia="en-GB"/>
          </w:rPr>
          <w:t xml:space="preserve"> outlines digital communication functions and their associated services. It has been released in accordance with the official IALA procedure.</w:t>
        </w:r>
      </w:ins>
    </w:p>
    <w:p w14:paraId="3F19E8E3" w14:textId="77777777" w:rsidR="00162B77" w:rsidRDefault="00162B77" w:rsidP="00162B77">
      <w:pPr>
        <w:pStyle w:val="Leipteksti"/>
        <w:rPr>
          <w:ins w:id="194" w:author="Kaski Maiju" w:date="2025-09-25T10:46:00Z" w16du:dateUtc="2025-09-25T08:46:00Z"/>
          <w:lang w:eastAsia="en-GB"/>
        </w:rPr>
      </w:pPr>
      <w:ins w:id="195" w:author="Kaski Maiju" w:date="2025-09-25T10:46:00Z" w16du:dateUtc="2025-09-25T08:46:00Z">
        <w:r>
          <w:rPr>
            <w:lang w:eastAsia="en-GB"/>
          </w:rPr>
          <w:t>To provide practical insight, use cases are developed that illustrate these services in real-world scenarios. A single service as described in the guideline may have one or more use cases.</w:t>
        </w:r>
      </w:ins>
    </w:p>
    <w:p w14:paraId="600810B9" w14:textId="77777777" w:rsidR="00162B77" w:rsidRDefault="00162B77" w:rsidP="00162B77">
      <w:pPr>
        <w:pStyle w:val="Leipteksti"/>
        <w:rPr>
          <w:ins w:id="196" w:author="Kaski Maiju" w:date="2025-09-25T10:46:00Z" w16du:dateUtc="2025-09-25T08:46:00Z"/>
          <w:lang w:eastAsia="en-GB"/>
        </w:rPr>
      </w:pPr>
      <w:ins w:id="197" w:author="Kaski Maiju" w:date="2025-09-25T10:46:00Z" w16du:dateUtc="2025-09-25T08:46:00Z">
        <w:r>
          <w:rPr>
            <w:lang w:eastAsia="en-GB"/>
          </w:rPr>
          <w:t>It is recognised that use cases can evolve over time. Therefore, they are not included in the guideline itself. Instead, the use cases are reviewed and approved by the IALA VTS community and published separately on the IALA website under Topical Matters.</w:t>
        </w:r>
      </w:ins>
    </w:p>
    <w:p w14:paraId="4B7D159B" w14:textId="3BC278A0" w:rsidR="00162B77" w:rsidRDefault="00162B77" w:rsidP="00162B77">
      <w:pPr>
        <w:pStyle w:val="Leipteksti"/>
        <w:rPr>
          <w:ins w:id="198" w:author="Kaski Maiju" w:date="2025-09-25T12:00:00Z" w16du:dateUtc="2025-09-25T10:00:00Z"/>
          <w:lang w:eastAsia="en-GB"/>
        </w:rPr>
      </w:pPr>
      <w:ins w:id="199" w:author="Kaski Maiju" w:date="2025-09-25T10:46:00Z" w16du:dateUtc="2025-09-25T08:46:00Z">
        <w:r>
          <w:rPr>
            <w:lang w:eastAsia="en-GB"/>
          </w:rPr>
          <w:t xml:space="preserve">The description of the functions and the services can be found in the Guideline on VTS Digital Communications </w:t>
        </w:r>
        <w:r w:rsidRPr="0035726A">
          <w:rPr>
            <w:highlight w:val="yellow"/>
            <w:lang w:eastAsia="en-GB"/>
          </w:rPr>
          <w:t>[ G….]</w:t>
        </w:r>
        <w:r>
          <w:rPr>
            <w:lang w:eastAsia="en-GB"/>
          </w:rPr>
          <w:t>.</w:t>
        </w:r>
      </w:ins>
    </w:p>
    <w:p w14:paraId="5F93FEA6" w14:textId="043A61E8" w:rsidR="00B42BDC" w:rsidRPr="00224408" w:rsidRDefault="00B42BDC" w:rsidP="00162B77">
      <w:pPr>
        <w:pStyle w:val="Leipteksti"/>
        <w:rPr>
          <w:ins w:id="200" w:author="Kaski Maiju" w:date="2025-09-25T10:46:00Z" w16du:dateUtc="2025-09-25T08:46:00Z"/>
        </w:rPr>
      </w:pPr>
    </w:p>
    <w:p w14:paraId="18B2B0BB" w14:textId="77777777" w:rsidR="00162B77" w:rsidRPr="00417AE5" w:rsidRDefault="00162B77" w:rsidP="00162B77">
      <w:pPr>
        <w:pStyle w:val="AppendixHead1"/>
        <w:rPr>
          <w:ins w:id="201" w:author="Kaski Maiju" w:date="2025-09-25T10:46:00Z" w16du:dateUtc="2025-09-25T08:46:00Z"/>
        </w:rPr>
      </w:pPr>
      <w:ins w:id="202" w:author="Kaski Maiju" w:date="2025-09-25T10:46:00Z" w16du:dateUtc="2025-09-25T08:46:00Z">
        <w:r w:rsidRPr="00417AE5">
          <w:t>DOCUMENT STRUCTURE</w:t>
        </w:r>
      </w:ins>
    </w:p>
    <w:p w14:paraId="1A32AC1C" w14:textId="77777777" w:rsidR="00162B77" w:rsidRDefault="00162B77" w:rsidP="00162B77">
      <w:pPr>
        <w:pStyle w:val="Leipteksti"/>
        <w:rPr>
          <w:ins w:id="203" w:author="Kaski Maiju" w:date="2025-09-25T10:46:00Z" w16du:dateUtc="2025-09-25T08:46:00Z"/>
          <w:lang w:eastAsia="en-GB"/>
        </w:rPr>
      </w:pPr>
      <w:ins w:id="204" w:author="Kaski Maiju" w:date="2025-09-25T10:46:00Z" w16du:dateUtc="2025-09-25T08:46:00Z">
        <w:r>
          <w:rPr>
            <w:lang w:eastAsia="en-GB"/>
          </w:rPr>
          <w:t>The VTS Digital Communications guideline describes operational functions. Each operational function has its own chapter in this document. The associated services are paragraphs within the chapters.</w:t>
        </w:r>
      </w:ins>
    </w:p>
    <w:p w14:paraId="25016E2A" w14:textId="2B2A3B93" w:rsidR="00162B77" w:rsidRDefault="00B42BDC" w:rsidP="00162B77">
      <w:pPr>
        <w:pStyle w:val="Leipteksti"/>
        <w:rPr>
          <w:ins w:id="205" w:author="Kaski Maiju" w:date="2025-09-25T12:00:00Z" w16du:dateUtc="2025-09-25T10:00:00Z"/>
          <w:lang w:eastAsia="en-GB"/>
        </w:rPr>
      </w:pPr>
      <w:ins w:id="206" w:author="Kaski Maiju" w:date="2025-09-25T12:00:00Z" w16du:dateUtc="2025-09-25T10:00:00Z">
        <w:r w:rsidRPr="00B42BDC">
          <w:rPr>
            <w:lang w:eastAsia="en-GB"/>
          </w:rPr>
          <w:drawing>
            <wp:inline distT="0" distB="0" distL="0" distR="0" wp14:anchorId="0E3C5125" wp14:editId="3B01AAA5">
              <wp:extent cx="3543300" cy="1028700"/>
              <wp:effectExtent l="0" t="0" r="0" b="0"/>
              <wp:docPr id="1485596447" name="Kuva 1" descr="Kuva, joka sisältää kohteen teksti, kuvakaappaus, Fontti, Suorakaide&#10;&#10;Tekoälyllä luotu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96447" name="Kuva 1" descr="Kuva, joka sisältää kohteen teksti, kuvakaappaus, Fontti, Suorakaide&#10;&#10;Tekoälyllä luotu sisältö voi olla virheellistä."/>
                      <pic:cNvPicPr/>
                    </pic:nvPicPr>
                    <pic:blipFill>
                      <a:blip r:embed="rId28"/>
                      <a:stretch>
                        <a:fillRect/>
                      </a:stretch>
                    </pic:blipFill>
                    <pic:spPr>
                      <a:xfrm>
                        <a:off x="0" y="0"/>
                        <a:ext cx="3543300" cy="1028700"/>
                      </a:xfrm>
                      <a:prstGeom prst="rect">
                        <a:avLst/>
                      </a:prstGeom>
                    </pic:spPr>
                  </pic:pic>
                </a:graphicData>
              </a:graphic>
            </wp:inline>
          </w:drawing>
        </w:r>
      </w:ins>
    </w:p>
    <w:p w14:paraId="774BEA9E" w14:textId="094C5D4E" w:rsidR="00B42BDC" w:rsidRDefault="00B42BDC" w:rsidP="00162B77">
      <w:pPr>
        <w:pStyle w:val="Leipteksti"/>
        <w:rPr>
          <w:ins w:id="207" w:author="Kaski Maiju" w:date="2025-09-25T12:01:00Z" w16du:dateUtc="2025-09-25T10:01:00Z"/>
          <w:lang w:eastAsia="en-GB"/>
        </w:rPr>
      </w:pPr>
      <w:ins w:id="208" w:author="Kaski Maiju" w:date="2025-09-25T12:00:00Z" w16du:dateUtc="2025-09-25T10:00:00Z">
        <w:r>
          <w:rPr>
            <w:lang w:eastAsia="en-GB"/>
          </w:rPr>
          <w:t>Figure 1 Document relation</w:t>
        </w:r>
      </w:ins>
      <w:ins w:id="209" w:author="Kaski Maiju" w:date="2025-09-25T12:01:00Z" w16du:dateUtc="2025-09-25T10:01:00Z">
        <w:r>
          <w:rPr>
            <w:lang w:eastAsia="en-GB"/>
          </w:rPr>
          <w:t>ship</w:t>
        </w:r>
      </w:ins>
    </w:p>
    <w:p w14:paraId="14DD74CC" w14:textId="77777777" w:rsidR="00B42BDC" w:rsidRDefault="00B42BDC" w:rsidP="00162B77">
      <w:pPr>
        <w:pStyle w:val="Leipteksti"/>
        <w:rPr>
          <w:ins w:id="210" w:author="Kaski Maiju" w:date="2025-09-25T10:46:00Z" w16du:dateUtc="2025-09-25T08:46:00Z"/>
          <w:lang w:eastAsia="en-GB"/>
        </w:rPr>
      </w:pPr>
    </w:p>
    <w:p w14:paraId="42EBF961" w14:textId="6E771FD9" w:rsidR="00162B77" w:rsidRPr="003A3514" w:rsidRDefault="00162B77" w:rsidP="00162B77">
      <w:pPr>
        <w:pStyle w:val="AppendixHead2"/>
        <w:rPr>
          <w:ins w:id="211" w:author="Kaski Maiju" w:date="2025-09-25T10:46:00Z" w16du:dateUtc="2025-09-25T08:46:00Z"/>
        </w:rPr>
      </w:pPr>
      <w:ins w:id="212" w:author="Kaski Maiju" w:date="2025-09-25T10:46:00Z" w16du:dateUtc="2025-09-25T08:46:00Z">
        <w:r>
          <w:t>Document workflow</w:t>
        </w:r>
      </w:ins>
    </w:p>
    <w:p w14:paraId="71CAD9F3" w14:textId="77777777" w:rsidR="00162B77" w:rsidRDefault="00162B77" w:rsidP="00162B77">
      <w:pPr>
        <w:pStyle w:val="Leipteksti"/>
        <w:rPr>
          <w:ins w:id="213" w:author="Kaski Maiju" w:date="2025-09-25T10:46:00Z" w16du:dateUtc="2025-09-25T08:46:00Z"/>
          <w:lang w:eastAsia="en-GB"/>
        </w:rPr>
      </w:pPr>
      <w:ins w:id="214" w:author="Kaski Maiju" w:date="2025-09-25T10:46:00Z" w16du:dateUtc="2025-09-25T08:46:00Z">
        <w:r w:rsidRPr="007F23FB">
          <w:rPr>
            <w:lang w:eastAsia="en-GB"/>
          </w:rPr>
          <w:t>If a use case requires revision due to new insights, an input paper shall be prepared. This paper will be reviewed and discussed during a VTS Committee meeting</w:t>
        </w:r>
        <w:r>
          <w:rPr>
            <w:lang w:eastAsia="en-GB"/>
          </w:rPr>
          <w:t xml:space="preserve"> in working group 1 (operations) and working group 2 (technology)</w:t>
        </w:r>
        <w:r w:rsidRPr="007F23FB">
          <w:rPr>
            <w:lang w:eastAsia="en-GB"/>
          </w:rPr>
          <w:t xml:space="preserve">. Based on these discussions, the </w:t>
        </w:r>
        <w:r>
          <w:rPr>
            <w:lang w:eastAsia="en-GB"/>
          </w:rPr>
          <w:t>use cases</w:t>
        </w:r>
        <w:r w:rsidRPr="007F23FB">
          <w:rPr>
            <w:lang w:eastAsia="en-GB"/>
          </w:rPr>
          <w:t xml:space="preserve"> may be updated and approved by the </w:t>
        </w:r>
        <w:r>
          <w:rPr>
            <w:lang w:eastAsia="en-GB"/>
          </w:rPr>
          <w:t xml:space="preserve">VTS </w:t>
        </w:r>
        <w:r w:rsidRPr="007F23FB">
          <w:rPr>
            <w:lang w:eastAsia="en-GB"/>
          </w:rPr>
          <w:t>Committee.</w:t>
        </w:r>
      </w:ins>
    </w:p>
    <w:p w14:paraId="0E1825B5" w14:textId="77777777" w:rsidR="00162B77" w:rsidRDefault="00162B77" w:rsidP="00162B77">
      <w:pPr>
        <w:pStyle w:val="Leipteksti"/>
        <w:rPr>
          <w:ins w:id="215" w:author="Kaski Maiju" w:date="2025-09-25T10:46:00Z" w16du:dateUtc="2025-09-25T08:46:00Z"/>
          <w:lang w:eastAsia="en-GB"/>
        </w:rPr>
      </w:pPr>
      <w:ins w:id="216" w:author="Kaski Maiju" w:date="2025-09-25T10:46:00Z" w16du:dateUtc="2025-09-25T08:46:00Z">
        <w:r w:rsidRPr="0038668C">
          <w:rPr>
            <w:lang w:eastAsia="en-GB"/>
          </w:rPr>
          <w:t>If an updated or new use case affects the technical implementation, an IALA action item shall be created. This action item will be included on the agenda of the next committee meeting.</w:t>
        </w:r>
      </w:ins>
    </w:p>
    <w:p w14:paraId="25A46F81" w14:textId="6FBF68A3" w:rsidR="004944C8" w:rsidDel="00B42BDC" w:rsidRDefault="00E736BF" w:rsidP="000E6582">
      <w:pPr>
        <w:pStyle w:val="Leipteksti"/>
        <w:rPr>
          <w:del w:id="217" w:author="Kaski Maiju" w:date="2024-09-26T11:55:00Z" w16du:dateUtc="2024-09-26T08:55:00Z"/>
        </w:rPr>
      </w:pPr>
      <w:del w:id="218" w:author="Kaski Maiju" w:date="2024-09-26T11:55:00Z" w16du:dateUtc="2024-09-26T08:55:00Z">
        <w:r w:rsidDel="006C0517">
          <w:delText>INTRODUCTION</w:delText>
        </w:r>
      </w:del>
    </w:p>
    <w:p w14:paraId="02387CE5" w14:textId="77777777" w:rsidR="00B42BDC" w:rsidRDefault="00B42BDC" w:rsidP="000E6582">
      <w:pPr>
        <w:pStyle w:val="Leipteksti"/>
        <w:rPr>
          <w:ins w:id="219" w:author="Kaski Maiju" w:date="2025-09-25T12:02:00Z" w16du:dateUtc="2025-09-25T10:02:00Z"/>
        </w:rPr>
      </w:pPr>
    </w:p>
    <w:p w14:paraId="6A8F31AB" w14:textId="4CA39C38" w:rsidR="00B42BDC" w:rsidRDefault="00B42BDC" w:rsidP="000E6582">
      <w:pPr>
        <w:pStyle w:val="Leipteksti"/>
        <w:rPr>
          <w:ins w:id="220" w:author="Kaski Maiju" w:date="2025-09-25T12:02:00Z" w16du:dateUtc="2025-09-25T10:02:00Z"/>
        </w:rPr>
      </w:pPr>
      <w:ins w:id="221" w:author="Kaski Maiju" w:date="2025-09-25T12:02:00Z" w16du:dateUtc="2025-09-25T10:02:00Z">
        <w:r w:rsidRPr="00B42BDC">
          <w:lastRenderedPageBreak/>
          <w:drawing>
            <wp:inline distT="0" distB="0" distL="0" distR="0" wp14:anchorId="3BACF892" wp14:editId="75C8C5EA">
              <wp:extent cx="4876800" cy="5003800"/>
              <wp:effectExtent l="0" t="0" r="0" b="0"/>
              <wp:docPr id="16374074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40743" name=""/>
                      <pic:cNvPicPr/>
                    </pic:nvPicPr>
                    <pic:blipFill>
                      <a:blip r:embed="rId29"/>
                      <a:stretch>
                        <a:fillRect/>
                      </a:stretch>
                    </pic:blipFill>
                    <pic:spPr>
                      <a:xfrm>
                        <a:off x="0" y="0"/>
                        <a:ext cx="4876800" cy="5003800"/>
                      </a:xfrm>
                      <a:prstGeom prst="rect">
                        <a:avLst/>
                      </a:prstGeom>
                    </pic:spPr>
                  </pic:pic>
                </a:graphicData>
              </a:graphic>
            </wp:inline>
          </w:drawing>
        </w:r>
      </w:ins>
    </w:p>
    <w:p w14:paraId="192AD393" w14:textId="6EC38BAD" w:rsidR="00B42BDC" w:rsidRDefault="00B42BDC" w:rsidP="000E6582">
      <w:pPr>
        <w:pStyle w:val="Leipteksti"/>
        <w:rPr>
          <w:ins w:id="222" w:author="Kaski Maiju" w:date="2025-09-25T12:02:00Z" w16du:dateUtc="2025-09-25T10:02:00Z"/>
        </w:rPr>
      </w:pPr>
      <w:ins w:id="223" w:author="Kaski Maiju" w:date="2025-09-25T12:02:00Z" w16du:dateUtc="2025-09-25T10:02:00Z">
        <w:r>
          <w:t xml:space="preserve">Figure 2 Document </w:t>
        </w:r>
      </w:ins>
      <w:ins w:id="224" w:author="Kaski Maiju" w:date="2025-09-25T12:03:00Z" w16du:dateUtc="2025-09-25T10:03:00Z">
        <w:r>
          <w:t>workflow</w:t>
        </w:r>
      </w:ins>
    </w:p>
    <w:p w14:paraId="30566B26" w14:textId="6F2CF48B" w:rsidR="003A6A32" w:rsidRPr="00162B77" w:rsidDel="0017666F" w:rsidRDefault="00837AED" w:rsidP="00CB1D11">
      <w:pPr>
        <w:pStyle w:val="Heading1separationline"/>
        <w:suppressAutoHyphens/>
        <w:rPr>
          <w:del w:id="225" w:author="Kaski Maiju" w:date="2024-09-23T15:39:00Z" w16du:dateUtc="2024-09-23T12:39:00Z"/>
          <w:color w:val="EE0000"/>
          <w:lang w:eastAsia="en-GB"/>
          <w:rPrChange w:id="226" w:author="Kaski Maiju" w:date="2025-09-25T10:46:00Z" w16du:dateUtc="2025-09-25T08:46:00Z">
            <w:rPr>
              <w:del w:id="227" w:author="Kaski Maiju" w:date="2024-09-23T15:39:00Z" w16du:dateUtc="2024-09-23T12:39:00Z"/>
            </w:rPr>
          </w:rPrChange>
        </w:rPr>
      </w:pPr>
      <w:del w:id="228" w:author="Kaski Maiju" w:date="2024-09-23T14:43:00Z" w16du:dateUtc="2024-09-23T11:43:00Z">
        <w:r w:rsidRPr="0017666F" w:rsidDel="00672F66">
          <w:rPr>
            <w:noProof/>
            <w:color w:val="FF0000"/>
            <w:lang w:val="sv-SE" w:eastAsia="sv-SE"/>
            <w:rPrChange w:id="229" w:author="Kaski Maiju" w:date="2024-09-23T15:44:00Z" w16du:dateUtc="2024-09-23T12:44:00Z">
              <w:rPr>
                <w:noProof/>
                <w:lang w:val="sv-SE" w:eastAsia="sv-SE"/>
              </w:rPr>
            </w:rPrChange>
          </w:rPr>
          <mc:AlternateContent>
            <mc:Choice Requires="wps">
              <w:drawing>
                <wp:anchor distT="0" distB="0" distL="114300" distR="114300" simplePos="0" relativeHeight="251659264" behindDoc="0" locked="0" layoutInCell="1" allowOverlap="1" wp14:anchorId="790BC1C2" wp14:editId="2AAE6E49">
                  <wp:simplePos x="0" y="0"/>
                  <wp:positionH relativeFrom="page">
                    <wp:posOffset>3333750</wp:posOffset>
                  </wp:positionH>
                  <wp:positionV relativeFrom="paragraph">
                    <wp:posOffset>102235</wp:posOffset>
                  </wp:positionV>
                  <wp:extent cx="819150" cy="363855"/>
                  <wp:effectExtent l="0" t="0" r="19050"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819150" cy="363855"/>
                          </a:xfrm>
                          <a:prstGeom prst="rect">
                            <a:avLst/>
                          </a:prstGeom>
                          <a:solidFill>
                            <a:schemeClr val="accent4">
                              <a:lumMod val="20000"/>
                              <a:lumOff val="80000"/>
                            </a:schemeClr>
                          </a:solidFill>
                          <a:ln w="6350">
                            <a:solidFill>
                              <a:prstClr val="black"/>
                            </a:solidFill>
                          </a:ln>
                        </wps:spPr>
                        <wps:txbx>
                          <w:txbxContent>
                            <w:p w14:paraId="22D256FA" w14:textId="160BA3E0" w:rsidR="00F77706" w:rsidDel="00672F66" w:rsidRDefault="00F77706" w:rsidP="00A700C8">
                              <w:pPr>
                                <w:pStyle w:val="Leipteksti"/>
                                <w:rPr>
                                  <w:del w:id="230" w:author="Kaski Maiju" w:date="2024-09-23T14:43:00Z" w16du:dateUtc="2024-09-23T11:43:00Z"/>
                                </w:rPr>
                              </w:pPr>
                              <w:del w:id="231" w:author="Kaski Maiju" w:date="2024-09-23T14:43:00Z" w16du:dateUtc="2024-09-23T11:43:00Z">
                                <w:r w:rsidDel="00672F66">
                                  <w:delText>High level principles for the development of the guideline:</w:delText>
                                </w:r>
                              </w:del>
                            </w:p>
                            <w:p w14:paraId="7A5F73E8" w14:textId="3B25E808" w:rsidR="00F77706" w:rsidDel="00672F66" w:rsidRDefault="00F77706" w:rsidP="004F6822">
                              <w:pPr>
                                <w:pStyle w:val="Leipteksti"/>
                                <w:numPr>
                                  <w:ilvl w:val="0"/>
                                  <w:numId w:val="22"/>
                                </w:numPr>
                                <w:rPr>
                                  <w:del w:id="232" w:author="Kaski Maiju" w:date="2024-09-23T14:43:00Z" w16du:dateUtc="2024-09-23T11:43:00Z"/>
                                </w:rPr>
                              </w:pPr>
                              <w:del w:id="233" w:author="Kaski Maiju" w:date="2024-09-23T14:43:00Z" w16du:dateUtc="2024-09-23T11:43:00Z">
                                <w:r w:rsidDel="00672F66">
                                  <w:delText>Operational Guideline</w:delText>
                                </w:r>
                              </w:del>
                            </w:p>
                            <w:p w14:paraId="3AEE893D" w14:textId="0AB7EDD2" w:rsidR="00F77706" w:rsidDel="00672F66" w:rsidRDefault="00F77706" w:rsidP="004F6822">
                              <w:pPr>
                                <w:pStyle w:val="Leipteksti"/>
                                <w:numPr>
                                  <w:ilvl w:val="0"/>
                                  <w:numId w:val="22"/>
                                </w:numPr>
                                <w:rPr>
                                  <w:del w:id="234" w:author="Kaski Maiju" w:date="2024-09-23T14:43:00Z" w16du:dateUtc="2024-09-23T11:43:00Z"/>
                                </w:rPr>
                              </w:pPr>
                              <w:del w:id="235" w:author="Kaski Maiju" w:date="2024-09-23T14:43:00Z" w16du:dateUtc="2024-09-23T11:43:00Z">
                                <w:r w:rsidDel="00672F66">
                                  <w:delText>For different levels of automation</w:delText>
                                </w:r>
                              </w:del>
                            </w:p>
                            <w:p w14:paraId="6C13A9AC" w14:textId="0FD1A6B0" w:rsidR="00F77706" w:rsidDel="00672F66" w:rsidRDefault="00F77706" w:rsidP="004F6822">
                              <w:pPr>
                                <w:pStyle w:val="Leipteksti"/>
                                <w:numPr>
                                  <w:ilvl w:val="1"/>
                                  <w:numId w:val="22"/>
                                </w:numPr>
                                <w:rPr>
                                  <w:del w:id="236" w:author="Kaski Maiju" w:date="2024-09-23T14:43:00Z" w16du:dateUtc="2024-09-23T11:43:00Z"/>
                                </w:rPr>
                              </w:pPr>
                              <w:del w:id="237" w:author="Kaski Maiju" w:date="2024-09-23T14:43:00Z" w16du:dateUtc="2024-09-23T11:43:00Z">
                                <w:r w:rsidDel="00672F66">
                                  <w:delText>focus on situations where human is in the loop</w:delText>
                                </w:r>
                              </w:del>
                            </w:p>
                            <w:p w14:paraId="49611462" w14:textId="551E5097" w:rsidR="00F77706" w:rsidDel="00672F66" w:rsidRDefault="00F77706" w:rsidP="004F6822">
                              <w:pPr>
                                <w:pStyle w:val="Leipteksti"/>
                                <w:numPr>
                                  <w:ilvl w:val="0"/>
                                  <w:numId w:val="22"/>
                                </w:numPr>
                                <w:rPr>
                                  <w:del w:id="238" w:author="Kaski Maiju" w:date="2024-09-23T14:43:00Z" w16du:dateUtc="2024-09-23T11:43:00Z"/>
                                </w:rPr>
                              </w:pPr>
                              <w:del w:id="239" w:author="Kaski Maiju" w:date="2024-09-23T14:43:00Z" w16du:dateUtc="2024-09-23T11:43:00Z">
                                <w:r w:rsidDel="00672F66">
                                  <w:delText xml:space="preserve">Focus on the digital information exchange between VTS and vessels, incl. ROC </w:delText>
                                </w:r>
                              </w:del>
                            </w:p>
                            <w:p w14:paraId="2C57D8D5" w14:textId="3A7278F7" w:rsidR="00F77706" w:rsidDel="00672F66" w:rsidRDefault="00F77706" w:rsidP="004F6822">
                              <w:pPr>
                                <w:pStyle w:val="Leipteksti"/>
                                <w:numPr>
                                  <w:ilvl w:val="1"/>
                                  <w:numId w:val="22"/>
                                </w:numPr>
                                <w:rPr>
                                  <w:del w:id="240" w:author="Kaski Maiju" w:date="2024-09-23T14:43:00Z" w16du:dateUtc="2024-09-23T11:43:00Z"/>
                                </w:rPr>
                              </w:pPr>
                              <w:del w:id="241" w:author="Kaski Maiju" w:date="2024-09-23T14:43:00Z" w16du:dateUtc="2024-09-23T11:43:00Z">
                                <w:r w:rsidDel="00672F66">
                                  <w:delText>allied services not included</w:delText>
                                </w:r>
                              </w:del>
                            </w:p>
                            <w:p w14:paraId="41262611" w14:textId="53469F89" w:rsidR="00F77706" w:rsidDel="00672F66" w:rsidRDefault="00F77706" w:rsidP="004F6822">
                              <w:pPr>
                                <w:pStyle w:val="Leipteksti"/>
                                <w:numPr>
                                  <w:ilvl w:val="1"/>
                                  <w:numId w:val="22"/>
                                </w:numPr>
                                <w:rPr>
                                  <w:del w:id="242" w:author="Kaski Maiju" w:date="2024-09-23T14:43:00Z" w16du:dateUtc="2024-09-23T11:43:00Z"/>
                                </w:rPr>
                              </w:pPr>
                              <w:del w:id="243" w:author="Kaski Maiju" w:date="2024-09-23T14:43:00Z" w16du:dateUtc="2024-09-23T11:43:00Z">
                                <w:r w:rsidDel="00672F66">
                                  <w:delText>FAL -  Port Call reports not included</w:delText>
                                </w:r>
                              </w:del>
                            </w:p>
                            <w:p w14:paraId="6F8F26FA" w14:textId="558C4675" w:rsidR="00F77706" w:rsidDel="00672F66" w:rsidRDefault="00F77706" w:rsidP="004F6822">
                              <w:pPr>
                                <w:pStyle w:val="Leipteksti"/>
                                <w:numPr>
                                  <w:ilvl w:val="0"/>
                                  <w:numId w:val="22"/>
                                </w:numPr>
                                <w:rPr>
                                  <w:del w:id="244" w:author="Kaski Maiju" w:date="2024-09-23T14:43:00Z" w16du:dateUtc="2024-09-23T11:43:00Z"/>
                                </w:rPr>
                              </w:pPr>
                              <w:del w:id="245" w:author="Kaski Maiju" w:date="2024-09-23T14:43:00Z" w16du:dateUtc="2024-09-23T11:43:00Z">
                                <w:r w:rsidDel="00672F66">
                                  <w:delText>Use of concrete use-case examples, similarly as in GL 1132</w:delText>
                                </w:r>
                              </w:del>
                            </w:p>
                            <w:p w14:paraId="61D725A0" w14:textId="6BA33B99" w:rsidR="00F77706" w:rsidDel="00672F66" w:rsidRDefault="00F77706" w:rsidP="004F6822">
                              <w:pPr>
                                <w:pStyle w:val="Leipteksti"/>
                                <w:numPr>
                                  <w:ilvl w:val="0"/>
                                  <w:numId w:val="22"/>
                                </w:numPr>
                                <w:rPr>
                                  <w:del w:id="246" w:author="Kaski Maiju" w:date="2024-09-23T14:43:00Z" w16du:dateUtc="2024-09-23T11:43:00Z"/>
                                </w:rPr>
                              </w:pPr>
                              <w:del w:id="247" w:author="Kaski Maiju" w:date="2024-09-23T14:43:00Z" w16du:dateUtc="2024-09-23T11:43:00Z">
                                <w:r w:rsidDel="00672F66">
                                  <w:delText>Focus on current technologies and available specifications</w:delText>
                                </w:r>
                              </w:del>
                            </w:p>
                            <w:p w14:paraId="15CB5F0B" w14:textId="52DCF93E" w:rsidR="00F77706" w:rsidDel="00672F66" w:rsidRDefault="00F77706" w:rsidP="004F6822">
                              <w:pPr>
                                <w:pStyle w:val="Leipteksti"/>
                                <w:numPr>
                                  <w:ilvl w:val="1"/>
                                  <w:numId w:val="22"/>
                                </w:numPr>
                                <w:rPr>
                                  <w:del w:id="248" w:author="Kaski Maiju" w:date="2024-09-23T14:43:00Z" w16du:dateUtc="2024-09-23T11:43:00Z"/>
                                </w:rPr>
                              </w:pPr>
                              <w:del w:id="249" w:author="Kaski Maiju" w:date="2024-09-23T14:43:00Z" w16du:dateUtc="2024-09-23T11:43:00Z">
                                <w:r w:rsidDel="00672F66">
                                  <w:delText>Giving concrete examples of current best practices, e.g AIS ASM messages, UKC systems, advance reporting.</w:delText>
                                </w:r>
                              </w:del>
                            </w:p>
                            <w:p w14:paraId="3609DC66" w14:textId="492893CF" w:rsidR="00F77706" w:rsidRPr="00686000" w:rsidRDefault="00F77706" w:rsidP="004F6822">
                              <w:pPr>
                                <w:pStyle w:val="Leipteksti"/>
                                <w:numPr>
                                  <w:ilvl w:val="0"/>
                                  <w:numId w:val="22"/>
                                </w:numPr>
                              </w:pPr>
                              <w:del w:id="250" w:author="Kaski Maiju" w:date="2024-09-23T14:43:00Z" w16du:dateUtc="2024-09-23T11:43:00Z">
                                <w:r w:rsidDel="00672F66">
                                  <w:delText xml:space="preserve">No detailed system requirements.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margin-left:262.5pt;margin-top:8.05pt;width:64.5pt;height:28.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" fillcolor="#c2f9ff [663]" strokeweight=".5pt">
                  <v:textbox>
                    <w:txbxContent>
                      <w:p w14:paraId="22D256FA" w14:textId="160BA3E0" w:rsidR="00F77706" w:rsidDel="00672F66" w:rsidRDefault="00F77706" w:rsidP="00A700C8">
                        <w:pPr>
                          <w:pStyle w:val="Leipteksti"/>
                          <w:rPr>
                            <w:del w:id="251" w:author="Kaski Maiju" w:date="2024-09-23T14:43:00Z" w16du:dateUtc="2024-09-23T11:43:00Z"/>
                          </w:rPr>
                        </w:pPr>
                        <w:del w:id="252" w:author="Kaski Maiju" w:date="2024-09-23T14:43:00Z" w16du:dateUtc="2024-09-23T11:43:00Z">
                          <w:r w:rsidDel="00672F66">
                            <w:delText>High level principles for the development of the guideline:</w:delText>
                          </w:r>
                        </w:del>
                      </w:p>
                      <w:p w14:paraId="7A5F73E8" w14:textId="3B25E808" w:rsidR="00F77706" w:rsidDel="00672F66" w:rsidRDefault="00F77706" w:rsidP="004F6822">
                        <w:pPr>
                          <w:pStyle w:val="Leipteksti"/>
                          <w:numPr>
                            <w:ilvl w:val="0"/>
                            <w:numId w:val="22"/>
                          </w:numPr>
                          <w:rPr>
                            <w:del w:id="253" w:author="Kaski Maiju" w:date="2024-09-23T14:43:00Z" w16du:dateUtc="2024-09-23T11:43:00Z"/>
                          </w:rPr>
                        </w:pPr>
                        <w:del w:id="254" w:author="Kaski Maiju" w:date="2024-09-23T14:43:00Z" w16du:dateUtc="2024-09-23T11:43:00Z">
                          <w:r w:rsidDel="00672F66">
                            <w:delText>Operational Guideline</w:delText>
                          </w:r>
                        </w:del>
                      </w:p>
                      <w:p w14:paraId="3AEE893D" w14:textId="0AB7EDD2" w:rsidR="00F77706" w:rsidDel="00672F66" w:rsidRDefault="00F77706" w:rsidP="004F6822">
                        <w:pPr>
                          <w:pStyle w:val="Leipteksti"/>
                          <w:numPr>
                            <w:ilvl w:val="0"/>
                            <w:numId w:val="22"/>
                          </w:numPr>
                          <w:rPr>
                            <w:del w:id="255" w:author="Kaski Maiju" w:date="2024-09-23T14:43:00Z" w16du:dateUtc="2024-09-23T11:43:00Z"/>
                          </w:rPr>
                        </w:pPr>
                        <w:del w:id="256" w:author="Kaski Maiju" w:date="2024-09-23T14:43:00Z" w16du:dateUtc="2024-09-23T11:43:00Z">
                          <w:r w:rsidDel="00672F66">
                            <w:delText>For different levels of automation</w:delText>
                          </w:r>
                        </w:del>
                      </w:p>
                      <w:p w14:paraId="6C13A9AC" w14:textId="0FD1A6B0" w:rsidR="00F77706" w:rsidDel="00672F66" w:rsidRDefault="00F77706" w:rsidP="004F6822">
                        <w:pPr>
                          <w:pStyle w:val="Leipteksti"/>
                          <w:numPr>
                            <w:ilvl w:val="1"/>
                            <w:numId w:val="22"/>
                          </w:numPr>
                          <w:rPr>
                            <w:del w:id="257" w:author="Kaski Maiju" w:date="2024-09-23T14:43:00Z" w16du:dateUtc="2024-09-23T11:43:00Z"/>
                          </w:rPr>
                        </w:pPr>
                        <w:del w:id="258" w:author="Kaski Maiju" w:date="2024-09-23T14:43:00Z" w16du:dateUtc="2024-09-23T11:43:00Z">
                          <w:r w:rsidDel="00672F66">
                            <w:delText>focus on situations where human is in the loop</w:delText>
                          </w:r>
                        </w:del>
                      </w:p>
                      <w:p w14:paraId="49611462" w14:textId="551E5097" w:rsidR="00F77706" w:rsidDel="00672F66" w:rsidRDefault="00F77706" w:rsidP="004F6822">
                        <w:pPr>
                          <w:pStyle w:val="Leipteksti"/>
                          <w:numPr>
                            <w:ilvl w:val="0"/>
                            <w:numId w:val="22"/>
                          </w:numPr>
                          <w:rPr>
                            <w:del w:id="259" w:author="Kaski Maiju" w:date="2024-09-23T14:43:00Z" w16du:dateUtc="2024-09-23T11:43:00Z"/>
                          </w:rPr>
                        </w:pPr>
                        <w:del w:id="260" w:author="Kaski Maiju" w:date="2024-09-23T14:43:00Z" w16du:dateUtc="2024-09-23T11:43:00Z">
                          <w:r w:rsidDel="00672F66">
                            <w:delText xml:space="preserve">Focus on the digital information exchange between VTS and vessels, incl. ROC </w:delText>
                          </w:r>
                        </w:del>
                      </w:p>
                      <w:p w14:paraId="2C57D8D5" w14:textId="3A7278F7" w:rsidR="00F77706" w:rsidDel="00672F66" w:rsidRDefault="00F77706" w:rsidP="004F6822">
                        <w:pPr>
                          <w:pStyle w:val="Leipteksti"/>
                          <w:numPr>
                            <w:ilvl w:val="1"/>
                            <w:numId w:val="22"/>
                          </w:numPr>
                          <w:rPr>
                            <w:del w:id="261" w:author="Kaski Maiju" w:date="2024-09-23T14:43:00Z" w16du:dateUtc="2024-09-23T11:43:00Z"/>
                          </w:rPr>
                        </w:pPr>
                        <w:del w:id="262" w:author="Kaski Maiju" w:date="2024-09-23T14:43:00Z" w16du:dateUtc="2024-09-23T11:43:00Z">
                          <w:r w:rsidDel="00672F66">
                            <w:delText>allied services not included</w:delText>
                          </w:r>
                        </w:del>
                      </w:p>
                      <w:p w14:paraId="41262611" w14:textId="53469F89" w:rsidR="00F77706" w:rsidDel="00672F66" w:rsidRDefault="00F77706" w:rsidP="004F6822">
                        <w:pPr>
                          <w:pStyle w:val="Leipteksti"/>
                          <w:numPr>
                            <w:ilvl w:val="1"/>
                            <w:numId w:val="22"/>
                          </w:numPr>
                          <w:rPr>
                            <w:del w:id="263" w:author="Kaski Maiju" w:date="2024-09-23T14:43:00Z" w16du:dateUtc="2024-09-23T11:43:00Z"/>
                          </w:rPr>
                        </w:pPr>
                        <w:del w:id="264" w:author="Kaski Maiju" w:date="2024-09-23T14:43:00Z" w16du:dateUtc="2024-09-23T11:43:00Z">
                          <w:r w:rsidDel="00672F66">
                            <w:delText>FAL -  Port Call reports not included</w:delText>
                          </w:r>
                        </w:del>
                      </w:p>
                      <w:p w14:paraId="6F8F26FA" w14:textId="558C4675" w:rsidR="00F77706" w:rsidDel="00672F66" w:rsidRDefault="00F77706" w:rsidP="004F6822">
                        <w:pPr>
                          <w:pStyle w:val="Leipteksti"/>
                          <w:numPr>
                            <w:ilvl w:val="0"/>
                            <w:numId w:val="22"/>
                          </w:numPr>
                          <w:rPr>
                            <w:del w:id="265" w:author="Kaski Maiju" w:date="2024-09-23T14:43:00Z" w16du:dateUtc="2024-09-23T11:43:00Z"/>
                          </w:rPr>
                        </w:pPr>
                        <w:del w:id="266" w:author="Kaski Maiju" w:date="2024-09-23T14:43:00Z" w16du:dateUtc="2024-09-23T11:43:00Z">
                          <w:r w:rsidDel="00672F66">
                            <w:delText>Use of concrete use-case examples, similarly as in GL 1132</w:delText>
                          </w:r>
                        </w:del>
                      </w:p>
                      <w:p w14:paraId="61D725A0" w14:textId="6BA33B99" w:rsidR="00F77706" w:rsidDel="00672F66" w:rsidRDefault="00F77706" w:rsidP="004F6822">
                        <w:pPr>
                          <w:pStyle w:val="Leipteksti"/>
                          <w:numPr>
                            <w:ilvl w:val="0"/>
                            <w:numId w:val="22"/>
                          </w:numPr>
                          <w:rPr>
                            <w:del w:id="267" w:author="Kaski Maiju" w:date="2024-09-23T14:43:00Z" w16du:dateUtc="2024-09-23T11:43:00Z"/>
                          </w:rPr>
                        </w:pPr>
                        <w:del w:id="268" w:author="Kaski Maiju" w:date="2024-09-23T14:43:00Z" w16du:dateUtc="2024-09-23T11:43:00Z">
                          <w:r w:rsidDel="00672F66">
                            <w:delText>Focus on current technologies and available specifications</w:delText>
                          </w:r>
                        </w:del>
                      </w:p>
                      <w:p w14:paraId="15CB5F0B" w14:textId="52DCF93E" w:rsidR="00F77706" w:rsidDel="00672F66" w:rsidRDefault="00F77706" w:rsidP="004F6822">
                        <w:pPr>
                          <w:pStyle w:val="Leipteksti"/>
                          <w:numPr>
                            <w:ilvl w:val="1"/>
                            <w:numId w:val="22"/>
                          </w:numPr>
                          <w:rPr>
                            <w:del w:id="269" w:author="Kaski Maiju" w:date="2024-09-23T14:43:00Z" w16du:dateUtc="2024-09-23T11:43:00Z"/>
                          </w:rPr>
                        </w:pPr>
                        <w:del w:id="270" w:author="Kaski Maiju" w:date="2024-09-23T14:43:00Z" w16du:dateUtc="2024-09-23T11:43:00Z">
                          <w:r w:rsidDel="00672F66">
                            <w:delText>Giving concrete examples of current best practices, e.g AIS ASM messages, UKC systems, advance reporting.</w:delText>
                          </w:r>
                        </w:del>
                      </w:p>
                      <w:p w14:paraId="3609DC66" w14:textId="492893CF" w:rsidR="00F77706" w:rsidRPr="00686000" w:rsidRDefault="00F77706" w:rsidP="004F6822">
                        <w:pPr>
                          <w:pStyle w:val="Leipteksti"/>
                          <w:numPr>
                            <w:ilvl w:val="0"/>
                            <w:numId w:val="22"/>
                          </w:numPr>
                        </w:pPr>
                        <w:del w:id="271" w:author="Kaski Maiju" w:date="2024-09-23T14:43:00Z" w16du:dateUtc="2024-09-23T11:43:00Z">
                          <w:r w:rsidDel="00672F66">
                            <w:delText xml:space="preserve">No detailed system requirements. </w:delText>
                          </w:r>
                        </w:del>
                      </w:p>
                    </w:txbxContent>
                  </v:textbox>
                  <w10:wrap type="square" anchorx="page"/>
                </v:shape>
              </w:pict>
            </mc:Fallback>
          </mc:AlternateContent>
        </w:r>
      </w:del>
    </w:p>
    <w:p w14:paraId="56E9596A" w14:textId="2F1626FF" w:rsidR="0031003F" w:rsidRPr="0017666F" w:rsidDel="00672F66" w:rsidRDefault="0031003F" w:rsidP="0031003F">
      <w:pPr>
        <w:pStyle w:val="Leipteksti"/>
        <w:rPr>
          <w:ins w:id="272" w:author="Karlsson, Fredrik" w:date="2024-03-14T11:29:00Z"/>
          <w:del w:id="273" w:author="Kaski Maiju" w:date="2024-09-23T14:43:00Z" w16du:dateUtc="2024-09-23T11:43:00Z"/>
          <w:color w:val="FF0000"/>
          <w:rPrChange w:id="274" w:author="Kaski Maiju" w:date="2024-09-23T15:44:00Z" w16du:dateUtc="2024-09-23T12:44:00Z">
            <w:rPr>
              <w:ins w:id="275" w:author="Karlsson, Fredrik" w:date="2024-03-14T11:29:00Z"/>
              <w:del w:id="276" w:author="Kaski Maiju" w:date="2024-09-23T14:43:00Z" w16du:dateUtc="2024-09-23T11:43:00Z"/>
            </w:rPr>
          </w:rPrChange>
        </w:rPr>
      </w:pPr>
      <w:del w:id="277" w:author="Kaski Maiju" w:date="2024-09-23T14:43:00Z" w16du:dateUtc="2024-09-23T11:43:00Z">
        <w:r w:rsidRPr="0017666F" w:rsidDel="00672F66">
          <w:rPr>
            <w:color w:val="FF0000"/>
            <w:rPrChange w:id="278" w:author="Kaski Maiju" w:date="2024-09-23T15:44:00Z" w16du:dateUtc="2024-09-23T12:44:00Z">
              <w:rPr/>
            </w:rPrChange>
          </w:rPr>
          <w:delText xml:space="preserve">Effective communication is an essential component for operations in the maritime domain and is achieved when the intended meaning of the sender and the perceived meaning of the receiver is the same. </w:delText>
        </w:r>
      </w:del>
    </w:p>
    <w:p w14:paraId="616D5449" w14:textId="5DE96D7C" w:rsidR="009F2B58" w:rsidRPr="0017666F" w:rsidDel="00672F66" w:rsidRDefault="009F2B58" w:rsidP="009F2B58">
      <w:pPr>
        <w:pStyle w:val="Leipteksti"/>
        <w:rPr>
          <w:ins w:id="279" w:author="Karlsson, Fredrik" w:date="2024-03-14T11:29:00Z"/>
          <w:del w:id="280" w:author="Kaski Maiju" w:date="2024-09-23T14:43:00Z" w16du:dateUtc="2024-09-23T11:43:00Z"/>
          <w:color w:val="FF0000"/>
          <w:rPrChange w:id="281" w:author="Kaski Maiju" w:date="2024-09-23T15:44:00Z" w16du:dateUtc="2024-09-23T12:44:00Z">
            <w:rPr>
              <w:ins w:id="282" w:author="Karlsson, Fredrik" w:date="2024-03-14T11:29:00Z"/>
              <w:del w:id="283" w:author="Kaski Maiju" w:date="2024-09-23T14:43:00Z" w16du:dateUtc="2024-09-23T11:43:00Z"/>
            </w:rPr>
          </w:rPrChange>
        </w:rPr>
      </w:pPr>
      <w:commentRangeStart w:id="284"/>
      <w:ins w:id="285" w:author="Karlsson, Fredrik" w:date="2024-03-14T11:29:00Z">
        <w:del w:id="286" w:author="Kaski Maiju" w:date="2024-09-23T14:43:00Z" w16du:dateUtc="2024-09-23T11:43:00Z">
          <w:r w:rsidRPr="0017666F" w:rsidDel="00672F66">
            <w:rPr>
              <w:color w:val="FF0000"/>
              <w:rPrChange w:id="287" w:author="Kaski Maiju" w:date="2024-09-23T15:44:00Z" w16du:dateUtc="2024-09-23T12:44:00Z">
                <w:rPr/>
              </w:rPrChange>
            </w:rPr>
            <w:delText>VTS providers should ensure that VTS operators are aware which vessels have received information provided digitally so the VTS operator does not provide this information by VHF voice as well. In case a vessel has not received it digitally, it is the task of the VTS operator to provide information by VHF voice in the conventional way</w:delText>
          </w:r>
          <w:commentRangeEnd w:id="284"/>
          <w:r w:rsidRPr="0017666F" w:rsidDel="00672F66">
            <w:rPr>
              <w:rStyle w:val="Kommentinviite"/>
              <w:color w:val="FF0000"/>
              <w:rPrChange w:id="288" w:author="Kaski Maiju" w:date="2024-09-23T15:44:00Z" w16du:dateUtc="2024-09-23T12:44:00Z">
                <w:rPr>
                  <w:rStyle w:val="Kommentinviite"/>
                </w:rPr>
              </w:rPrChange>
            </w:rPr>
            <w:commentReference w:id="284"/>
          </w:r>
        </w:del>
      </w:ins>
    </w:p>
    <w:p w14:paraId="554FC5BA" w14:textId="5F1A184B" w:rsidR="009F2B58" w:rsidRPr="0017666F" w:rsidDel="00672F66" w:rsidRDefault="009F2B58" w:rsidP="0031003F">
      <w:pPr>
        <w:pStyle w:val="Leipteksti"/>
        <w:rPr>
          <w:del w:id="289" w:author="Kaski Maiju" w:date="2024-09-23T14:43:00Z" w16du:dateUtc="2024-09-23T11:43:00Z"/>
          <w:color w:val="FF0000"/>
          <w:rPrChange w:id="290" w:author="Kaski Maiju" w:date="2024-09-23T15:44:00Z" w16du:dateUtc="2024-09-23T12:44:00Z">
            <w:rPr>
              <w:del w:id="291" w:author="Kaski Maiju" w:date="2024-09-23T14:43:00Z" w16du:dateUtc="2024-09-23T11:43:00Z"/>
            </w:rPr>
          </w:rPrChange>
        </w:rPr>
      </w:pPr>
    </w:p>
    <w:p w14:paraId="51182BB9" w14:textId="21BC5360" w:rsidR="0031003F" w:rsidRPr="0017666F" w:rsidDel="00E941CE" w:rsidRDefault="0031003F">
      <w:pPr>
        <w:pStyle w:val="Leipteksti"/>
        <w:rPr>
          <w:del w:id="292" w:author="Kaski Maiju" w:date="2024-09-23T15:10:00Z" w16du:dateUtc="2024-09-23T12:10:00Z"/>
          <w:color w:val="FF0000"/>
          <w:rPrChange w:id="293" w:author="Kaski Maiju" w:date="2024-09-23T15:44:00Z" w16du:dateUtc="2024-09-23T12:44:00Z">
            <w:rPr>
              <w:del w:id="294" w:author="Kaski Maiju" w:date="2024-09-23T15:10:00Z" w16du:dateUtc="2024-09-23T12:10:00Z"/>
            </w:rPr>
          </w:rPrChange>
        </w:rPr>
      </w:pPr>
      <w:del w:id="295" w:author="Kaski Maiju" w:date="2024-09-23T14:43:00Z" w16du:dateUtc="2024-09-23T11:43:00Z">
        <w:r w:rsidRPr="0017666F" w:rsidDel="00672F66">
          <w:rPr>
            <w:color w:val="FF0000"/>
            <w:rPrChange w:id="296" w:author="Kaski Maiju" w:date="2024-09-23T15:44:00Z" w16du:dateUtc="2024-09-23T12:44:00Z">
              <w:rPr/>
            </w:rPrChange>
          </w:rPr>
          <w:delText xml:space="preserve">Modern technologies enhance the method of communication in a digital way. Digital communication has advances compared with traditional </w:delText>
        </w:r>
      </w:del>
      <w:del w:id="297" w:author="Kaski Maiju" w:date="2024-09-23T15:10:00Z" w16du:dateUtc="2024-09-23T12:10:00Z">
        <w:r w:rsidRPr="0017666F" w:rsidDel="00E941CE">
          <w:rPr>
            <w:color w:val="FF0000"/>
            <w:rPrChange w:id="298" w:author="Kaski Maiju" w:date="2024-09-23T15:44:00Z" w16du:dateUtc="2024-09-23T12:44:00Z">
              <w:rPr/>
            </w:rPrChange>
          </w:rPr>
          <w:delText>voice communication. Digital communications enable us to communicate quickly and effectively without the risk for misunderstanding. Digital communication can be used with human interference, but also can be used in automated processes without human interference.</w:delText>
        </w:r>
      </w:del>
    </w:p>
    <w:p w14:paraId="155B8289" w14:textId="63ED475A" w:rsidR="0041625C" w:rsidRPr="0017666F" w:rsidDel="00E941CE" w:rsidRDefault="0031003F">
      <w:pPr>
        <w:pStyle w:val="Leipteksti"/>
        <w:rPr>
          <w:del w:id="299" w:author="Kaski Maiju" w:date="2024-09-23T15:10:00Z" w16du:dateUtc="2024-09-23T12:10:00Z"/>
          <w:color w:val="FF0000"/>
          <w:rPrChange w:id="300" w:author="Kaski Maiju" w:date="2024-09-23T15:44:00Z" w16du:dateUtc="2024-09-23T12:44:00Z">
            <w:rPr>
              <w:del w:id="301" w:author="Kaski Maiju" w:date="2024-09-23T15:10:00Z" w16du:dateUtc="2024-09-23T12:10:00Z"/>
            </w:rPr>
          </w:rPrChange>
        </w:rPr>
      </w:pPr>
      <w:del w:id="302" w:author="Kaski Maiju" w:date="2024-09-23T15:10:00Z" w16du:dateUtc="2024-09-23T12:10:00Z">
        <w:r w:rsidRPr="0017666F" w:rsidDel="00E941CE">
          <w:rPr>
            <w:color w:val="FF0000"/>
            <w:rPrChange w:id="303" w:author="Kaski Maiju" w:date="2024-09-23T15:44:00Z" w16du:dateUtc="2024-09-23T12:44:00Z">
              <w:rPr/>
            </w:rPrChange>
          </w:rPr>
          <w:delText xml:space="preserve">To provide digital communication in globally harmonized away in a common understanding of the operational procedures and standardised technical services are necessary. </w:delText>
        </w:r>
      </w:del>
    </w:p>
    <w:p w14:paraId="15C17A45" w14:textId="6FEC292F" w:rsidR="0031003F" w:rsidRPr="0017666F" w:rsidDel="00E941CE" w:rsidRDefault="0031003F">
      <w:pPr>
        <w:pStyle w:val="Leipteksti"/>
        <w:rPr>
          <w:del w:id="304" w:author="Kaski Maiju" w:date="2024-09-23T15:10:00Z" w16du:dateUtc="2024-09-23T12:10:00Z"/>
          <w:color w:val="FF0000"/>
          <w:rPrChange w:id="305" w:author="Kaski Maiju" w:date="2024-09-23T15:44:00Z" w16du:dateUtc="2024-09-23T12:44:00Z">
            <w:rPr>
              <w:del w:id="306" w:author="Kaski Maiju" w:date="2024-09-23T15:10:00Z" w16du:dateUtc="2024-09-23T12:10:00Z"/>
            </w:rPr>
          </w:rPrChange>
        </w:rPr>
      </w:pPr>
      <w:commentRangeStart w:id="307"/>
      <w:del w:id="308" w:author="Kaski Maiju" w:date="2024-09-23T15:10:00Z" w16du:dateUtc="2024-09-23T12:10:00Z">
        <w:r w:rsidRPr="0017666F" w:rsidDel="00E941CE">
          <w:rPr>
            <w:color w:val="FF0000"/>
            <w:rPrChange w:id="309" w:author="Kaski Maiju" w:date="2024-09-23T15:44:00Z" w16du:dateUtc="2024-09-23T12:44:00Z">
              <w:rPr/>
            </w:rPrChange>
          </w:rPr>
          <w:delText>This guideline describes the operational procedures and services which are exclusive for Vessel Traffic Service (VTS) as defined in Maritime Service 1 (MS 1) “Description of maritime services in the context of e-navigation (IMO circular MSC.1/CIRC.1610/rev.1). This guideline does not describe the services which might be used by the VTS but belong under the responsibility of other international bodies.</w:delText>
        </w:r>
        <w:commentRangeEnd w:id="307"/>
        <w:r w:rsidR="00F77706" w:rsidRPr="0017666F" w:rsidDel="00E941CE">
          <w:rPr>
            <w:rStyle w:val="Kommentinviite"/>
            <w:color w:val="FF0000"/>
            <w:rPrChange w:id="310" w:author="Kaski Maiju" w:date="2024-09-23T15:44:00Z" w16du:dateUtc="2024-09-23T12:44:00Z">
              <w:rPr>
                <w:rStyle w:val="Kommentinviite"/>
              </w:rPr>
            </w:rPrChange>
          </w:rPr>
          <w:commentReference w:id="307"/>
        </w:r>
      </w:del>
    </w:p>
    <w:p w14:paraId="3A7C61B6" w14:textId="3C3FAAB7" w:rsidR="0031003F" w:rsidRPr="0017666F" w:rsidDel="00E941CE" w:rsidRDefault="0031003F">
      <w:pPr>
        <w:pStyle w:val="Leipteksti"/>
        <w:rPr>
          <w:del w:id="311" w:author="Kaski Maiju" w:date="2024-09-23T15:10:00Z" w16du:dateUtc="2024-09-23T12:10:00Z"/>
          <w:color w:val="FF0000"/>
          <w:rPrChange w:id="312" w:author="Kaski Maiju" w:date="2024-09-23T15:44:00Z" w16du:dateUtc="2024-09-23T12:44:00Z">
            <w:rPr>
              <w:del w:id="313" w:author="Kaski Maiju" w:date="2024-09-23T15:10:00Z" w16du:dateUtc="2024-09-23T12:10:00Z"/>
            </w:rPr>
          </w:rPrChange>
        </w:rPr>
      </w:pPr>
      <w:del w:id="314" w:author="Kaski Maiju" w:date="2024-09-23T15:10:00Z" w16du:dateUtc="2024-09-23T12:10:00Z">
        <w:r w:rsidRPr="0017666F" w:rsidDel="00E941CE">
          <w:rPr>
            <w:color w:val="FF0000"/>
            <w:rPrChange w:id="315" w:author="Kaski Maiju" w:date="2024-09-23T15:44:00Z" w16du:dateUtc="2024-09-23T12:44:00Z">
              <w:rPr/>
            </w:rPrChange>
          </w:rPr>
          <w:delText xml:space="preserve">In the following documents essential principles for the safe and efficient digital communication are mentioned and are used as a base for this Guideline: </w:delText>
        </w:r>
      </w:del>
    </w:p>
    <w:p w14:paraId="50BD693E" w14:textId="2B7DCDB8" w:rsidR="0031003F" w:rsidRPr="0017666F" w:rsidDel="00E941CE" w:rsidRDefault="0031003F">
      <w:pPr>
        <w:pStyle w:val="Leipteksti"/>
        <w:rPr>
          <w:del w:id="316" w:author="Kaski Maiju" w:date="2024-09-23T15:10:00Z" w16du:dateUtc="2024-09-23T12:10:00Z"/>
          <w:color w:val="FF0000"/>
          <w:rPrChange w:id="317" w:author="Kaski Maiju" w:date="2024-09-23T15:44:00Z" w16du:dateUtc="2024-09-23T12:44:00Z">
            <w:rPr>
              <w:del w:id="318" w:author="Kaski Maiju" w:date="2024-09-23T15:10:00Z" w16du:dateUtc="2024-09-23T12:10:00Z"/>
            </w:rPr>
          </w:rPrChange>
        </w:rPr>
        <w:pPrChange w:id="319" w:author="Kaski Maiju" w:date="2024-09-23T15:11:00Z" w16du:dateUtc="2024-09-23T12:11:00Z">
          <w:pPr>
            <w:pStyle w:val="Leipteksti"/>
            <w:numPr>
              <w:numId w:val="40"/>
            </w:numPr>
            <w:ind w:left="720" w:hanging="360"/>
          </w:pPr>
        </w:pPrChange>
      </w:pPr>
      <w:del w:id="320" w:author="Kaski Maiju" w:date="2024-09-23T15:10:00Z" w16du:dateUtc="2024-09-23T12:10:00Z">
        <w:r w:rsidRPr="0017666F" w:rsidDel="00E941CE">
          <w:rPr>
            <w:color w:val="FF0000"/>
            <w:rPrChange w:id="321" w:author="Kaski Maiju" w:date="2024-09-23T15:44:00Z" w16du:dateUtc="2024-09-23T12:44:00Z">
              <w:rPr/>
            </w:rPrChange>
          </w:rPr>
          <w:delText xml:space="preserve">IMO Resolution </w:delText>
        </w:r>
        <w:r w:rsidRPr="0017666F" w:rsidDel="00E941CE">
          <w:rPr>
            <w:i/>
            <w:iCs/>
            <w:color w:val="FF0000"/>
            <w:rPrChange w:id="322" w:author="Kaski Maiju" w:date="2024-09-23T15:44:00Z" w16du:dateUtc="2024-09-23T12:44:00Z">
              <w:rPr>
                <w:i/>
                <w:iCs/>
              </w:rPr>
            </w:rPrChange>
          </w:rPr>
          <w:delText>A.1158(32) Guidelines for vessel traffic services</w:delText>
        </w:r>
        <w:r w:rsidRPr="0017666F" w:rsidDel="00E941CE">
          <w:rPr>
            <w:color w:val="FF0000"/>
            <w:rPrChange w:id="323" w:author="Kaski Maiju" w:date="2024-09-23T15:44:00Z" w16du:dateUtc="2024-09-23T12:44:00Z">
              <w:rPr/>
            </w:rPrChange>
          </w:rPr>
          <w:delText xml:space="preserve"> states:</w:delText>
        </w:r>
      </w:del>
    </w:p>
    <w:p w14:paraId="0D7B5F78" w14:textId="6F9BD7A9" w:rsidR="0031003F" w:rsidRPr="0017666F" w:rsidDel="00E941CE" w:rsidRDefault="0031003F">
      <w:pPr>
        <w:pStyle w:val="Leipteksti"/>
        <w:rPr>
          <w:del w:id="324" w:author="Kaski Maiju" w:date="2024-09-23T15:10:00Z" w16du:dateUtc="2024-09-23T12:10:00Z"/>
          <w:i/>
          <w:iCs/>
          <w:color w:val="FF0000"/>
          <w:rPrChange w:id="325" w:author="Kaski Maiju" w:date="2024-09-23T15:44:00Z" w16du:dateUtc="2024-09-23T12:44:00Z">
            <w:rPr>
              <w:del w:id="326" w:author="Kaski Maiju" w:date="2024-09-23T15:10:00Z" w16du:dateUtc="2024-09-23T12:10:00Z"/>
              <w:i/>
              <w:iCs/>
            </w:rPr>
          </w:rPrChange>
        </w:rPr>
        <w:pPrChange w:id="327" w:author="Kaski Maiju" w:date="2024-09-23T15:11:00Z" w16du:dateUtc="2024-09-23T12:11:00Z">
          <w:pPr>
            <w:pStyle w:val="Leipteksti"/>
            <w:ind w:left="720"/>
          </w:pPr>
        </w:pPrChange>
      </w:pPr>
      <w:del w:id="328" w:author="Kaski Maiju" w:date="2024-09-23T15:10:00Z" w16du:dateUtc="2024-09-23T12:10:00Z">
        <w:r w:rsidRPr="0017666F" w:rsidDel="00E941CE">
          <w:rPr>
            <w:i/>
            <w:iCs/>
            <w:color w:val="FF0000"/>
            <w:rPrChange w:id="329" w:author="Kaski Maiju" w:date="2024-09-23T15:44:00Z" w16du:dateUtc="2024-09-23T12:44:00Z">
              <w:rPr>
                <w:i/>
                <w:iCs/>
              </w:rPr>
            </w:rPrChange>
          </w:rPr>
          <w:delText>“Effective harmonized data exchange and information-sharing is fundamental to the overall operational efficiency and safety. VTS providers are encouraged to make use of automated reporting where possible.”</w:delText>
        </w:r>
      </w:del>
    </w:p>
    <w:p w14:paraId="510A404E" w14:textId="30A494FE" w:rsidR="0031003F" w:rsidRPr="0017666F" w:rsidDel="00E941CE" w:rsidRDefault="0031003F">
      <w:pPr>
        <w:pStyle w:val="Leipteksti"/>
        <w:rPr>
          <w:del w:id="330" w:author="Kaski Maiju" w:date="2024-09-23T15:10:00Z" w16du:dateUtc="2024-09-23T12:10:00Z"/>
          <w:color w:val="FF0000"/>
          <w:rPrChange w:id="331" w:author="Kaski Maiju" w:date="2024-09-23T15:44:00Z" w16du:dateUtc="2024-09-23T12:44:00Z">
            <w:rPr>
              <w:del w:id="332" w:author="Kaski Maiju" w:date="2024-09-23T15:10:00Z" w16du:dateUtc="2024-09-23T12:10:00Z"/>
            </w:rPr>
          </w:rPrChange>
        </w:rPr>
        <w:pPrChange w:id="333" w:author="Kaski Maiju" w:date="2024-09-23T15:11:00Z" w16du:dateUtc="2024-09-23T12:11:00Z">
          <w:pPr>
            <w:pStyle w:val="Leipteksti"/>
            <w:numPr>
              <w:numId w:val="40"/>
            </w:numPr>
            <w:ind w:left="720" w:hanging="360"/>
          </w:pPr>
        </w:pPrChange>
      </w:pPr>
      <w:del w:id="334" w:author="Kaski Maiju" w:date="2024-09-23T15:10:00Z" w16du:dateUtc="2024-09-23T12:10:00Z">
        <w:r w:rsidRPr="0017666F" w:rsidDel="00E941CE">
          <w:rPr>
            <w:color w:val="FF0000"/>
            <w:rPrChange w:id="335" w:author="Kaski Maiju" w:date="2024-09-23T15:44:00Z" w16du:dateUtc="2024-09-23T12:44:00Z">
              <w:rPr/>
            </w:rPrChange>
          </w:rPr>
          <w:delText xml:space="preserve">IMO circular </w:delText>
        </w:r>
        <w:r w:rsidRPr="0017666F" w:rsidDel="00E941CE">
          <w:rPr>
            <w:i/>
            <w:iCs/>
            <w:color w:val="FF0000"/>
            <w:rPrChange w:id="336" w:author="Kaski Maiju" w:date="2024-09-23T15:44:00Z" w16du:dateUtc="2024-09-23T12:44:00Z">
              <w:rPr>
                <w:i/>
                <w:iCs/>
              </w:rPr>
            </w:rPrChange>
          </w:rPr>
          <w:delText xml:space="preserve">MSC.1/Circ 1595 E-navigation strategy implementation plan – update 1 </w:delText>
        </w:r>
        <w:r w:rsidRPr="0017666F" w:rsidDel="00E941CE">
          <w:rPr>
            <w:color w:val="FF0000"/>
            <w:rPrChange w:id="337" w:author="Kaski Maiju" w:date="2024-09-23T15:44:00Z" w16du:dateUtc="2024-09-23T12:44:00Z">
              <w:rPr/>
            </w:rPrChange>
          </w:rPr>
          <w:delText>states:</w:delText>
        </w:r>
      </w:del>
    </w:p>
    <w:p w14:paraId="1151D5A4" w14:textId="1EC4200A" w:rsidR="0031003F" w:rsidRPr="0017666F" w:rsidDel="00E941CE" w:rsidRDefault="0031003F">
      <w:pPr>
        <w:pStyle w:val="Leipteksti"/>
        <w:rPr>
          <w:del w:id="338" w:author="Kaski Maiju" w:date="2024-09-23T15:10:00Z" w16du:dateUtc="2024-09-23T12:10:00Z"/>
          <w:color w:val="FF0000"/>
          <w:rPrChange w:id="339" w:author="Kaski Maiju" w:date="2024-09-23T15:44:00Z" w16du:dateUtc="2024-09-23T12:44:00Z">
            <w:rPr>
              <w:del w:id="340" w:author="Kaski Maiju" w:date="2024-09-23T15:10:00Z" w16du:dateUtc="2024-09-23T12:10:00Z"/>
            </w:rPr>
          </w:rPrChange>
        </w:rPr>
        <w:pPrChange w:id="341" w:author="Kaski Maiju" w:date="2024-09-23T15:11:00Z" w16du:dateUtc="2024-09-23T12:11:00Z">
          <w:pPr>
            <w:pStyle w:val="Leipteksti"/>
            <w:ind w:left="720"/>
          </w:pPr>
        </w:pPrChange>
      </w:pPr>
      <w:del w:id="342" w:author="Kaski Maiju" w:date="2024-09-23T15:10:00Z" w16du:dateUtc="2024-09-23T12:10:00Z">
        <w:r w:rsidRPr="0017666F" w:rsidDel="00E941CE">
          <w:rPr>
            <w:color w:val="FF0000"/>
            <w:rPrChange w:id="343" w:author="Kaski Maiju" w:date="2024-09-23T15:44:00Z" w16du:dateUtc="2024-09-23T12:44:00Z">
              <w:rPr/>
            </w:rPrChange>
          </w:rPr>
          <w:delText>“As shipping moves into the digital world, e-navigation is expected to provide digital information and infrastructure for the benefit of maritime safety, security and protection of the marine environment, reducing the administrative burden and increasing the efficiency of maritime trade and transport.”</w:delText>
        </w:r>
      </w:del>
    </w:p>
    <w:p w14:paraId="0B7DBE3C" w14:textId="5DEA3088" w:rsidR="0031003F" w:rsidRPr="0017666F" w:rsidDel="00E941CE" w:rsidRDefault="0031003F">
      <w:pPr>
        <w:pStyle w:val="Leipteksti"/>
        <w:rPr>
          <w:del w:id="344" w:author="Kaski Maiju" w:date="2024-09-23T15:10:00Z" w16du:dateUtc="2024-09-23T12:10:00Z"/>
          <w:color w:val="FF0000"/>
          <w:rPrChange w:id="345" w:author="Kaski Maiju" w:date="2024-09-23T15:44:00Z" w16du:dateUtc="2024-09-23T12:44:00Z">
            <w:rPr>
              <w:del w:id="346" w:author="Kaski Maiju" w:date="2024-09-23T15:10:00Z" w16du:dateUtc="2024-09-23T12:10:00Z"/>
            </w:rPr>
          </w:rPrChange>
        </w:rPr>
        <w:pPrChange w:id="347" w:author="Kaski Maiju" w:date="2024-09-23T15:11:00Z" w16du:dateUtc="2024-09-23T12:11:00Z">
          <w:pPr>
            <w:pStyle w:val="Leipteksti"/>
            <w:ind w:left="720"/>
          </w:pPr>
        </w:pPrChange>
      </w:pPr>
      <w:del w:id="348" w:author="Kaski Maiju" w:date="2024-09-23T15:10:00Z" w16du:dateUtc="2024-09-23T12:10:00Z">
        <w:r w:rsidRPr="0017666F" w:rsidDel="00E941CE">
          <w:rPr>
            <w:color w:val="FF0000"/>
            <w:rPrChange w:id="349" w:author="Kaski Maiju" w:date="2024-09-23T15:44:00Z" w16du:dateUtc="2024-09-23T12:44:00Z">
              <w:rPr/>
            </w:rPrChange>
          </w:rPr>
          <w:delText>and that of the prioritized e-navigation solutions is:</w:delText>
        </w:r>
      </w:del>
    </w:p>
    <w:p w14:paraId="71F7CC79" w14:textId="5B567239" w:rsidR="0031003F" w:rsidRPr="0017666F" w:rsidDel="00E941CE" w:rsidRDefault="0031003F">
      <w:pPr>
        <w:pStyle w:val="Leipteksti"/>
        <w:rPr>
          <w:del w:id="350" w:author="Kaski Maiju" w:date="2024-09-23T15:10:00Z" w16du:dateUtc="2024-09-23T12:10:00Z"/>
          <w:i/>
          <w:iCs/>
          <w:color w:val="FF0000"/>
          <w:rPrChange w:id="351" w:author="Kaski Maiju" w:date="2024-09-23T15:44:00Z" w16du:dateUtc="2024-09-23T12:44:00Z">
            <w:rPr>
              <w:del w:id="352" w:author="Kaski Maiju" w:date="2024-09-23T15:10:00Z" w16du:dateUtc="2024-09-23T12:10:00Z"/>
              <w:i/>
              <w:iCs/>
            </w:rPr>
          </w:rPrChange>
        </w:rPr>
        <w:pPrChange w:id="353" w:author="Kaski Maiju" w:date="2024-09-23T15:11:00Z" w16du:dateUtc="2024-09-23T12:11:00Z">
          <w:pPr>
            <w:pStyle w:val="Leipteksti"/>
            <w:ind w:left="720"/>
          </w:pPr>
        </w:pPrChange>
      </w:pPr>
      <w:del w:id="354" w:author="Kaski Maiju" w:date="2024-09-23T15:10:00Z" w16du:dateUtc="2024-09-23T12:10:00Z">
        <w:r w:rsidRPr="0017666F" w:rsidDel="00E941CE">
          <w:rPr>
            <w:i/>
            <w:iCs/>
            <w:color w:val="FF0000"/>
            <w:rPrChange w:id="355" w:author="Kaski Maiju" w:date="2024-09-23T15:44:00Z" w16du:dateUtc="2024-09-23T12:44:00Z">
              <w:rPr>
                <w:i/>
                <w:iCs/>
              </w:rPr>
            </w:rPrChange>
          </w:rPr>
          <w:delText>“improved communication of VTS Service Portfolio (not limited to VTS stations).”</w:delText>
        </w:r>
      </w:del>
    </w:p>
    <w:p w14:paraId="4A6C4581" w14:textId="745A14B1" w:rsidR="0031003F" w:rsidRPr="0017666F" w:rsidDel="00A216C6" w:rsidRDefault="0031003F" w:rsidP="00A216C6">
      <w:pPr>
        <w:pStyle w:val="Leipteksti"/>
        <w:rPr>
          <w:del w:id="356" w:author="Kaski Maiju" w:date="2024-09-23T15:10:00Z" w16du:dateUtc="2024-09-23T12:10:00Z"/>
          <w:color w:val="FF0000"/>
        </w:rPr>
      </w:pPr>
      <w:del w:id="357" w:author="Kaski Maiju" w:date="2024-09-23T15:10:00Z" w16du:dateUtc="2024-09-23T12:10:00Z">
        <w:r w:rsidRPr="0017666F" w:rsidDel="00E941CE">
          <w:rPr>
            <w:color w:val="FF0000"/>
            <w:rPrChange w:id="358" w:author="Kaski Maiju" w:date="2024-09-23T15:44:00Z" w16du:dateUtc="2024-09-23T12:44:00Z">
              <w:rPr/>
            </w:rPrChange>
          </w:rPr>
          <w:delText xml:space="preserve">IMO circular MSC.1/CIRC.1610/rev.1 </w:delText>
        </w:r>
        <w:r w:rsidRPr="0017666F" w:rsidDel="00E941CE">
          <w:rPr>
            <w:i/>
            <w:iCs/>
            <w:color w:val="FF0000"/>
            <w:rPrChange w:id="359" w:author="Kaski Maiju" w:date="2024-09-23T15:44:00Z" w16du:dateUtc="2024-09-23T12:44:00Z">
              <w:rPr>
                <w:i/>
                <w:iCs/>
              </w:rPr>
            </w:rPrChange>
          </w:rPr>
          <w:delText xml:space="preserve">Descriptions of maritime services in the context of e-navigation </w:delText>
        </w:r>
        <w:r w:rsidRPr="0017666F" w:rsidDel="00E941CE">
          <w:rPr>
            <w:color w:val="FF0000"/>
            <w:rPrChange w:id="360" w:author="Kaski Maiju" w:date="2024-09-23T15:44:00Z" w16du:dateUtc="2024-09-23T12:44:00Z">
              <w:rPr/>
            </w:rPrChange>
          </w:rPr>
          <w:delText>defines the purpose of MS 1 Vessel traffic Services</w:delText>
        </w:r>
      </w:del>
      <w:del w:id="361" w:author="Kaski Maiju" w:date="2024-09-23T15:32:00Z" w16du:dateUtc="2024-09-23T12:32:00Z">
        <w:r w:rsidRPr="0017666F" w:rsidDel="00A216C6">
          <w:rPr>
            <w:color w:val="FF0000"/>
            <w:rPrChange w:id="362" w:author="Kaski Maiju" w:date="2024-09-23T15:44:00Z" w16du:dateUtc="2024-09-23T12:44:00Z">
              <w:rPr/>
            </w:rPrChange>
          </w:rPr>
          <w:delText xml:space="preserve"> </w:delText>
        </w:r>
      </w:del>
      <w:del w:id="363" w:author="Kaski Maiju" w:date="2024-09-23T15:10:00Z" w16du:dateUtc="2024-09-23T12:10:00Z">
        <w:r w:rsidRPr="0017666F" w:rsidDel="00E941CE">
          <w:rPr>
            <w:color w:val="FF0000"/>
            <w:rPrChange w:id="364" w:author="Kaski Maiju" w:date="2024-09-23T15:44:00Z" w16du:dateUtc="2024-09-23T12:44:00Z">
              <w:rPr/>
            </w:rPrChange>
          </w:rPr>
          <w:delText>(VTS) states:</w:delText>
        </w:r>
      </w:del>
    </w:p>
    <w:p w14:paraId="36B32FF8" w14:textId="2A73FF98" w:rsidR="0031003F" w:rsidDel="00186BDD" w:rsidRDefault="0031003F">
      <w:pPr>
        <w:pStyle w:val="Leipteksti"/>
        <w:rPr>
          <w:del w:id="365" w:author="Kaski Maiju" w:date="2024-09-23T15:10:00Z" w16du:dateUtc="2024-09-23T12:10:00Z"/>
          <w:color w:val="FF0000"/>
        </w:rPr>
      </w:pPr>
      <w:del w:id="366" w:author="Kaski Maiju" w:date="2024-09-23T15:10:00Z" w16du:dateUtc="2024-09-23T12:10:00Z">
        <w:r w:rsidRPr="0017666F" w:rsidDel="00E941CE">
          <w:rPr>
            <w:i/>
            <w:iCs/>
            <w:color w:val="FF0000"/>
            <w:rPrChange w:id="367" w:author="Kaski Maiju" w:date="2024-09-23T15:44:00Z" w16du:dateUtc="2024-09-23T12:44:00Z">
              <w:rPr>
                <w:i/>
                <w:iCs/>
              </w:rPr>
            </w:rPrChange>
          </w:rPr>
          <w:delText>“The purpose of this digital Maritime Service is to support the provision of VTS to participating ships by providing information in a digital format. Information could be presented in appropriate systems on board and ashore in order to create the means to reduce the administrative burden and information overload, reduce miscommunication due to external interference, simplify work procedures, promote sustainable shipping and increase navigational safety</w:delText>
        </w:r>
        <w:r w:rsidRPr="0017666F" w:rsidDel="00E941CE">
          <w:rPr>
            <w:color w:val="FF0000"/>
            <w:rPrChange w:id="368" w:author="Kaski Maiju" w:date="2024-09-23T15:44:00Z" w16du:dateUtc="2024-09-23T12:44:00Z">
              <w:rPr/>
            </w:rPrChange>
          </w:rPr>
          <w:delText>.”</w:delText>
        </w:r>
      </w:del>
    </w:p>
    <w:p w14:paraId="3422982A" w14:textId="04A7552A" w:rsidR="0031003F" w:rsidRPr="0017666F" w:rsidDel="00E941CE" w:rsidRDefault="0031003F">
      <w:pPr>
        <w:pStyle w:val="Leipteksti"/>
        <w:rPr>
          <w:del w:id="369" w:author="Kaski Maiju" w:date="2024-09-23T15:10:00Z" w16du:dateUtc="2024-09-23T12:10:00Z"/>
          <w:color w:val="FF0000"/>
          <w:lang w:val="en-US"/>
          <w:rPrChange w:id="370" w:author="Kaski Maiju" w:date="2024-09-23T15:44:00Z" w16du:dateUtc="2024-09-23T12:44:00Z">
            <w:rPr>
              <w:del w:id="371" w:author="Kaski Maiju" w:date="2024-09-23T15:10:00Z" w16du:dateUtc="2024-09-23T12:10:00Z"/>
              <w:lang w:val="en-US"/>
            </w:rPr>
          </w:rPrChange>
        </w:rPr>
        <w:pPrChange w:id="372" w:author="Kaski Maiju" w:date="2024-09-23T15:32:00Z" w16du:dateUtc="2024-09-23T12:32:00Z">
          <w:pPr>
            <w:pStyle w:val="Luettelokappale"/>
            <w:widowControl w:val="0"/>
            <w:numPr>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hanging="360"/>
          </w:pPr>
        </w:pPrChange>
      </w:pPr>
      <w:del w:id="373" w:author="Kaski Maiju" w:date="2024-09-23T15:10:00Z" w16du:dateUtc="2024-09-23T12:10:00Z">
        <w:r w:rsidRPr="0017666F" w:rsidDel="00E941CE">
          <w:rPr>
            <w:color w:val="FF0000"/>
            <w:lang w:val="en-US"/>
            <w:rPrChange w:id="374" w:author="Kaski Maiju" w:date="2024-09-23T15:44:00Z" w16du:dateUtc="2024-09-23T12:44:00Z">
              <w:rPr>
                <w:lang w:val="en-US"/>
              </w:rPr>
            </w:rPrChange>
          </w:rPr>
          <w:delText>IALA Discussion paper “Implications of Maritime Autonomous Surface Ships (MASS) from a VTS perspective” states:</w:delText>
        </w:r>
      </w:del>
    </w:p>
    <w:p w14:paraId="2BB5D1F0" w14:textId="2969C5DE" w:rsidR="0031003F" w:rsidRPr="0017666F" w:rsidDel="00E941CE" w:rsidRDefault="0031003F">
      <w:pPr>
        <w:pStyle w:val="Leipteksti"/>
        <w:rPr>
          <w:del w:id="375" w:author="Kaski Maiju" w:date="2024-09-23T15:10:00Z" w16du:dateUtc="2024-09-23T12:10:00Z"/>
          <w:rFonts w:eastAsiaTheme="majorEastAsia" w:cstheme="majorBidi"/>
          <w:i/>
          <w:iCs/>
          <w:color w:val="FF0000"/>
          <w:lang w:eastAsia="zh-CN"/>
          <w:rPrChange w:id="376" w:author="Kaski Maiju" w:date="2024-09-23T15:44:00Z" w16du:dateUtc="2024-09-23T12:44:00Z">
            <w:rPr>
              <w:del w:id="377" w:author="Kaski Maiju" w:date="2024-09-23T15:10:00Z" w16du:dateUtc="2024-09-23T12:10:00Z"/>
              <w:rFonts w:eastAsiaTheme="majorEastAsia" w:cstheme="majorBidi"/>
              <w:i/>
              <w:iCs/>
              <w:sz w:val="22"/>
              <w:lang w:eastAsia="zh-CN"/>
            </w:rPr>
          </w:rPrChange>
        </w:rPr>
        <w:pPrChange w:id="378" w:author="Kaski Maiju" w:date="2024-09-23T15:32:00Z" w16du:dateUtc="2024-09-23T12:32: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pPr>
        </w:pPrChange>
      </w:pPr>
      <w:del w:id="379" w:author="Kaski Maiju" w:date="2024-09-23T15:10:00Z" w16du:dateUtc="2024-09-23T12:10:00Z">
        <w:r w:rsidRPr="0017666F" w:rsidDel="00E941CE">
          <w:rPr>
            <w:color w:val="FF0000"/>
            <w:rPrChange w:id="380" w:author="Kaski Maiju" w:date="2024-09-23T15:44:00Z" w16du:dateUtc="2024-09-23T12:44:00Z">
              <w:rPr>
                <w:sz w:val="22"/>
              </w:rPr>
            </w:rPrChange>
          </w:rPr>
          <w:delText>“</w:delText>
        </w:r>
        <w:r w:rsidRPr="0017666F" w:rsidDel="00E941CE">
          <w:rPr>
            <w:rFonts w:eastAsiaTheme="majorEastAsia" w:cstheme="majorBidi"/>
            <w:i/>
            <w:iCs/>
            <w:color w:val="FF0000"/>
            <w:lang w:eastAsia="zh-CN"/>
            <w:rPrChange w:id="381" w:author="Kaski Maiju" w:date="2024-09-23T15:44:00Z" w16du:dateUtc="2024-09-23T12:44:00Z">
              <w:rPr>
                <w:rFonts w:eastAsiaTheme="majorEastAsia" w:cstheme="majorBidi"/>
                <w:i/>
                <w:iCs/>
                <w:sz w:val="22"/>
                <w:lang w:eastAsia="zh-CN"/>
              </w:rPr>
            </w:rPrChange>
          </w:rPr>
          <w:delText>Consensus is that new/additional guidance will be required, particularly in the short term for VTS digital communications”</w:delText>
        </w:r>
      </w:del>
    </w:p>
    <w:p w14:paraId="6C5C06DB" w14:textId="421EDDEA" w:rsidR="0031003F" w:rsidRPr="0017666F" w:rsidDel="00E941CE" w:rsidRDefault="0031003F">
      <w:pPr>
        <w:pStyle w:val="Leipteksti"/>
        <w:rPr>
          <w:del w:id="382" w:author="Kaski Maiju" w:date="2024-09-23T15:10:00Z" w16du:dateUtc="2024-09-23T12:10:00Z"/>
          <w:rFonts w:eastAsiaTheme="majorEastAsia" w:cstheme="majorBidi"/>
          <w:color w:val="FF0000"/>
          <w:lang w:eastAsia="zh-CN"/>
          <w:rPrChange w:id="383" w:author="Kaski Maiju" w:date="2024-09-23T15:44:00Z" w16du:dateUtc="2024-09-23T12:44:00Z">
            <w:rPr>
              <w:del w:id="384" w:author="Kaski Maiju" w:date="2024-09-23T15:10:00Z" w16du:dateUtc="2024-09-23T12:10:00Z"/>
              <w:rFonts w:eastAsiaTheme="majorEastAsia" w:cstheme="majorBidi"/>
              <w:sz w:val="22"/>
              <w:lang w:eastAsia="zh-CN"/>
            </w:rPr>
          </w:rPrChange>
        </w:rPr>
        <w:pPrChange w:id="385" w:author="Kaski Maiju" w:date="2024-09-23T15:32:00Z" w16du:dateUtc="2024-09-23T12:32: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pPr>
        </w:pPrChange>
      </w:pPr>
      <w:del w:id="386" w:author="Kaski Maiju" w:date="2024-09-23T15:10:00Z" w16du:dateUtc="2024-09-23T12:10:00Z">
        <w:r w:rsidRPr="0017666F" w:rsidDel="00E941CE">
          <w:rPr>
            <w:rFonts w:eastAsiaTheme="majorEastAsia" w:cstheme="majorBidi"/>
            <w:i/>
            <w:iCs/>
            <w:color w:val="FF0000"/>
            <w:lang w:eastAsia="zh-CN"/>
            <w:rPrChange w:id="387" w:author="Kaski Maiju" w:date="2024-09-23T15:44:00Z" w16du:dateUtc="2024-09-23T12:44:00Z">
              <w:rPr>
                <w:rFonts w:eastAsiaTheme="majorEastAsia" w:cstheme="majorBidi"/>
                <w:i/>
                <w:iCs/>
                <w:sz w:val="22"/>
                <w:lang w:eastAsia="zh-CN"/>
              </w:rPr>
            </w:rPrChange>
          </w:rPr>
          <w:delText xml:space="preserve"> </w:delText>
        </w:r>
        <w:r w:rsidRPr="0017666F" w:rsidDel="00E941CE">
          <w:rPr>
            <w:rFonts w:eastAsiaTheme="majorEastAsia" w:cstheme="majorBidi"/>
            <w:color w:val="FF0000"/>
            <w:lang w:eastAsia="zh-CN"/>
            <w:rPrChange w:id="388" w:author="Kaski Maiju" w:date="2024-09-23T15:44:00Z" w16du:dateUtc="2024-09-23T12:44:00Z">
              <w:rPr>
                <w:rFonts w:eastAsiaTheme="majorEastAsia" w:cstheme="majorBidi"/>
                <w:sz w:val="22"/>
                <w:lang w:eastAsia="zh-CN"/>
              </w:rPr>
            </w:rPrChange>
          </w:rPr>
          <w:delText xml:space="preserve">and </w:delText>
        </w:r>
      </w:del>
    </w:p>
    <w:p w14:paraId="2E344F89" w14:textId="02921576" w:rsidR="0031003F" w:rsidRPr="0017666F" w:rsidDel="00E941CE" w:rsidRDefault="0031003F">
      <w:pPr>
        <w:pStyle w:val="Leipteksti"/>
        <w:rPr>
          <w:del w:id="389" w:author="Kaski Maiju" w:date="2024-09-23T15:10:00Z" w16du:dateUtc="2024-09-23T12:10:00Z"/>
          <w:rFonts w:eastAsiaTheme="minorEastAsia"/>
          <w:bCs/>
          <w:iCs/>
          <w:snapToGrid w:val="0"/>
          <w:color w:val="FF0000"/>
          <w:rPrChange w:id="390" w:author="Kaski Maiju" w:date="2024-09-23T15:44:00Z" w16du:dateUtc="2024-09-23T12:44:00Z">
            <w:rPr>
              <w:del w:id="391" w:author="Kaski Maiju" w:date="2024-09-23T15:10:00Z" w16du:dateUtc="2024-09-23T12:10:00Z"/>
              <w:rFonts w:eastAsiaTheme="minorEastAsia"/>
              <w:bCs/>
              <w:iCs/>
              <w:snapToGrid w:val="0"/>
              <w:sz w:val="22"/>
            </w:rPr>
          </w:rPrChange>
        </w:rPr>
        <w:pPrChange w:id="392" w:author="Kaski Maiju" w:date="2024-09-23T15:32:00Z" w16du:dateUtc="2024-09-23T12:32:00Z">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pPr>
        </w:pPrChange>
      </w:pPr>
      <w:del w:id="393" w:author="Kaski Maiju" w:date="2024-09-23T15:10:00Z" w16du:dateUtc="2024-09-23T12:10:00Z">
        <w:r w:rsidRPr="0017666F" w:rsidDel="00E941CE">
          <w:rPr>
            <w:rFonts w:eastAsiaTheme="majorEastAsia" w:cstheme="majorBidi"/>
            <w:color w:val="FF0000"/>
            <w:lang w:eastAsia="zh-CN"/>
            <w:rPrChange w:id="394" w:author="Kaski Maiju" w:date="2024-09-23T15:44:00Z" w16du:dateUtc="2024-09-23T12:44:00Z">
              <w:rPr>
                <w:rFonts w:eastAsiaTheme="majorEastAsia" w:cstheme="majorBidi"/>
                <w:sz w:val="22"/>
                <w:lang w:eastAsia="zh-CN"/>
              </w:rPr>
            </w:rPrChange>
          </w:rPr>
          <w:delText>“</w:delText>
        </w:r>
        <w:r w:rsidRPr="0017666F" w:rsidDel="00E941CE">
          <w:rPr>
            <w:rFonts w:eastAsiaTheme="minorEastAsia"/>
            <w:i/>
            <w:iCs/>
            <w:color w:val="FF0000"/>
            <w:rPrChange w:id="395" w:author="Kaski Maiju" w:date="2024-09-23T15:44:00Z" w16du:dateUtc="2024-09-23T12:44:00Z">
              <w:rPr>
                <w:rFonts w:eastAsiaTheme="minorEastAsia"/>
                <w:i/>
                <w:iCs/>
                <w:sz w:val="22"/>
              </w:rPr>
            </w:rPrChange>
          </w:rPr>
          <w:delText>The advent of MASS will invariably be associated with VTS managing ‘big data’, interacting with MASS using digital means, and possibly centralised, distributed and/or virtualised VTS ‘centres’ in the future”.</w:delText>
        </w:r>
      </w:del>
    </w:p>
    <w:p w14:paraId="27DC112A" w14:textId="6F6B409B" w:rsidR="0031003F" w:rsidRPr="0017666F" w:rsidDel="006C0517" w:rsidRDefault="0031003F">
      <w:pPr>
        <w:pStyle w:val="Leipteksti"/>
        <w:rPr>
          <w:del w:id="396" w:author="Kaski Maiju" w:date="2024-09-26T11:55:00Z" w16du:dateUtc="2024-09-26T08:55:00Z"/>
          <w:color w:val="FF0000"/>
          <w:rPrChange w:id="397" w:author="Kaski Maiju" w:date="2024-09-23T15:44:00Z" w16du:dateUtc="2024-09-23T12:44:00Z">
            <w:rPr>
              <w:del w:id="398" w:author="Kaski Maiju" w:date="2024-09-26T11:55:00Z" w16du:dateUtc="2024-09-26T08:55:00Z"/>
            </w:rPr>
          </w:rPrChange>
        </w:rPr>
        <w:pPrChange w:id="399" w:author="Kaski Maiju" w:date="2024-09-23T15:32:00Z" w16du:dateUtc="2024-09-23T12:32:00Z">
          <w:pPr>
            <w:pStyle w:val="Leipteksti"/>
            <w:numPr>
              <w:numId w:val="42"/>
            </w:numPr>
            <w:spacing w:before="120" w:line="240" w:lineRule="auto"/>
            <w:ind w:left="720" w:hanging="360"/>
          </w:pPr>
        </w:pPrChange>
      </w:pPr>
      <w:del w:id="400" w:author="Kaski Maiju" w:date="2024-09-23T15:10:00Z" w16du:dateUtc="2024-09-23T12:10:00Z">
        <w:r w:rsidRPr="0017666F" w:rsidDel="00E941CE">
          <w:rPr>
            <w:color w:val="FF0000"/>
            <w:rPrChange w:id="401" w:author="Kaski Maiju" w:date="2024-09-23T15:44:00Z" w16du:dateUtc="2024-09-23T12:44:00Z">
              <w:rPr/>
            </w:rPrChange>
          </w:rPr>
          <w:delText xml:space="preserve">Expectations in the IALA Discussion </w:delText>
        </w:r>
      </w:del>
      <w:del w:id="402" w:author="Kaski Maiju" w:date="2024-09-23T15:11:00Z" w16du:dateUtc="2024-09-23T12:11:00Z">
        <w:r w:rsidRPr="0017666F" w:rsidDel="00E941CE">
          <w:rPr>
            <w:color w:val="FF0000"/>
            <w:rPrChange w:id="403" w:author="Kaski Maiju" w:date="2024-09-23T15:44:00Z" w16du:dateUtc="2024-09-23T12:44:00Z">
              <w:rPr/>
            </w:rPrChange>
          </w:rPr>
          <w:delText xml:space="preserve">paper “Future VTS” states: </w:delText>
        </w:r>
      </w:del>
    </w:p>
    <w:p w14:paraId="408B3C4B" w14:textId="77777777" w:rsidR="0031003F" w:rsidRPr="00994F41" w:rsidDel="00E941CE" w:rsidRDefault="0031003F">
      <w:pPr>
        <w:spacing w:before="120" w:after="120" w:line="240" w:lineRule="auto"/>
        <w:rPr>
          <w:del w:id="404" w:author="Kaski Maiju" w:date="2024-09-23T15:10:00Z" w16du:dateUtc="2024-09-23T12:10:00Z"/>
          <w:i/>
          <w:iCs/>
          <w:sz w:val="22"/>
        </w:rPr>
        <w:pPrChange w:id="405" w:author="Kaski Maiju" w:date="2024-09-23T15:10:00Z" w16du:dateUtc="2024-09-23T12:10:00Z">
          <w:pPr>
            <w:spacing w:before="120" w:after="120" w:line="240" w:lineRule="auto"/>
            <w:ind w:left="708"/>
          </w:pPr>
        </w:pPrChange>
      </w:pPr>
      <w:del w:id="406" w:author="Kaski Maiju" w:date="2024-09-23T15:10:00Z" w16du:dateUtc="2024-09-23T12:10:00Z">
        <w:r w:rsidRPr="00A71694" w:rsidDel="00E941CE">
          <w:rPr>
            <w:sz w:val="22"/>
          </w:rPr>
          <w:delText>“</w:delText>
        </w:r>
        <w:r w:rsidRPr="00994F41" w:rsidDel="00E941CE">
          <w:rPr>
            <w:i/>
            <w:iCs/>
            <w:sz w:val="22"/>
          </w:rPr>
          <w:delText>Interaction between VTS and ships (conventional ships, MASS and remote-control centres) will primarily be through digital communications/data exchange for:</w:delText>
        </w:r>
      </w:del>
    </w:p>
    <w:p w14:paraId="3894E063" w14:textId="3F451936" w:rsidR="0031003F" w:rsidRPr="00994F41" w:rsidDel="00E941CE" w:rsidRDefault="0031003F">
      <w:pPr>
        <w:spacing w:before="120" w:after="120" w:line="240" w:lineRule="auto"/>
        <w:rPr>
          <w:del w:id="407" w:author="Kaski Maiju" w:date="2024-09-23T15:10:00Z" w16du:dateUtc="2024-09-23T12:10:00Z"/>
          <w:i/>
          <w:iCs/>
          <w:sz w:val="22"/>
        </w:rPr>
        <w:pPrChange w:id="408" w:author="Kaski Maiju" w:date="2024-09-23T15:10:00Z" w16du:dateUtc="2024-09-23T12:10:00Z">
          <w:pPr>
            <w:numPr>
              <w:numId w:val="44"/>
            </w:numPr>
            <w:spacing w:before="60" w:after="60" w:line="240" w:lineRule="auto"/>
            <w:ind w:left="1428" w:hanging="360"/>
          </w:pPr>
        </w:pPrChange>
      </w:pPr>
      <w:del w:id="409" w:author="Kaski Maiju" w:date="2024-09-23T15:10:00Z" w16du:dateUtc="2024-09-23T12:10:00Z">
        <w:r w:rsidRPr="00994F41" w:rsidDel="00E941CE">
          <w:rPr>
            <w:i/>
            <w:iCs/>
            <w:sz w:val="22"/>
          </w:rPr>
          <w:delText xml:space="preserve">‘Ships (conventional and autonomous)’ to provide reports and information required by a VTS. </w:delText>
        </w:r>
      </w:del>
    </w:p>
    <w:p w14:paraId="42711952" w14:textId="232C97A8" w:rsidR="0031003F" w:rsidRPr="00994F41" w:rsidDel="00672F66" w:rsidRDefault="0031003F">
      <w:pPr>
        <w:spacing w:before="120" w:after="120" w:line="240" w:lineRule="auto"/>
        <w:rPr>
          <w:del w:id="410" w:author="Kaski Maiju" w:date="2024-09-23T14:44:00Z" w16du:dateUtc="2024-09-23T11:44:00Z"/>
          <w:i/>
          <w:iCs/>
          <w:sz w:val="22"/>
        </w:rPr>
        <w:pPrChange w:id="411" w:author="Kaski Maiju" w:date="2024-09-23T15:10:00Z" w16du:dateUtc="2024-09-23T12:10:00Z">
          <w:pPr>
            <w:numPr>
              <w:numId w:val="44"/>
            </w:numPr>
            <w:spacing w:before="60" w:after="60" w:line="240" w:lineRule="auto"/>
            <w:ind w:left="1428" w:hanging="360"/>
          </w:pPr>
        </w:pPrChange>
      </w:pPr>
      <w:del w:id="412" w:author="Kaski Maiju" w:date="2024-09-23T14:44:00Z" w16du:dateUtc="2024-09-23T11:44:00Z">
        <w:r w:rsidRPr="00994F41" w:rsidDel="00672F66">
          <w:rPr>
            <w:i/>
            <w:iCs/>
            <w:sz w:val="22"/>
          </w:rPr>
          <w:delText>VTS to provide ‘ships’ with information on factors that may influence ship movements and assist ‘onboard</w:delText>
        </w:r>
        <w:r w:rsidRPr="00994F41" w:rsidDel="00672F66">
          <w:rPr>
            <w:i/>
            <w:iCs/>
            <w:sz w:val="22"/>
            <w:vertAlign w:val="superscript"/>
          </w:rPr>
          <w:footnoteReference w:id="1"/>
        </w:r>
        <w:r w:rsidRPr="00994F41" w:rsidDel="00672F66">
          <w:rPr>
            <w:i/>
            <w:iCs/>
            <w:sz w:val="22"/>
          </w:rPr>
          <w:delText>’ decision-making.</w:delText>
        </w:r>
      </w:del>
    </w:p>
    <w:p w14:paraId="07E53316" w14:textId="4BAB645C" w:rsidR="0031003F" w:rsidRPr="00E246D4" w:rsidDel="00672F66" w:rsidRDefault="0031003F">
      <w:pPr>
        <w:rPr>
          <w:del w:id="416" w:author="Kaski Maiju" w:date="2024-09-23T14:44:00Z" w16du:dateUtc="2024-09-23T11:44:00Z"/>
          <w:i/>
          <w:iCs/>
          <w:sz w:val="22"/>
        </w:rPr>
        <w:pPrChange w:id="417" w:author="Kaski Maiju" w:date="2024-09-23T15:10:00Z" w16du:dateUtc="2024-09-23T12:10:00Z">
          <w:pPr>
            <w:numPr>
              <w:numId w:val="44"/>
            </w:numPr>
            <w:spacing w:before="60" w:after="60" w:line="240" w:lineRule="auto"/>
            <w:ind w:left="1428" w:hanging="360"/>
          </w:pPr>
        </w:pPrChange>
      </w:pPr>
      <w:del w:id="418" w:author="Kaski Maiju" w:date="2024-09-23T14:44:00Z" w16du:dateUtc="2024-09-23T11:44:00Z">
        <w:r w:rsidRPr="00994F41" w:rsidDel="00672F66">
          <w:rPr>
            <w:i/>
            <w:iCs/>
            <w:sz w:val="22"/>
          </w:rPr>
          <w:delText>VTS to issue advice, warnings, and instructions to achieve its purpose.</w:delText>
        </w:r>
      </w:del>
    </w:p>
    <w:p w14:paraId="48614460" w14:textId="5AB427AE" w:rsidR="0031003F" w:rsidRPr="00994F41" w:rsidDel="006C0517" w:rsidRDefault="0031003F">
      <w:pPr>
        <w:rPr>
          <w:del w:id="419" w:author="Kaski Maiju" w:date="2024-09-26T11:55:00Z" w16du:dateUtc="2024-09-26T08:55:00Z"/>
          <w:i/>
          <w:iCs/>
        </w:rPr>
        <w:pPrChange w:id="420" w:author="Kaski Maiju" w:date="2024-09-23T15:10:00Z" w16du:dateUtc="2024-09-23T12:10:00Z">
          <w:pPr>
            <w:pStyle w:val="Leipteksti"/>
            <w:ind w:left="708"/>
          </w:pPr>
        </w:pPrChange>
      </w:pPr>
      <w:del w:id="421" w:author="Kaski Maiju" w:date="2024-09-23T14:44:00Z" w16du:dateUtc="2024-09-23T11:44:00Z">
        <w:r w:rsidRPr="00994F41" w:rsidDel="00672F66">
          <w:rPr>
            <w:i/>
            <w:iCs/>
          </w:rPr>
          <w:delText xml:space="preserve">The interaction between ‘ship’, those responsible </w:delText>
        </w:r>
      </w:del>
      <w:del w:id="422" w:author="Kaski Maiju" w:date="2024-09-23T15:10:00Z" w16du:dateUtc="2024-09-23T12:10:00Z">
        <w:r w:rsidRPr="00994F41" w:rsidDel="00E941CE">
          <w:rPr>
            <w:i/>
            <w:iCs/>
          </w:rPr>
          <w:delText>for the ships transit / navigation and ‘ship operators’ will commence outside delineated VTS areas.”</w:delText>
        </w:r>
      </w:del>
    </w:p>
    <w:p w14:paraId="7A0F327F" w14:textId="577DA7F1" w:rsidR="0046464D" w:rsidRPr="00F55AD7" w:rsidDel="006C0517" w:rsidRDefault="00E736BF">
      <w:pPr>
        <w:pStyle w:val="AppendixHead1"/>
        <w:rPr>
          <w:del w:id="423" w:author="Kaski Maiju" w:date="2024-09-26T11:55:00Z" w16du:dateUtc="2024-09-26T08:55:00Z"/>
        </w:rPr>
        <w:pPrChange w:id="424" w:author="Kaski Maiju" w:date="2024-09-23T15:01:00Z" w16du:dateUtc="2024-09-23T12:01:00Z">
          <w:pPr>
            <w:pStyle w:val="Otsikko1"/>
            <w:suppressAutoHyphens/>
          </w:pPr>
        </w:pPrChange>
      </w:pPr>
      <w:del w:id="425" w:author="Kaski Maiju" w:date="2024-09-26T11:55:00Z" w16du:dateUtc="2024-09-26T08:55:00Z">
        <w:r w:rsidDel="006C0517">
          <w:delText>DOCUMENT PURPOSE</w:delText>
        </w:r>
      </w:del>
    </w:p>
    <w:p w14:paraId="3411193D" w14:textId="0AA0AD8F" w:rsidR="0046464D" w:rsidRPr="00F55AD7" w:rsidDel="006C0517" w:rsidRDefault="0046464D" w:rsidP="00CB1D11">
      <w:pPr>
        <w:pStyle w:val="Heading1separationline"/>
        <w:suppressAutoHyphens/>
        <w:rPr>
          <w:del w:id="426" w:author="Kaski Maiju" w:date="2024-09-26T11:55:00Z" w16du:dateUtc="2024-09-26T08:55:00Z"/>
        </w:rPr>
      </w:pPr>
    </w:p>
    <w:p w14:paraId="38E4CECE" w14:textId="6A7BFB06" w:rsidR="00FB330D" w:rsidDel="0017666F" w:rsidRDefault="00FB330D" w:rsidP="0017666F">
      <w:pPr>
        <w:pStyle w:val="Leipteksti"/>
        <w:ind w:left="708"/>
        <w:rPr>
          <w:del w:id="427" w:author="Kaski Maiju" w:date="2024-09-23T14:44:00Z" w16du:dateUtc="2024-09-23T11:44:00Z"/>
          <w:color w:val="FF0000"/>
          <w:lang w:val="en-US"/>
        </w:rPr>
      </w:pPr>
      <w:del w:id="428" w:author="Kaski Maiju" w:date="2024-09-23T14:44:00Z" w16du:dateUtc="2024-09-23T11:44:00Z">
        <w:r w:rsidRPr="0017666F" w:rsidDel="00672F66">
          <w:rPr>
            <w:color w:val="FF0000"/>
            <w:rPrChange w:id="429" w:author="Kaski Maiju" w:date="2024-09-23T15:44:00Z" w16du:dateUtc="2024-09-23T12:44:00Z">
              <w:rPr/>
            </w:rPrChange>
          </w:rPr>
          <w:delText>The purpose</w:delText>
        </w:r>
      </w:del>
      <w:del w:id="430" w:author="Kaski Maiju" w:date="2024-09-23T15:39:00Z" w16du:dateUtc="2024-09-23T12:39:00Z">
        <w:r w:rsidRPr="0017666F" w:rsidDel="0017666F">
          <w:rPr>
            <w:color w:val="FF0000"/>
            <w:rPrChange w:id="431" w:author="Kaski Maiju" w:date="2024-09-23T15:44:00Z" w16du:dateUtc="2024-09-23T12:44:00Z">
              <w:rPr/>
            </w:rPrChange>
          </w:rPr>
          <w:delText xml:space="preserve"> </w:delText>
        </w:r>
      </w:del>
      <w:del w:id="432" w:author="Kaski Maiju" w:date="2024-09-23T14:44:00Z" w16du:dateUtc="2024-09-23T11:44:00Z">
        <w:r w:rsidRPr="0017666F" w:rsidDel="00672F66">
          <w:rPr>
            <w:color w:val="FF0000"/>
            <w:rPrChange w:id="433" w:author="Kaski Maiju" w:date="2024-09-23T15:44:00Z" w16du:dateUtc="2024-09-23T12:44:00Z">
              <w:rPr/>
            </w:rPrChange>
          </w:rPr>
          <w:delText xml:space="preserve">of this guideline is to assist </w:delText>
        </w:r>
      </w:del>
      <w:del w:id="434" w:author="Kaski Maiju" w:date="2024-06-26T11:23:00Z">
        <w:r w:rsidRPr="0017666F" w:rsidDel="002C1ACD">
          <w:rPr>
            <w:color w:val="FF0000"/>
            <w:rPrChange w:id="435" w:author="Kaski Maiju" w:date="2024-09-23T15:44:00Z" w16du:dateUtc="2024-09-23T12:44:00Z">
              <w:rPr/>
            </w:rPrChange>
          </w:rPr>
          <w:delText>authorities</w:delText>
        </w:r>
      </w:del>
      <w:del w:id="436" w:author="Kaski Maiju" w:date="2024-09-23T14:44:00Z" w16du:dateUtc="2024-09-23T11:44:00Z">
        <w:r w:rsidRPr="0017666F" w:rsidDel="00672F66">
          <w:rPr>
            <w:color w:val="FF0000"/>
            <w:rPrChange w:id="437" w:author="Kaski Maiju" w:date="2024-09-23T15:44:00Z" w16du:dateUtc="2024-09-23T12:44:00Z">
              <w:rPr/>
            </w:rPrChange>
          </w:rPr>
          <w:delText xml:space="preserve"> implement practices specified in IALA Recommendation R1012 VTS Communications associated with ensuring </w:delText>
        </w:r>
        <w:r w:rsidR="000B70D9" w:rsidRPr="0017666F" w:rsidDel="00672F66">
          <w:rPr>
            <w:color w:val="FF0000"/>
            <w:rPrChange w:id="438" w:author="Kaski Maiju" w:date="2024-09-23T15:44:00Z" w16du:dateUtc="2024-09-23T12:44:00Z">
              <w:rPr/>
            </w:rPrChange>
          </w:rPr>
          <w:delText xml:space="preserve">digital </w:delText>
        </w:r>
        <w:r w:rsidRPr="0017666F" w:rsidDel="00672F66">
          <w:rPr>
            <w:color w:val="FF0000"/>
            <w:rPrChange w:id="439" w:author="Kaski Maiju" w:date="2024-09-23T15:44:00Z" w16du:dateUtc="2024-09-23T12:44:00Z">
              <w:rPr/>
            </w:rPrChange>
          </w:rPr>
          <w:delText>VTS communications are harmonized through the use of standard message</w:delText>
        </w:r>
        <w:r w:rsidR="000B70D9" w:rsidRPr="0017666F" w:rsidDel="00672F66">
          <w:rPr>
            <w:color w:val="FF0000"/>
            <w:rPrChange w:id="440" w:author="Kaski Maiju" w:date="2024-09-23T15:44:00Z" w16du:dateUtc="2024-09-23T12:44:00Z">
              <w:rPr/>
            </w:rPrChange>
          </w:rPr>
          <w:delText>s and operational procedures.</w:delText>
        </w:r>
      </w:del>
    </w:p>
    <w:p w14:paraId="71A4E634" w14:textId="60C38164" w:rsidR="00FB330D" w:rsidDel="00672F66" w:rsidRDefault="000B70D9">
      <w:pPr>
        <w:pStyle w:val="Leipteksti"/>
        <w:ind w:left="708"/>
        <w:rPr>
          <w:del w:id="441" w:author="Kaski Maiju" w:date="2024-09-23T14:44:00Z" w16du:dateUtc="2024-09-23T11:44:00Z"/>
        </w:rPr>
      </w:pPr>
      <w:del w:id="442" w:author="Kaski Maiju" w:date="2024-09-23T14:44:00Z" w16du:dateUtc="2024-09-23T11:44:00Z">
        <w:r w:rsidDel="00672F66">
          <w:delText>The technical services used to deliver digital information to vessels are still under development, the operational requirements descripted in this document can be used for further development of these technical services.</w:delText>
        </w:r>
      </w:del>
    </w:p>
    <w:p w14:paraId="7627C9CB" w14:textId="2DF9DB5F" w:rsidR="00FB330D" w:rsidDel="00672F66" w:rsidRDefault="00FB330D">
      <w:pPr>
        <w:pStyle w:val="Leipteksti"/>
        <w:ind w:left="708"/>
        <w:rPr>
          <w:del w:id="443" w:author="Kaski Maiju" w:date="2024-09-23T14:44:00Z" w16du:dateUtc="2024-09-23T11:44:00Z"/>
        </w:rPr>
      </w:pPr>
      <w:del w:id="444" w:author="Kaski Maiju" w:date="2024-09-23T14:44:00Z" w16du:dateUtc="2024-09-23T11:44:00Z">
        <w:r w:rsidDel="00672F66">
          <w:delText xml:space="preserve">This document gives guidance on </w:delText>
        </w:r>
        <w:r w:rsidRPr="00811F38" w:rsidDel="00672F66">
          <w:delText xml:space="preserve">the exchange of VTS </w:delText>
        </w:r>
        <w:r w:rsidDel="00672F66">
          <w:delText xml:space="preserve">information by electronic means between a VTS and </w:delText>
        </w:r>
        <w:r w:rsidR="0031003F" w:rsidDel="00672F66">
          <w:delText xml:space="preserve">vessels navigating </w:delText>
        </w:r>
        <w:r w:rsidDel="00672F66">
          <w:delText>in the VTS area, including Remote Operation Centers. Information on the VTS interaction and information exchange with allied or other services can be found in the IALA Guidelines:</w:delText>
        </w:r>
      </w:del>
    </w:p>
    <w:p w14:paraId="6F7574D8" w14:textId="0259B21D" w:rsidR="00FB330D" w:rsidDel="00672F66" w:rsidRDefault="00FB330D">
      <w:pPr>
        <w:pStyle w:val="Leipteksti"/>
        <w:ind w:left="708"/>
        <w:rPr>
          <w:del w:id="445" w:author="Kaski Maiju" w:date="2024-09-23T14:45:00Z" w16du:dateUtc="2024-09-23T11:45:00Z"/>
        </w:rPr>
      </w:pPr>
      <w:del w:id="446" w:author="Kaski Maiju" w:date="2024-09-23T15:10:00Z" w16du:dateUtc="2024-09-23T12:10:00Z">
        <w:r w:rsidDel="00E941CE">
          <w:delText xml:space="preserve">G1102 VTS </w:delText>
        </w:r>
      </w:del>
      <w:del w:id="447" w:author="Kaski Maiju" w:date="2024-09-23T14:45:00Z" w16du:dateUtc="2024-09-23T11:45:00Z">
        <w:r w:rsidDel="00672F66">
          <w:delText>interaction with allied or other services</w:delText>
        </w:r>
      </w:del>
    </w:p>
    <w:p w14:paraId="0810654E" w14:textId="1A39BE4C" w:rsidR="00FB330D" w:rsidDel="00672F66" w:rsidRDefault="00FB330D">
      <w:pPr>
        <w:pStyle w:val="AppendixHead1"/>
        <w:rPr>
          <w:del w:id="448" w:author="Kaski Maiju" w:date="2024-09-23T14:45:00Z" w16du:dateUtc="2024-09-23T11:45:00Z"/>
        </w:rPr>
        <w:pPrChange w:id="449" w:author="Kaski Maiju" w:date="2024-09-23T15:01:00Z" w16du:dateUtc="2024-09-23T12:01:00Z">
          <w:pPr>
            <w:pStyle w:val="Leipteksti"/>
            <w:numPr>
              <w:numId w:val="41"/>
            </w:numPr>
            <w:ind w:left="1678" w:hanging="360"/>
          </w:pPr>
        </w:pPrChange>
      </w:pPr>
      <w:del w:id="450" w:author="Kaski Maiju" w:date="2024-09-23T14:45:00Z" w16du:dateUtc="2024-09-23T11:45:00Z">
        <w:r w:rsidDel="00672F66">
          <w:delText>G1130 Technical aspects of information exchange between VTS and allied or other services</w:delText>
        </w:r>
      </w:del>
    </w:p>
    <w:p w14:paraId="2F5AC674" w14:textId="3146678E" w:rsidR="006427C1" w:rsidDel="006C0517" w:rsidRDefault="00E736BF">
      <w:pPr>
        <w:pStyle w:val="AppendixHead1"/>
        <w:rPr>
          <w:del w:id="451" w:author="Kaski Maiju" w:date="2024-09-26T11:55:00Z" w16du:dateUtc="2024-09-26T08:55:00Z"/>
        </w:rPr>
        <w:pPrChange w:id="452" w:author="Kaski Maiju" w:date="2024-09-23T15:01:00Z" w16du:dateUtc="2024-09-23T12:01:00Z">
          <w:pPr>
            <w:pStyle w:val="Otsikko1"/>
            <w:suppressAutoHyphens/>
          </w:pPr>
        </w:pPrChange>
      </w:pPr>
      <w:del w:id="453" w:author="Kaski Maiju" w:date="2024-09-26T11:55:00Z" w16du:dateUtc="2024-09-26T08:55:00Z">
        <w:r w:rsidDel="006C0517">
          <w:delText>DOCUMENT STRUCTURE</w:delText>
        </w:r>
      </w:del>
    </w:p>
    <w:p w14:paraId="3BD3DB89" w14:textId="6CCA1872" w:rsidR="006427C1" w:rsidDel="0017666F" w:rsidRDefault="006427C1" w:rsidP="006427C1">
      <w:pPr>
        <w:pStyle w:val="Heading1separationline"/>
        <w:rPr>
          <w:del w:id="454" w:author="Kaski Maiju" w:date="2024-09-23T15:43:00Z" w16du:dateUtc="2024-09-23T12:43:00Z"/>
        </w:rPr>
      </w:pPr>
    </w:p>
    <w:p w14:paraId="11D1C215" w14:textId="5D08B819" w:rsidR="006427C1" w:rsidDel="0017666F" w:rsidRDefault="006427C1">
      <w:pPr>
        <w:pStyle w:val="Leipteksti"/>
        <w:rPr>
          <w:del w:id="455" w:author="Kaski Maiju" w:date="2024-09-23T14:45:00Z" w16du:dateUtc="2024-09-23T11:45:00Z"/>
          <w:color w:val="FF0000"/>
        </w:rPr>
        <w:pPrChange w:id="456" w:author="Kaski Maiju" w:date="2024-09-23T15:43:00Z" w16du:dateUtc="2024-09-23T12:43:00Z">
          <w:pPr>
            <w:pStyle w:val="Leipteksti"/>
            <w:ind w:left="708"/>
          </w:pPr>
        </w:pPrChange>
      </w:pPr>
      <w:del w:id="457" w:author="Kaski Maiju" w:date="2024-09-23T14:45:00Z" w16du:dateUtc="2024-09-23T11:45:00Z">
        <w:r w:rsidRPr="00E941CE" w:rsidDel="00672F66">
          <w:rPr>
            <w:color w:val="FF0000"/>
            <w:rPrChange w:id="458" w:author="Kaski Maiju" w:date="2024-09-23T15:09:00Z" w16du:dateUtc="2024-09-23T12:09:00Z">
              <w:rPr/>
            </w:rPrChange>
          </w:rPr>
          <w:delText xml:space="preserve">This document consists of </w:delText>
        </w:r>
      </w:del>
      <w:del w:id="459" w:author="Kaski Maiju" w:date="2024-06-26T11:45:00Z">
        <w:r w:rsidR="00C12899" w:rsidRPr="00E941CE" w:rsidDel="00A811DA">
          <w:rPr>
            <w:color w:val="FF0000"/>
            <w:rPrChange w:id="460" w:author="Kaski Maiju" w:date="2024-09-23T15:09:00Z" w16du:dateUtc="2024-09-23T12:09:00Z">
              <w:rPr/>
            </w:rPrChange>
          </w:rPr>
          <w:delText>four</w:delText>
        </w:r>
      </w:del>
      <w:del w:id="461" w:author="Kaski Maiju" w:date="2024-09-23T14:45:00Z" w16du:dateUtc="2024-09-23T11:45:00Z">
        <w:r w:rsidRPr="00E941CE" w:rsidDel="00672F66">
          <w:rPr>
            <w:color w:val="FF0000"/>
            <w:rPrChange w:id="462" w:author="Kaski Maiju" w:date="2024-09-23T15:09:00Z" w16du:dateUtc="2024-09-23T12:09:00Z">
              <w:rPr/>
            </w:rPrChange>
          </w:rPr>
          <w:delText xml:space="preserve"> parts:</w:delText>
        </w:r>
      </w:del>
    </w:p>
    <w:p w14:paraId="370F4E89" w14:textId="7D7F8138" w:rsidR="006427C1" w:rsidRPr="006427C1" w:rsidDel="00672F66" w:rsidRDefault="006427C1">
      <w:pPr>
        <w:pStyle w:val="Leipteksti"/>
        <w:rPr>
          <w:del w:id="463" w:author="Kaski Maiju" w:date="2024-09-23T14:45:00Z" w16du:dateUtc="2024-09-23T11:45:00Z"/>
        </w:rPr>
        <w:pPrChange w:id="464" w:author="Kaski Maiju" w:date="2024-09-23T15:53:00Z" w16du:dateUtc="2024-09-23T12:53:00Z">
          <w:pPr>
            <w:pStyle w:val="Leipteksti"/>
            <w:numPr>
              <w:numId w:val="20"/>
            </w:numPr>
            <w:ind w:left="720" w:hanging="360"/>
          </w:pPr>
        </w:pPrChange>
      </w:pPr>
      <w:del w:id="465" w:author="Kaski Maiju" w:date="2024-09-23T14:45:00Z" w16du:dateUtc="2024-09-23T11:45:00Z">
        <w:r w:rsidRPr="006427C1" w:rsidDel="00672F66">
          <w:delText>Part A sets out the general principles for digital communications</w:delText>
        </w:r>
      </w:del>
      <w:del w:id="466" w:author="Kaski Maiju" w:date="2024-06-26T11:46:00Z">
        <w:r w:rsidRPr="006427C1" w:rsidDel="00A811DA">
          <w:delText>;</w:delText>
        </w:r>
      </w:del>
    </w:p>
    <w:p w14:paraId="6144AC5E" w14:textId="68F2DB93" w:rsidR="006427C1" w:rsidDel="00A811DA" w:rsidRDefault="006427C1">
      <w:pPr>
        <w:pStyle w:val="Leipteksti"/>
        <w:rPr>
          <w:del w:id="467" w:author="Kaski Maiju" w:date="2024-06-26T11:45:00Z"/>
        </w:rPr>
        <w:pPrChange w:id="468" w:author="Kaski Maiju" w:date="2024-09-23T15:53:00Z" w16du:dateUtc="2024-09-23T12:53:00Z">
          <w:pPr>
            <w:pStyle w:val="Leipteksti"/>
            <w:numPr>
              <w:numId w:val="20"/>
            </w:numPr>
            <w:ind w:left="720" w:hanging="360"/>
          </w:pPr>
        </w:pPrChange>
      </w:pPr>
      <w:del w:id="469" w:author="Kaski Maiju" w:date="2024-09-23T14:45:00Z" w16du:dateUtc="2024-09-23T11:45:00Z">
        <w:r w:rsidRPr="006427C1" w:rsidDel="00672F66">
          <w:delText xml:space="preserve">Part B </w:delText>
        </w:r>
      </w:del>
      <w:del w:id="470" w:author="Kaski Maiju" w:date="2024-06-26T11:45:00Z">
        <w:r w:rsidRPr="006427C1" w:rsidDel="00A811DA">
          <w:delText>provides more general guidance on message composition, delivery and interpretation</w:delText>
        </w:r>
      </w:del>
    </w:p>
    <w:p w14:paraId="2F9E11EF" w14:textId="6EADA7AA" w:rsidR="00C12899" w:rsidRPr="006427C1" w:rsidDel="00A811DA" w:rsidRDefault="00C12899">
      <w:pPr>
        <w:pStyle w:val="AppendixHead1"/>
        <w:rPr>
          <w:del w:id="471" w:author="Kaski Maiju" w:date="2024-06-26T11:46:00Z"/>
        </w:rPr>
        <w:pPrChange w:id="472" w:author="Kaski Maiju" w:date="2024-09-23T15:01:00Z" w16du:dateUtc="2024-09-23T12:01:00Z">
          <w:pPr>
            <w:pStyle w:val="Leipteksti"/>
            <w:numPr>
              <w:numId w:val="20"/>
            </w:numPr>
            <w:ind w:left="720" w:hanging="360"/>
          </w:pPr>
        </w:pPrChange>
      </w:pPr>
      <w:del w:id="473" w:author="Kaski Maiju" w:date="2024-06-26T11:46:00Z">
        <w:r w:rsidDel="00A811DA">
          <w:delText xml:space="preserve">Part C provides guidance </w:delText>
        </w:r>
        <w:r w:rsidRPr="00C12899" w:rsidDel="00A811DA">
          <w:delText>to establish globally harmonized standard 'digital phrases for interactions</w:delText>
        </w:r>
      </w:del>
      <w:ins w:id="474" w:author="Karlsson, Fredrik" w:date="2024-03-14T14:17:00Z">
        <w:del w:id="475" w:author="Kaski Maiju" w:date="2024-06-26T11:46:00Z">
          <w:r w:rsidR="00A25873" w:rsidDel="00A811DA">
            <w:delText>VTS Digital services</w:delText>
          </w:r>
        </w:del>
      </w:ins>
      <w:bookmarkStart w:id="476" w:name="_Toc170377880"/>
      <w:bookmarkEnd w:id="476"/>
    </w:p>
    <w:p w14:paraId="2018D1AA" w14:textId="4540C7E1" w:rsidR="006427C1" w:rsidRPr="006427C1" w:rsidDel="00A811DA" w:rsidRDefault="006427C1">
      <w:pPr>
        <w:pStyle w:val="AppendixHead1"/>
        <w:rPr>
          <w:del w:id="477" w:author="Kaski Maiju" w:date="2024-06-26T11:46:00Z"/>
        </w:rPr>
        <w:pPrChange w:id="478" w:author="Kaski Maiju" w:date="2024-09-23T15:01:00Z" w16du:dateUtc="2024-09-23T12:01:00Z">
          <w:pPr>
            <w:pStyle w:val="Leipteksti"/>
            <w:numPr>
              <w:numId w:val="20"/>
            </w:numPr>
            <w:ind w:left="720" w:hanging="360"/>
          </w:pPr>
        </w:pPrChange>
      </w:pPr>
      <w:del w:id="479" w:author="Kaski Maiju" w:date="2024-06-26T11:46:00Z">
        <w:r w:rsidRPr="006427C1" w:rsidDel="00A811DA">
          <w:delText xml:space="preserve">Part </w:delText>
        </w:r>
        <w:r w:rsidR="008C685D" w:rsidDel="00A811DA">
          <w:delText>D</w:delText>
        </w:r>
        <w:r w:rsidRPr="006427C1" w:rsidDel="00A811DA">
          <w:delText xml:space="preserve"> identifies a number of current technologies used to exchange VTS information</w:delText>
        </w:r>
        <w:bookmarkStart w:id="480" w:name="_Toc170377881"/>
        <w:bookmarkEnd w:id="480"/>
      </w:del>
    </w:p>
    <w:p w14:paraId="1EEFD749" w14:textId="04CF4834" w:rsidR="00E736BF" w:rsidDel="006C0517" w:rsidRDefault="00E736BF">
      <w:pPr>
        <w:pStyle w:val="AppendixHead1"/>
        <w:rPr>
          <w:del w:id="481" w:author="Kaski Maiju" w:date="2024-09-26T11:55:00Z" w16du:dateUtc="2024-09-26T08:55:00Z"/>
        </w:rPr>
        <w:pPrChange w:id="482" w:author="Kaski Maiju" w:date="2024-09-23T15:01:00Z" w16du:dateUtc="2024-09-23T12:01:00Z">
          <w:pPr>
            <w:pStyle w:val="Otsikko1"/>
          </w:pPr>
        </w:pPrChange>
      </w:pPr>
      <w:del w:id="483" w:author="Kaski Maiju" w:date="2024-09-23T14:45:00Z" w16du:dateUtc="2024-09-23T11:45:00Z">
        <w:r w:rsidDel="00672F66">
          <w:delText xml:space="preserve">PART a </w:delText>
        </w:r>
        <w:r w:rsidR="006427C1" w:rsidDel="00672F66">
          <w:tab/>
        </w:r>
        <w:r w:rsidDel="00672F66">
          <w:delText>general principles of vts digital communications</w:delText>
        </w:r>
      </w:del>
    </w:p>
    <w:p w14:paraId="7E089AEC" w14:textId="1F119EE0" w:rsidR="006427C1" w:rsidDel="006C0517" w:rsidRDefault="006427C1" w:rsidP="006427C1">
      <w:pPr>
        <w:pStyle w:val="Heading1separationline"/>
        <w:rPr>
          <w:del w:id="484" w:author="Kaski Maiju" w:date="2024-09-26T11:55:00Z" w16du:dateUtc="2024-09-26T08:55:00Z"/>
        </w:rPr>
      </w:pPr>
    </w:p>
    <w:p w14:paraId="50801FF7" w14:textId="3F5B4C95" w:rsidR="00160476" w:rsidDel="00672F66" w:rsidRDefault="00160476" w:rsidP="00FD6C6C">
      <w:pPr>
        <w:pStyle w:val="Otsikko2"/>
        <w:rPr>
          <w:del w:id="485" w:author="Kaski Maiju" w:date="2024-09-23T14:45:00Z" w16du:dateUtc="2024-09-23T11:45:00Z"/>
        </w:rPr>
      </w:pPr>
      <w:del w:id="486" w:author="Kaski Maiju" w:date="2024-09-23T14:45:00Z" w16du:dateUtc="2024-09-23T11:45:00Z">
        <w:r w:rsidDel="00672F66">
          <w:delText>Managing a mix of traditional VHF voice, digital communications, and automated data exchange</w:delText>
        </w:r>
      </w:del>
    </w:p>
    <w:p w14:paraId="3BE137F2" w14:textId="67D678EE" w:rsidR="00D26004" w:rsidDel="00672F66" w:rsidRDefault="00C46538" w:rsidP="001800F9">
      <w:pPr>
        <w:pStyle w:val="Leipteksti"/>
        <w:rPr>
          <w:del w:id="487" w:author="Kaski Maiju" w:date="2024-09-23T14:45:00Z" w16du:dateUtc="2024-09-23T11:45:00Z"/>
        </w:rPr>
      </w:pPr>
      <w:del w:id="488" w:author="Kaski Maiju" w:date="2024-09-23T14:45:00Z" w16du:dateUtc="2024-09-23T11:45:00Z">
        <w:r w:rsidRPr="0051495F" w:rsidDel="00672F66">
          <w:delText>The</w:delText>
        </w:r>
        <w:r w:rsidRPr="000604EE" w:rsidDel="00672F66">
          <w:delText xml:space="preserve"> digitalisation of information will diversify the communication means between shore authorities and vessels and will affect VTS procedures regarding exchange of information.</w:delText>
        </w:r>
        <w:r w:rsidDel="00672F66">
          <w:delText xml:space="preserve"> </w:delText>
        </w:r>
        <w:r w:rsidRPr="000604EE" w:rsidDel="00672F66">
          <w:delText>While VTS interaction with ships has traditionally almost exclusively been via VHF voice communications it is expected that digital communications will largely be replace VHF voice in the future</w:delText>
        </w:r>
        <w:r w:rsidDel="00672F66">
          <w:delText>.</w:delText>
        </w:r>
      </w:del>
    </w:p>
    <w:p w14:paraId="325C9280" w14:textId="0ACADFC9" w:rsidR="00986A69" w:rsidRPr="00FE6132" w:rsidDel="00672F66" w:rsidRDefault="00D26004" w:rsidP="00377890">
      <w:pPr>
        <w:rPr>
          <w:del w:id="489" w:author="Kaski Maiju" w:date="2024-09-23T14:45:00Z" w16du:dateUtc="2024-09-23T11:45:00Z"/>
        </w:rPr>
      </w:pPr>
      <w:del w:id="490" w:author="Kaski Maiju" w:date="2024-09-23T14:45:00Z" w16du:dateUtc="2024-09-23T11:45:00Z">
        <w:r w:rsidRPr="00FE6132" w:rsidDel="00672F66">
          <w:rPr>
            <w:sz w:val="22"/>
          </w:rPr>
          <w:delText>The voice communication focuses on utilizing digital technology for data transmission</w:delText>
        </w:r>
        <w:bookmarkStart w:id="491" w:name="_Hlk161116643"/>
        <w:r w:rsidRPr="00FE6132" w:rsidDel="00672F66">
          <w:rPr>
            <w:sz w:val="22"/>
          </w:rPr>
          <w:delText>. While digital data communication encompasses a wider range of methods for exchanging digital information across different platforms</w:delText>
        </w:r>
      </w:del>
      <w:ins w:id="492" w:author="Karlsson, Fredrik" w:date="2024-03-14T11:13:00Z">
        <w:del w:id="493" w:author="Kaski Maiju" w:date="2024-09-23T14:45:00Z" w16du:dateUtc="2024-09-23T11:45:00Z">
          <w:r w:rsidR="00FE6132" w:rsidDel="00672F66">
            <w:rPr>
              <w:highlight w:val="cyan"/>
            </w:rPr>
            <w:delText>.</w:delText>
          </w:r>
          <w:bookmarkEnd w:id="491"/>
          <w:r w:rsidR="00FE6132" w:rsidDel="00672F66">
            <w:br/>
          </w:r>
        </w:del>
      </w:ins>
    </w:p>
    <w:p w14:paraId="35138FE7" w14:textId="3DDDC0DB" w:rsidR="00986A69" w:rsidRPr="00E941CE" w:rsidDel="00672F66" w:rsidRDefault="00C46538">
      <w:pPr>
        <w:pStyle w:val="Leipteksti"/>
        <w:ind w:hanging="708"/>
        <w:rPr>
          <w:del w:id="494" w:author="Kaski Maiju" w:date="2024-09-23T14:45:00Z" w16du:dateUtc="2024-09-23T11:45:00Z"/>
          <w:color w:val="FF0000"/>
          <w:rPrChange w:id="495" w:author="Kaski Maiju" w:date="2024-09-23T15:09:00Z" w16du:dateUtc="2024-09-23T12:09:00Z">
            <w:rPr>
              <w:del w:id="496" w:author="Kaski Maiju" w:date="2024-09-23T14:45:00Z" w16du:dateUtc="2024-09-23T11:45:00Z"/>
            </w:rPr>
          </w:rPrChange>
        </w:rPr>
      </w:pPr>
      <w:del w:id="497" w:author="Kaski Maiju" w:date="2024-09-23T15:55:00Z" w16du:dateUtc="2024-09-23T12:55:00Z">
        <w:r w:rsidDel="0017666F">
          <w:tab/>
        </w:r>
      </w:del>
      <w:del w:id="498" w:author="Kaski Maiju" w:date="2024-09-23T14:45:00Z" w16du:dateUtc="2024-09-23T11:45:00Z">
        <w:r w:rsidR="00432EB6" w:rsidRPr="00E941CE" w:rsidDel="00672F66">
          <w:rPr>
            <w:color w:val="FF0000"/>
            <w:rPrChange w:id="499" w:author="Kaski Maiju" w:date="2024-09-23T15:09:00Z" w16du:dateUtc="2024-09-23T12:09:00Z">
              <w:rPr/>
            </w:rPrChange>
          </w:rPr>
          <w:delText>In addition to</w:delText>
        </w:r>
      </w:del>
      <w:ins w:id="500" w:author="Karlsson, Fredrik" w:date="2024-03-14T13:38:00Z">
        <w:del w:id="501" w:author="Kaski Maiju" w:date="2024-09-23T14:45:00Z" w16du:dateUtc="2024-09-23T11:45:00Z">
          <w:r w:rsidR="00377890" w:rsidRPr="00E941CE" w:rsidDel="00672F66">
            <w:rPr>
              <w:color w:val="FF0000"/>
              <w:rPrChange w:id="502" w:author="Kaski Maiju" w:date="2024-09-23T15:09:00Z" w16du:dateUtc="2024-09-23T12:09:00Z">
                <w:rPr/>
              </w:rPrChange>
            </w:rPr>
            <w:delText xml:space="preserve"> </w:delText>
          </w:r>
        </w:del>
      </w:ins>
      <w:del w:id="503" w:author="Kaski Maiju" w:date="2024-09-23T14:45:00Z" w16du:dateUtc="2024-09-23T11:45:00Z">
        <w:r w:rsidR="00432EB6" w:rsidRPr="00E941CE" w:rsidDel="00672F66">
          <w:rPr>
            <w:color w:val="FF0000"/>
            <w:rPrChange w:id="504" w:author="Kaski Maiju" w:date="2024-09-23T15:09:00Z" w16du:dateUtc="2024-09-23T12:09:00Z">
              <w:rPr/>
            </w:rPrChange>
          </w:rPr>
          <w:delText xml:space="preserve">voice communications VTS can provide </w:delText>
        </w:r>
        <w:r w:rsidRPr="00E941CE" w:rsidDel="00672F66">
          <w:rPr>
            <w:color w:val="FF0000"/>
            <w:rPrChange w:id="505" w:author="Kaski Maiju" w:date="2024-09-23T15:09:00Z" w16du:dateUtc="2024-09-23T12:09:00Z">
              <w:rPr/>
            </w:rPrChange>
          </w:rPr>
          <w:delText xml:space="preserve">information in a digital format. </w:delText>
        </w:r>
        <w:r w:rsidR="00986A69" w:rsidRPr="00E941CE" w:rsidDel="00672F66">
          <w:rPr>
            <w:color w:val="FF0000"/>
            <w:rPrChange w:id="506" w:author="Kaski Maiju" w:date="2024-09-23T15:09:00Z" w16du:dateUtc="2024-09-23T12:09:00Z">
              <w:rPr/>
            </w:rPrChange>
          </w:rPr>
          <w:delText xml:space="preserve">The use of digital communication could reduce workload by automating repetitive tasks, which could lead to reduction of the VHF traffic, communication barrier and the risk of misunderstandings. </w:delText>
        </w:r>
        <w:r w:rsidR="007A068C" w:rsidRPr="00E941CE" w:rsidDel="00672F66">
          <w:rPr>
            <w:color w:val="FF0000"/>
            <w:rPrChange w:id="507" w:author="Kaski Maiju" w:date="2024-09-23T15:09:00Z" w16du:dateUtc="2024-09-23T12:09:00Z">
              <w:rPr/>
            </w:rPrChange>
          </w:rPr>
          <w:delText xml:space="preserve">Digital communications also have the opportunity to disseminate information as well as consolidate and process the information for better decision support. and should </w:delText>
        </w:r>
        <w:r w:rsidR="00986A69" w:rsidRPr="00E941CE" w:rsidDel="00672F66">
          <w:rPr>
            <w:color w:val="FF0000"/>
            <w:rPrChange w:id="508" w:author="Kaski Maiju" w:date="2024-09-23T15:09:00Z" w16du:dateUtc="2024-09-23T12:09:00Z">
              <w:rPr/>
            </w:rPrChange>
          </w:rPr>
          <w:delText>be effective, timely and consistent always making relevant information available for navigators.</w:delText>
        </w:r>
      </w:del>
    </w:p>
    <w:p w14:paraId="37CC91CB" w14:textId="3892EE35" w:rsidR="00C46538" w:rsidRPr="00E941CE" w:rsidDel="00672F66" w:rsidRDefault="00C46538">
      <w:pPr>
        <w:pStyle w:val="Leipteksti"/>
        <w:ind w:hanging="708"/>
        <w:rPr>
          <w:del w:id="509" w:author="Kaski Maiju" w:date="2024-09-23T14:45:00Z" w16du:dateUtc="2024-09-23T11:45:00Z"/>
          <w:color w:val="FF0000"/>
          <w:rPrChange w:id="510" w:author="Kaski Maiju" w:date="2024-09-23T15:09:00Z" w16du:dateUtc="2024-09-23T12:09:00Z">
            <w:rPr>
              <w:del w:id="511" w:author="Kaski Maiju" w:date="2024-09-23T14:45:00Z" w16du:dateUtc="2024-09-23T11:45:00Z"/>
            </w:rPr>
          </w:rPrChange>
        </w:rPr>
        <w:pPrChange w:id="512" w:author="Kaski Maiju" w:date="2024-09-23T14:45:00Z" w16du:dateUtc="2024-09-23T11:45:00Z">
          <w:pPr>
            <w:pStyle w:val="Leipteksti"/>
          </w:pPr>
        </w:pPrChange>
      </w:pPr>
      <w:del w:id="513" w:author="Kaski Maiju" w:date="2024-09-23T14:45:00Z" w16du:dateUtc="2024-09-23T11:45:00Z">
        <w:r w:rsidRPr="00E941CE" w:rsidDel="00672F66">
          <w:rPr>
            <w:color w:val="FF0000"/>
            <w:rPrChange w:id="514" w:author="Kaski Maiju" w:date="2024-09-23T15:09:00Z" w16du:dateUtc="2024-09-23T12:09:00Z">
              <w:rPr/>
            </w:rPrChange>
          </w:rPr>
          <w:delText xml:space="preserve">Messages can be conveyed to an individual ship or all ships. </w:delText>
        </w:r>
        <w:r w:rsidR="007B5E2B" w:rsidRPr="00E941CE" w:rsidDel="00672F66">
          <w:rPr>
            <w:color w:val="FF0000"/>
            <w:rPrChange w:id="515" w:author="Kaski Maiju" w:date="2024-09-23T15:09:00Z" w16du:dateUtc="2024-09-23T12:09:00Z">
              <w:rPr/>
            </w:rPrChange>
          </w:rPr>
          <w:delText xml:space="preserve">This not only includes person-to-person but also person-to-machine, machine-to-machine and machine-to-person. The change of </w:delText>
        </w:r>
        <w:r w:rsidRPr="00E941CE" w:rsidDel="00672F66">
          <w:rPr>
            <w:color w:val="FF0000"/>
            <w:rPrChange w:id="516" w:author="Kaski Maiju" w:date="2024-09-23T15:09:00Z" w16du:dateUtc="2024-09-23T12:09:00Z">
              <w:rPr/>
            </w:rPrChange>
          </w:rPr>
          <w:delText xml:space="preserve">communication and interaction to digital </w:delText>
        </w:r>
        <w:r w:rsidR="007B5E2B" w:rsidRPr="00E941CE" w:rsidDel="00672F66">
          <w:rPr>
            <w:color w:val="FF0000"/>
            <w:rPrChange w:id="517" w:author="Kaski Maiju" w:date="2024-09-23T15:09:00Z" w16du:dateUtc="2024-09-23T12:09:00Z">
              <w:rPr/>
            </w:rPrChange>
          </w:rPr>
          <w:delText>can also in many</w:delText>
        </w:r>
        <w:r w:rsidRPr="00E941CE" w:rsidDel="00672F66">
          <w:rPr>
            <w:color w:val="FF0000"/>
            <w:rPrChange w:id="518" w:author="Kaski Maiju" w:date="2024-09-23T15:09:00Z" w16du:dateUtc="2024-09-23T12:09:00Z">
              <w:rPr/>
            </w:rPrChange>
          </w:rPr>
          <w:delText xml:space="preserve"> situations</w:delText>
        </w:r>
        <w:r w:rsidR="007B5E2B" w:rsidRPr="00E941CE" w:rsidDel="00672F66">
          <w:rPr>
            <w:color w:val="FF0000"/>
            <w:rPrChange w:id="519" w:author="Kaski Maiju" w:date="2024-09-23T15:09:00Z" w16du:dateUtc="2024-09-23T12:09:00Z">
              <w:rPr/>
            </w:rPrChange>
          </w:rPr>
          <w:delText xml:space="preserve"> </w:delText>
        </w:r>
        <w:r w:rsidRPr="00E941CE" w:rsidDel="00672F66">
          <w:rPr>
            <w:color w:val="FF0000"/>
            <w:rPrChange w:id="520" w:author="Kaski Maiju" w:date="2024-09-23T15:09:00Z" w16du:dateUtc="2024-09-23T12:09:00Z">
              <w:rPr/>
            </w:rPrChange>
          </w:rPr>
          <w:delText>utilis</w:delText>
        </w:r>
        <w:r w:rsidR="007B5E2B" w:rsidRPr="00E941CE" w:rsidDel="00672F66">
          <w:rPr>
            <w:color w:val="FF0000"/>
            <w:rPrChange w:id="521" w:author="Kaski Maiju" w:date="2024-09-23T15:09:00Z" w16du:dateUtc="2024-09-23T12:09:00Z">
              <w:rPr/>
            </w:rPrChange>
          </w:rPr>
          <w:delText>e</w:delText>
        </w:r>
        <w:r w:rsidRPr="00E941CE" w:rsidDel="00672F66">
          <w:rPr>
            <w:color w:val="FF0000"/>
            <w:rPrChange w:id="522" w:author="Kaski Maiju" w:date="2024-09-23T15:09:00Z" w16du:dateUtc="2024-09-23T12:09:00Z">
              <w:rPr/>
            </w:rPrChange>
          </w:rPr>
          <w:delText xml:space="preserve"> automated processes.</w:delText>
        </w:r>
      </w:del>
    </w:p>
    <w:p w14:paraId="1E290AA8" w14:textId="0393343E" w:rsidR="00D26004" w:rsidDel="0017666F" w:rsidRDefault="00D26004">
      <w:pPr>
        <w:pStyle w:val="Leipteksti"/>
        <w:ind w:left="-708"/>
        <w:rPr>
          <w:del w:id="523" w:author="Kaski Maiju" w:date="2024-09-23T14:46:00Z" w16du:dateUtc="2024-09-23T11:46:00Z"/>
          <w:rStyle w:val="ui-provider"/>
          <w:rFonts w:ascii="Calibri" w:hAnsi="Calibri" w:cs="Calibri"/>
          <w:color w:val="FF0000"/>
          <w:sz w:val="18"/>
          <w:lang w:val="en-US"/>
        </w:rPr>
        <w:pPrChange w:id="524" w:author="Kaski Maiju" w:date="2024-09-23T15:55:00Z" w16du:dateUtc="2024-09-23T12:55:00Z">
          <w:pPr>
            <w:pStyle w:val="Leipteksti"/>
          </w:pPr>
        </w:pPrChange>
      </w:pPr>
      <w:del w:id="525" w:author="Kaski Maiju" w:date="2024-09-23T14:45:00Z" w16du:dateUtc="2024-09-23T11:45:00Z">
        <w:r w:rsidRPr="00E941CE" w:rsidDel="00672F66">
          <w:rPr>
            <w:rStyle w:val="ui-provider"/>
            <w:rFonts w:ascii="Calibri" w:hAnsi="Calibri" w:cs="Calibri"/>
            <w:color w:val="FF0000"/>
            <w:lang w:val="en-US"/>
            <w:rPrChange w:id="526" w:author="Kaski Maiju" w:date="2024-09-23T15:09:00Z" w16du:dateUtc="2024-09-23T12:09:00Z">
              <w:rPr>
                <w:rStyle w:val="ui-provider"/>
                <w:rFonts w:ascii="Calibri" w:hAnsi="Calibri" w:cs="Calibri"/>
                <w:lang w:val="en-US"/>
              </w:rPr>
            </w:rPrChange>
          </w:rPr>
          <w:delText xml:space="preserve">The introduction of digital communication marks a dualistic operational phase for VTS. The gradual advent of technical services results in potential increase in VTS workload, as the same tasks must be executed using both the new and old methods side by side. However, over time, digital communication holds the potential to reduce </w:delText>
        </w:r>
      </w:del>
      <w:del w:id="527" w:author="Kaski Maiju" w:date="2024-09-23T15:55:00Z" w16du:dateUtc="2024-09-23T12:55:00Z">
        <w:r w:rsidRPr="00E941CE" w:rsidDel="0017666F">
          <w:rPr>
            <w:rStyle w:val="ui-provider"/>
            <w:rFonts w:ascii="Calibri" w:hAnsi="Calibri" w:cs="Calibri"/>
            <w:color w:val="FF0000"/>
            <w:lang w:val="en-US"/>
            <w:rPrChange w:id="528" w:author="Kaski Maiju" w:date="2024-09-23T15:09:00Z" w16du:dateUtc="2024-09-23T12:09:00Z">
              <w:rPr>
                <w:rStyle w:val="ui-provider"/>
                <w:rFonts w:ascii="Calibri" w:hAnsi="Calibri" w:cs="Calibri"/>
                <w:lang w:val="en-US"/>
              </w:rPr>
            </w:rPrChange>
          </w:rPr>
          <w:delText>workload by automating repetitive tasks and voice communication.</w:delText>
        </w:r>
      </w:del>
    </w:p>
    <w:p w14:paraId="26C3CA3C" w14:textId="056F14BA" w:rsidR="00D26004" w:rsidRPr="00E941CE" w:rsidDel="00672F66" w:rsidRDefault="00D26004" w:rsidP="00986A69">
      <w:pPr>
        <w:pStyle w:val="Leipteksti"/>
        <w:rPr>
          <w:del w:id="529" w:author="Kaski Maiju" w:date="2024-09-23T14:46:00Z" w16du:dateUtc="2024-09-23T11:46:00Z"/>
          <w:color w:val="FF0000"/>
          <w:lang w:val="en-US"/>
          <w:rPrChange w:id="530" w:author="Kaski Maiju" w:date="2024-09-23T15:09:00Z" w16du:dateUtc="2024-09-23T12:09:00Z">
            <w:rPr>
              <w:del w:id="531" w:author="Kaski Maiju" w:date="2024-09-23T14:46:00Z" w16du:dateUtc="2024-09-23T11:46:00Z"/>
              <w:lang w:val="en-US"/>
            </w:rPr>
          </w:rPrChange>
        </w:rPr>
      </w:pPr>
    </w:p>
    <w:p w14:paraId="117AD075" w14:textId="251B2062" w:rsidR="00D26004" w:rsidRPr="00E941CE" w:rsidDel="00672F66" w:rsidRDefault="00D26004">
      <w:pPr>
        <w:pStyle w:val="Leipteksti"/>
        <w:ind w:hanging="708"/>
        <w:rPr>
          <w:del w:id="532" w:author="Kaski Maiju" w:date="2024-09-23T14:46:00Z" w16du:dateUtc="2024-09-23T11:46:00Z"/>
          <w:color w:val="FF0000"/>
          <w:rPrChange w:id="533" w:author="Kaski Maiju" w:date="2024-09-23T15:09:00Z" w16du:dateUtc="2024-09-23T12:09:00Z">
            <w:rPr>
              <w:del w:id="534" w:author="Kaski Maiju" w:date="2024-09-23T14:46:00Z" w16du:dateUtc="2024-09-23T11:46:00Z"/>
            </w:rPr>
          </w:rPrChange>
        </w:rPr>
        <w:pPrChange w:id="535" w:author="Kaski Maiju" w:date="2024-09-23T14:46:00Z" w16du:dateUtc="2024-09-23T11:46:00Z">
          <w:pPr>
            <w:pStyle w:val="Leipteksti"/>
          </w:pPr>
        </w:pPrChange>
      </w:pPr>
    </w:p>
    <w:p w14:paraId="74A17EB4" w14:textId="6946D669" w:rsidR="001E1757" w:rsidRPr="00E941CE" w:rsidDel="00672F66" w:rsidRDefault="001E1757" w:rsidP="00D14277">
      <w:pPr>
        <w:pStyle w:val="Otsikko3"/>
        <w:rPr>
          <w:del w:id="536" w:author="Kaski Maiju" w:date="2024-09-23T14:45:00Z" w16du:dateUtc="2024-09-23T11:45:00Z"/>
          <w:color w:val="FF0000"/>
          <w:rPrChange w:id="537" w:author="Kaski Maiju" w:date="2024-09-23T15:09:00Z" w16du:dateUtc="2024-09-23T12:09:00Z">
            <w:rPr>
              <w:del w:id="538" w:author="Kaski Maiju" w:date="2024-09-23T14:45:00Z" w16du:dateUtc="2024-09-23T11:45:00Z"/>
            </w:rPr>
          </w:rPrChange>
        </w:rPr>
      </w:pPr>
      <w:del w:id="539" w:author="Kaski Maiju" w:date="2024-09-23T14:45:00Z" w16du:dateUtc="2024-09-23T11:45:00Z">
        <w:r w:rsidRPr="00E941CE" w:rsidDel="00672F66">
          <w:rPr>
            <w:b w:val="0"/>
            <w:bCs w:val="0"/>
            <w:smallCaps w:val="0"/>
            <w:color w:val="FF0000"/>
            <w:rPrChange w:id="540" w:author="Kaski Maiju" w:date="2024-09-23T15:09:00Z" w16du:dateUtc="2024-09-23T12:09:00Z">
              <w:rPr>
                <w:b w:val="0"/>
                <w:bCs w:val="0"/>
                <w:smallCaps w:val="0"/>
              </w:rPr>
            </w:rPrChange>
          </w:rPr>
          <w:delText>Time critical messages</w:delText>
        </w:r>
      </w:del>
    </w:p>
    <w:p w14:paraId="609B90D5" w14:textId="063668DC" w:rsidR="00963DC4" w:rsidRPr="00E941CE" w:rsidDel="00672F66" w:rsidRDefault="00963DC4" w:rsidP="00963DC4">
      <w:pPr>
        <w:pStyle w:val="Leipteksti"/>
        <w:rPr>
          <w:del w:id="541" w:author="Kaski Maiju" w:date="2024-09-23T14:45:00Z" w16du:dateUtc="2024-09-23T11:45:00Z"/>
          <w:color w:val="FF0000"/>
          <w:rPrChange w:id="542" w:author="Kaski Maiju" w:date="2024-09-23T15:09:00Z" w16du:dateUtc="2024-09-23T12:09:00Z">
            <w:rPr>
              <w:del w:id="543" w:author="Kaski Maiju" w:date="2024-09-23T14:45:00Z" w16du:dateUtc="2024-09-23T11:45:00Z"/>
            </w:rPr>
          </w:rPrChange>
        </w:rPr>
      </w:pPr>
      <w:del w:id="544" w:author="Kaski Maiju" w:date="2024-09-23T14:45:00Z" w16du:dateUtc="2024-09-23T11:45:00Z">
        <w:r w:rsidRPr="00E941CE" w:rsidDel="00672F66">
          <w:rPr>
            <w:color w:val="FF0000"/>
            <w:rPrChange w:id="545" w:author="Kaski Maiju" w:date="2024-09-23T15:09:00Z" w16du:dateUtc="2024-09-23T12:09:00Z">
              <w:rPr/>
            </w:rPrChange>
          </w:rPr>
          <w:delText xml:space="preserve">However, VTS should remain the primary contact with vessels for urgent and important messages. To mitigate time critical and emergency situations and to ensure the safety of life at sea the use of VHF voice communications will be required in addition to digital communications. </w:delText>
        </w:r>
      </w:del>
    </w:p>
    <w:p w14:paraId="0BF0CC18" w14:textId="6E1DF460" w:rsidR="001E1757" w:rsidRPr="00E941CE" w:rsidDel="00672F66" w:rsidRDefault="001E1757" w:rsidP="00D14277">
      <w:pPr>
        <w:pStyle w:val="Otsikko3"/>
        <w:rPr>
          <w:del w:id="546" w:author="Kaski Maiju" w:date="2024-09-23T14:45:00Z" w16du:dateUtc="2024-09-23T11:45:00Z"/>
          <w:color w:val="FF0000"/>
          <w:rPrChange w:id="547" w:author="Kaski Maiju" w:date="2024-09-23T15:09:00Z" w16du:dateUtc="2024-09-23T12:09:00Z">
            <w:rPr>
              <w:del w:id="548" w:author="Kaski Maiju" w:date="2024-09-23T14:45:00Z" w16du:dateUtc="2024-09-23T11:45:00Z"/>
            </w:rPr>
          </w:rPrChange>
        </w:rPr>
      </w:pPr>
      <w:del w:id="549" w:author="Kaski Maiju" w:date="2024-09-23T14:45:00Z" w16du:dateUtc="2024-09-23T11:45:00Z">
        <w:r w:rsidRPr="00E941CE" w:rsidDel="00672F66">
          <w:rPr>
            <w:b w:val="0"/>
            <w:bCs w:val="0"/>
            <w:smallCaps w:val="0"/>
            <w:color w:val="FF0000"/>
            <w:rPrChange w:id="550" w:author="Kaski Maiju" w:date="2024-09-23T15:09:00Z" w16du:dateUtc="2024-09-23T12:09:00Z">
              <w:rPr>
                <w:b w:val="0"/>
                <w:bCs w:val="0"/>
                <w:smallCaps w:val="0"/>
              </w:rPr>
            </w:rPrChange>
          </w:rPr>
          <w:delText>Publishing information on digital VTS services</w:delText>
        </w:r>
      </w:del>
    </w:p>
    <w:p w14:paraId="2675C831" w14:textId="19691B5D" w:rsidR="00986A69" w:rsidRPr="00E941CE" w:rsidDel="00672F66" w:rsidRDefault="00986A69" w:rsidP="00986A69">
      <w:pPr>
        <w:pStyle w:val="Leipteksti"/>
        <w:rPr>
          <w:del w:id="551" w:author="Kaski Maiju" w:date="2024-09-23T14:45:00Z" w16du:dateUtc="2024-09-23T11:45:00Z"/>
          <w:color w:val="FF0000"/>
          <w:rPrChange w:id="552" w:author="Kaski Maiju" w:date="2024-09-23T15:09:00Z" w16du:dateUtc="2024-09-23T12:09:00Z">
            <w:rPr>
              <w:del w:id="553" w:author="Kaski Maiju" w:date="2024-09-23T14:45:00Z" w16du:dateUtc="2024-09-23T11:45:00Z"/>
            </w:rPr>
          </w:rPrChange>
        </w:rPr>
      </w:pPr>
      <w:del w:id="554" w:author="Kaski Maiju" w:date="2024-09-23T14:45:00Z" w16du:dateUtc="2024-09-23T11:45:00Z">
        <w:r w:rsidRPr="00E941CE" w:rsidDel="00672F66">
          <w:rPr>
            <w:color w:val="FF0000"/>
            <w:rPrChange w:id="555" w:author="Kaski Maiju" w:date="2024-09-23T15:09:00Z" w16du:dateUtc="2024-09-23T12:09:00Z">
              <w:rPr/>
            </w:rPrChange>
          </w:rPr>
          <w:delText xml:space="preserve">The number of digital services can variate from VTS to VTS. Information on the available digital services from each VTS should be available to the mariners. </w:delText>
        </w:r>
        <w:r w:rsidR="007A068C" w:rsidRPr="00E941CE" w:rsidDel="00672F66">
          <w:rPr>
            <w:color w:val="FF0000"/>
            <w:rPrChange w:id="556" w:author="Kaski Maiju" w:date="2024-09-23T15:09:00Z" w16du:dateUtc="2024-09-23T12:09:00Z">
              <w:rPr/>
            </w:rPrChange>
          </w:rPr>
          <w:delText>Some of t</w:delText>
        </w:r>
        <w:r w:rsidRPr="00E941CE" w:rsidDel="00672F66">
          <w:rPr>
            <w:color w:val="FF0000"/>
            <w:rPrChange w:id="557" w:author="Kaski Maiju" w:date="2024-09-23T15:09:00Z" w16du:dateUtc="2024-09-23T12:09:00Z">
              <w:rPr/>
            </w:rPrChange>
          </w:rPr>
          <w:delText xml:space="preserve">he digital services should also be discoverable by on-board navigation systems. </w:delText>
        </w:r>
      </w:del>
    </w:p>
    <w:p w14:paraId="5CA628CB" w14:textId="39BA4390" w:rsidR="001E1757" w:rsidRPr="00E941CE" w:rsidDel="00672F66" w:rsidRDefault="001E1757" w:rsidP="00D14277">
      <w:pPr>
        <w:pStyle w:val="Otsikko3"/>
        <w:rPr>
          <w:del w:id="558" w:author="Kaski Maiju" w:date="2024-09-23T14:45:00Z" w16du:dateUtc="2024-09-23T11:45:00Z"/>
          <w:color w:val="FF0000"/>
          <w:rPrChange w:id="559" w:author="Kaski Maiju" w:date="2024-09-23T15:09:00Z" w16du:dateUtc="2024-09-23T12:09:00Z">
            <w:rPr>
              <w:del w:id="560" w:author="Kaski Maiju" w:date="2024-09-23T14:45:00Z" w16du:dateUtc="2024-09-23T11:45:00Z"/>
            </w:rPr>
          </w:rPrChange>
        </w:rPr>
      </w:pPr>
      <w:del w:id="561" w:author="Kaski Maiju" w:date="2024-09-23T14:45:00Z" w16du:dateUtc="2024-09-23T11:45:00Z">
        <w:r w:rsidRPr="00E941CE" w:rsidDel="00672F66">
          <w:rPr>
            <w:b w:val="0"/>
            <w:bCs w:val="0"/>
            <w:smallCaps w:val="0"/>
            <w:color w:val="FF0000"/>
            <w:rPrChange w:id="562" w:author="Kaski Maiju" w:date="2024-09-23T15:09:00Z" w16du:dateUtc="2024-09-23T12:09:00Z">
              <w:rPr>
                <w:b w:val="0"/>
                <w:bCs w:val="0"/>
                <w:smallCaps w:val="0"/>
              </w:rPr>
            </w:rPrChange>
          </w:rPr>
          <w:delText>Ensuring that all vessels have the information</w:delText>
        </w:r>
      </w:del>
    </w:p>
    <w:p w14:paraId="17DC8BF8" w14:textId="18A3A067" w:rsidR="001E1757" w:rsidRPr="00E941CE" w:rsidDel="00672F66" w:rsidRDefault="007B5E2B" w:rsidP="00986A69">
      <w:pPr>
        <w:pStyle w:val="Leipteksti"/>
        <w:rPr>
          <w:del w:id="563" w:author="Kaski Maiju" w:date="2024-09-23T14:46:00Z" w16du:dateUtc="2024-09-23T11:46:00Z"/>
          <w:color w:val="FF0000"/>
          <w:rPrChange w:id="564" w:author="Kaski Maiju" w:date="2024-09-23T15:09:00Z" w16du:dateUtc="2024-09-23T12:09:00Z">
            <w:rPr>
              <w:del w:id="565" w:author="Kaski Maiju" w:date="2024-09-23T14:46:00Z" w16du:dateUtc="2024-09-23T11:46:00Z"/>
            </w:rPr>
          </w:rPrChange>
        </w:rPr>
      </w:pPr>
      <w:del w:id="566" w:author="Kaski Maiju" w:date="2024-09-23T14:45:00Z" w16du:dateUtc="2024-09-23T11:45:00Z">
        <w:r w:rsidRPr="00E941CE" w:rsidDel="00672F66">
          <w:rPr>
            <w:color w:val="FF0000"/>
            <w:rPrChange w:id="567" w:author="Kaski Maiju" w:date="2024-09-23T15:09:00Z" w16du:dateUtc="2024-09-23T12:09:00Z">
              <w:rPr/>
            </w:rPrChange>
          </w:rPr>
          <w:delText xml:space="preserve">It should be noted that not all vessels are capable of receiving information in digital format. Provisions should therefore be made to ensure that less capable vessels are receiving the information they require. At the same time the advent of MASS will bring additional challenges for the communication. </w:delText>
        </w:r>
        <w:r w:rsidR="00986A69" w:rsidRPr="00E941CE" w:rsidDel="00672F66">
          <w:rPr>
            <w:color w:val="FF0000"/>
            <w:rPrChange w:id="568" w:author="Kaski Maiju" w:date="2024-09-23T15:09:00Z" w16du:dateUtc="2024-09-23T12:09:00Z">
              <w:rPr/>
            </w:rPrChange>
          </w:rPr>
          <w:delText xml:space="preserve">VTS interaction with the entity in command of a MASS, such as Remote Control </w:delText>
        </w:r>
        <w:r w:rsidR="00144F8D" w:rsidRPr="00E941CE" w:rsidDel="00672F66">
          <w:rPr>
            <w:color w:val="FF0000"/>
            <w:rPrChange w:id="569" w:author="Kaski Maiju" w:date="2024-09-23T15:09:00Z" w16du:dateUtc="2024-09-23T12:09:00Z">
              <w:rPr/>
            </w:rPrChange>
          </w:rPr>
          <w:delText>Centres</w:delText>
        </w:r>
        <w:r w:rsidR="00986A69" w:rsidRPr="00E941CE" w:rsidDel="00672F66">
          <w:rPr>
            <w:color w:val="FF0000"/>
            <w:rPrChange w:id="570" w:author="Kaski Maiju" w:date="2024-09-23T15:09:00Z" w16du:dateUtc="2024-09-23T12:09:00Z">
              <w:rPr/>
            </w:rPrChange>
          </w:rPr>
          <w:delText xml:space="preserve">, need to be defined. </w:delText>
        </w:r>
        <w:r w:rsidRPr="00E941CE" w:rsidDel="00672F66">
          <w:rPr>
            <w:color w:val="FF0000"/>
            <w:rPrChange w:id="571" w:author="Kaski Maiju" w:date="2024-09-23T15:09:00Z" w16du:dateUtc="2024-09-23T12:09:00Z">
              <w:rPr/>
            </w:rPrChange>
          </w:rPr>
          <w:delText xml:space="preserve">Not all vessels </w:delText>
        </w:r>
        <w:r w:rsidR="007A068C" w:rsidRPr="00E941CE" w:rsidDel="00672F66">
          <w:rPr>
            <w:color w:val="FF0000"/>
            <w:rPrChange w:id="572" w:author="Kaski Maiju" w:date="2024-09-23T15:09:00Z" w16du:dateUtc="2024-09-23T12:09:00Z">
              <w:rPr/>
            </w:rPrChange>
          </w:rPr>
          <w:delText xml:space="preserve">will be </w:delText>
        </w:r>
        <w:r w:rsidRPr="00E941CE" w:rsidDel="00672F66">
          <w:rPr>
            <w:color w:val="FF0000"/>
            <w:rPrChange w:id="573" w:author="Kaski Maiju" w:date="2024-09-23T15:09:00Z" w16du:dateUtc="2024-09-23T12:09:00Z">
              <w:rPr/>
            </w:rPrChange>
          </w:rPr>
          <w:delText>capable of processing voice communications</w:delText>
        </w:r>
      </w:del>
      <w:ins w:id="574" w:author="Karlsson, Fredrik" w:date="2024-03-14T11:17:00Z">
        <w:del w:id="575" w:author="Kaski Maiju" w:date="2024-09-23T14:46:00Z" w16du:dateUtc="2024-09-23T11:46:00Z">
          <w:r w:rsidR="00FE6132" w:rsidRPr="00E941CE" w:rsidDel="00672F66">
            <w:rPr>
              <w:color w:val="FF0000"/>
              <w:rPrChange w:id="576" w:author="Kaski Maiju" w:date="2024-09-23T15:09:00Z" w16du:dateUtc="2024-09-23T12:09:00Z">
                <w:rPr/>
              </w:rPrChange>
            </w:rPr>
            <w:delText>.</w:delText>
          </w:r>
        </w:del>
      </w:ins>
      <w:del w:id="577" w:author="Kaski Maiju" w:date="2024-09-23T14:46:00Z" w16du:dateUtc="2024-09-23T11:46:00Z">
        <w:r w:rsidRPr="00E941CE" w:rsidDel="00672F66">
          <w:rPr>
            <w:color w:val="FF0000"/>
            <w:rPrChange w:id="578" w:author="Kaski Maiju" w:date="2024-09-23T15:09:00Z" w16du:dateUtc="2024-09-23T12:09:00Z">
              <w:rPr/>
            </w:rPrChange>
          </w:rPr>
          <w:delText xml:space="preserve"> </w:delText>
        </w:r>
      </w:del>
    </w:p>
    <w:p w14:paraId="7313ADD5" w14:textId="72EBA022" w:rsidR="00D26004" w:rsidRPr="00E941CE" w:rsidDel="00672F66" w:rsidRDefault="007B5E2B" w:rsidP="00D26004">
      <w:pPr>
        <w:pStyle w:val="Leipteksti"/>
        <w:rPr>
          <w:ins w:id="579" w:author="Karlsson, Fredrik" w:date="2024-03-14T07:50:00Z"/>
          <w:del w:id="580" w:author="Kaski Maiju" w:date="2024-09-23T14:46:00Z" w16du:dateUtc="2024-09-23T11:46:00Z"/>
          <w:color w:val="FF0000"/>
          <w:rPrChange w:id="581" w:author="Kaski Maiju" w:date="2024-09-23T15:09:00Z" w16du:dateUtc="2024-09-23T12:09:00Z">
            <w:rPr>
              <w:ins w:id="582" w:author="Karlsson, Fredrik" w:date="2024-03-14T07:50:00Z"/>
              <w:del w:id="583" w:author="Kaski Maiju" w:date="2024-09-23T14:46:00Z" w16du:dateUtc="2024-09-23T11:46:00Z"/>
            </w:rPr>
          </w:rPrChange>
        </w:rPr>
      </w:pPr>
      <w:del w:id="584" w:author="Kaski Maiju" w:date="2024-09-23T14:46:00Z" w16du:dateUtc="2024-09-23T11:46:00Z">
        <w:r w:rsidRPr="00E941CE" w:rsidDel="00672F66">
          <w:rPr>
            <w:color w:val="FF0000"/>
            <w:rPrChange w:id="585" w:author="Kaski Maiju" w:date="2024-09-23T15:09:00Z" w16du:dateUtc="2024-09-23T12:09:00Z">
              <w:rPr/>
            </w:rPrChange>
          </w:rPr>
          <w:delText>Provisions should therefore be made to ensure that these vessels are receiving the information they require by other means.</w:delText>
        </w:r>
      </w:del>
    </w:p>
    <w:p w14:paraId="6A047E32" w14:textId="546B2A04" w:rsidR="00432EB6" w:rsidRPr="00E941CE" w:rsidDel="00672F66" w:rsidRDefault="00432EB6" w:rsidP="00986A69">
      <w:pPr>
        <w:pStyle w:val="Leipteksti"/>
        <w:rPr>
          <w:del w:id="586" w:author="Kaski Maiju" w:date="2024-09-23T14:46:00Z" w16du:dateUtc="2024-09-23T11:46:00Z"/>
          <w:color w:val="FF0000"/>
          <w:rPrChange w:id="587" w:author="Kaski Maiju" w:date="2024-09-23T15:09:00Z" w16du:dateUtc="2024-09-23T12:09:00Z">
            <w:rPr>
              <w:del w:id="588" w:author="Kaski Maiju" w:date="2024-09-23T14:46:00Z" w16du:dateUtc="2024-09-23T11:46:00Z"/>
            </w:rPr>
          </w:rPrChange>
        </w:rPr>
      </w:pPr>
    </w:p>
    <w:p w14:paraId="23A49D22" w14:textId="14B752CD" w:rsidR="001E1757" w:rsidRPr="00E941CE" w:rsidDel="00672F66" w:rsidRDefault="001E1757" w:rsidP="00D14277">
      <w:pPr>
        <w:pStyle w:val="Otsikko3"/>
        <w:rPr>
          <w:del w:id="589" w:author="Kaski Maiju" w:date="2024-09-23T14:46:00Z" w16du:dateUtc="2024-09-23T11:46:00Z"/>
          <w:color w:val="FF0000"/>
          <w:rPrChange w:id="590" w:author="Kaski Maiju" w:date="2024-09-23T15:09:00Z" w16du:dateUtc="2024-09-23T12:09:00Z">
            <w:rPr>
              <w:del w:id="591" w:author="Kaski Maiju" w:date="2024-09-23T14:46:00Z" w16du:dateUtc="2024-09-23T11:46:00Z"/>
            </w:rPr>
          </w:rPrChange>
        </w:rPr>
      </w:pPr>
      <w:del w:id="592" w:author="Kaski Maiju" w:date="2024-09-23T14:46:00Z" w16du:dateUtc="2024-09-23T11:46:00Z">
        <w:r w:rsidRPr="00E941CE" w:rsidDel="00672F66">
          <w:rPr>
            <w:b w:val="0"/>
            <w:bCs w:val="0"/>
            <w:smallCaps w:val="0"/>
            <w:color w:val="FF0000"/>
            <w:rPrChange w:id="593" w:author="Kaski Maiju" w:date="2024-09-23T15:09:00Z" w16du:dateUtc="2024-09-23T12:09:00Z">
              <w:rPr>
                <w:b w:val="0"/>
                <w:bCs w:val="0"/>
                <w:smallCaps w:val="0"/>
              </w:rPr>
            </w:rPrChange>
          </w:rPr>
          <w:delText>Information originating from sources outside of VTS</w:delText>
        </w:r>
      </w:del>
    </w:p>
    <w:p w14:paraId="34F15D3E" w14:textId="213D4A55" w:rsidR="001E1757" w:rsidRPr="00E941CE" w:rsidDel="00672F66" w:rsidRDefault="00144F8D" w:rsidP="00986A69">
      <w:pPr>
        <w:pStyle w:val="Leipteksti"/>
        <w:rPr>
          <w:del w:id="594" w:author="Kaski Maiju" w:date="2024-09-23T14:46:00Z" w16du:dateUtc="2024-09-23T11:46:00Z"/>
          <w:color w:val="FF0000"/>
          <w:rPrChange w:id="595" w:author="Kaski Maiju" w:date="2024-09-23T15:09:00Z" w16du:dateUtc="2024-09-23T12:09:00Z">
            <w:rPr>
              <w:del w:id="596" w:author="Kaski Maiju" w:date="2024-09-23T14:46:00Z" w16du:dateUtc="2024-09-23T11:46:00Z"/>
            </w:rPr>
          </w:rPrChange>
        </w:rPr>
      </w:pPr>
      <w:del w:id="597" w:author="Kaski Maiju" w:date="2024-09-23T14:46:00Z" w16du:dateUtc="2024-09-23T11:46:00Z">
        <w:r w:rsidRPr="00E941CE" w:rsidDel="00672F66">
          <w:rPr>
            <w:color w:val="FF0000"/>
            <w:rPrChange w:id="598" w:author="Kaski Maiju" w:date="2024-09-23T15:09:00Z" w16du:dateUtc="2024-09-23T12:09:00Z">
              <w:rPr/>
            </w:rPrChange>
          </w:rPr>
          <w:delText xml:space="preserve">When transitioning to digital communications some of the information provided to vessels today by VTS may be provided directly to vessels from other sources. This can include </w:delText>
        </w:r>
        <w:r w:rsidR="007D6CF3" w:rsidRPr="00E941CE" w:rsidDel="00672F66">
          <w:rPr>
            <w:color w:val="FF0000"/>
            <w:rPrChange w:id="599" w:author="Kaski Maiju" w:date="2024-09-23T15:09:00Z" w16du:dateUtc="2024-09-23T12:09:00Z">
              <w:rPr/>
            </w:rPrChange>
          </w:rPr>
          <w:delText xml:space="preserve">for example hydrographic and environmental information, Information on AtoN’s and Maritime </w:delText>
        </w:r>
        <w:r w:rsidR="00E43504" w:rsidRPr="00E941CE" w:rsidDel="00672F66">
          <w:rPr>
            <w:color w:val="FF0000"/>
            <w:rPrChange w:id="600" w:author="Kaski Maiju" w:date="2024-09-23T15:09:00Z" w16du:dateUtc="2024-09-23T12:09:00Z">
              <w:rPr/>
            </w:rPrChange>
          </w:rPr>
          <w:delText>S</w:delText>
        </w:r>
        <w:r w:rsidR="007D6CF3" w:rsidRPr="00E941CE" w:rsidDel="00672F66">
          <w:rPr>
            <w:color w:val="FF0000"/>
            <w:rPrChange w:id="601" w:author="Kaski Maiju" w:date="2024-09-23T15:09:00Z" w16du:dateUtc="2024-09-23T12:09:00Z">
              <w:rPr/>
            </w:rPrChange>
          </w:rPr>
          <w:delText xml:space="preserve">afety </w:delText>
        </w:r>
        <w:r w:rsidR="00E43504" w:rsidRPr="00E941CE" w:rsidDel="00672F66">
          <w:rPr>
            <w:color w:val="FF0000"/>
            <w:rPrChange w:id="602" w:author="Kaski Maiju" w:date="2024-09-23T15:09:00Z" w16du:dateUtc="2024-09-23T12:09:00Z">
              <w:rPr/>
            </w:rPrChange>
          </w:rPr>
          <w:delText>I</w:delText>
        </w:r>
        <w:r w:rsidR="007D6CF3" w:rsidRPr="00E941CE" w:rsidDel="00672F66">
          <w:rPr>
            <w:color w:val="FF0000"/>
            <w:rPrChange w:id="603" w:author="Kaski Maiju" w:date="2024-09-23T15:09:00Z" w16du:dateUtc="2024-09-23T12:09:00Z">
              <w:rPr/>
            </w:rPrChange>
          </w:rPr>
          <w:delText>nformation (MSI). It should be ensured that the information provided to the vessels is available to VTS</w:delText>
        </w:r>
        <w:r w:rsidR="006B5750" w:rsidRPr="00E941CE" w:rsidDel="00672F66">
          <w:rPr>
            <w:color w:val="FF0000"/>
            <w:rPrChange w:id="604" w:author="Kaski Maiju" w:date="2024-09-23T15:09:00Z" w16du:dateUtc="2024-09-23T12:09:00Z">
              <w:rPr/>
            </w:rPrChange>
          </w:rPr>
          <w:delText>.</w:delText>
        </w:r>
        <w:r w:rsidR="001E1757" w:rsidRPr="00E941CE" w:rsidDel="00672F66">
          <w:rPr>
            <w:color w:val="FF0000"/>
            <w:rPrChange w:id="605" w:author="Kaski Maiju" w:date="2024-09-23T15:09:00Z" w16du:dateUtc="2024-09-23T12:09:00Z">
              <w:rPr/>
            </w:rPrChange>
          </w:rPr>
          <w:delText xml:space="preserve"> </w:delText>
        </w:r>
      </w:del>
    </w:p>
    <w:p w14:paraId="761A7DE6" w14:textId="5FB50AEA" w:rsidR="00D26004" w:rsidRPr="00E941CE" w:rsidDel="00672F66" w:rsidRDefault="001E1757" w:rsidP="00986A69">
      <w:pPr>
        <w:pStyle w:val="Leipteksti"/>
        <w:rPr>
          <w:del w:id="606" w:author="Kaski Maiju" w:date="2024-09-23T14:46:00Z" w16du:dateUtc="2024-09-23T11:46:00Z"/>
          <w:color w:val="FF0000"/>
          <w:rPrChange w:id="607" w:author="Kaski Maiju" w:date="2024-09-23T15:09:00Z" w16du:dateUtc="2024-09-23T12:09:00Z">
            <w:rPr>
              <w:del w:id="608" w:author="Kaski Maiju" w:date="2024-09-23T14:46:00Z" w16du:dateUtc="2024-09-23T11:46:00Z"/>
            </w:rPr>
          </w:rPrChange>
        </w:rPr>
      </w:pPr>
      <w:del w:id="609" w:author="Kaski Maiju" w:date="2024-09-23T14:46:00Z" w16du:dateUtc="2024-09-23T11:46:00Z">
        <w:r w:rsidRPr="00E941CE" w:rsidDel="00672F66">
          <w:rPr>
            <w:color w:val="FF0000"/>
            <w:rPrChange w:id="610" w:author="Kaski Maiju" w:date="2024-09-23T15:09:00Z" w16du:dateUtc="2024-09-23T12:09:00Z">
              <w:rPr/>
            </w:rPrChange>
          </w:rPr>
          <w:delText>VTS providers should ensure that VTS operators are aware which vessels have received information provided digitally</w:delText>
        </w:r>
      </w:del>
    </w:p>
    <w:p w14:paraId="44F28DE1" w14:textId="6864539E" w:rsidR="00FF7A47" w:rsidRPr="00E941CE" w:rsidDel="00672F66" w:rsidRDefault="00FF7A47" w:rsidP="00FF7A47">
      <w:pPr>
        <w:pStyle w:val="Otsikko3"/>
        <w:rPr>
          <w:del w:id="611" w:author="Kaski Maiju" w:date="2024-09-23T14:46:00Z" w16du:dateUtc="2024-09-23T11:46:00Z"/>
          <w:color w:val="FF0000"/>
          <w:rPrChange w:id="612" w:author="Kaski Maiju" w:date="2024-09-23T15:09:00Z" w16du:dateUtc="2024-09-23T12:09:00Z">
            <w:rPr>
              <w:del w:id="613" w:author="Kaski Maiju" w:date="2024-09-23T14:46:00Z" w16du:dateUtc="2024-09-23T11:46:00Z"/>
            </w:rPr>
          </w:rPrChange>
        </w:rPr>
      </w:pPr>
      <w:commentRangeStart w:id="614"/>
      <w:del w:id="615" w:author="Kaski Maiju" w:date="2024-09-23T14:46:00Z" w16du:dateUtc="2024-09-23T11:46:00Z">
        <w:r w:rsidRPr="00E941CE" w:rsidDel="00672F66">
          <w:rPr>
            <w:b w:val="0"/>
            <w:bCs w:val="0"/>
            <w:smallCaps w:val="0"/>
            <w:color w:val="FF0000"/>
            <w:rPrChange w:id="616" w:author="Kaski Maiju" w:date="2024-09-23T15:09:00Z" w16du:dateUtc="2024-09-23T12:09:00Z">
              <w:rPr>
                <w:b w:val="0"/>
                <w:bCs w:val="0"/>
                <w:smallCaps w:val="0"/>
              </w:rPr>
            </w:rPrChange>
          </w:rPr>
          <w:delText>Route exchange</w:delText>
        </w:r>
        <w:commentRangeEnd w:id="614"/>
        <w:r w:rsidR="009F2B58" w:rsidRPr="00E941CE" w:rsidDel="00672F66">
          <w:rPr>
            <w:rStyle w:val="Kommentinviite"/>
            <w:color w:val="FF0000"/>
            <w:rPrChange w:id="617" w:author="Kaski Maiju" w:date="2024-09-23T15:09:00Z" w16du:dateUtc="2024-09-23T12:09:00Z">
              <w:rPr>
                <w:rStyle w:val="Kommentinviite"/>
              </w:rPr>
            </w:rPrChange>
          </w:rPr>
          <w:commentReference w:id="614"/>
        </w:r>
      </w:del>
    </w:p>
    <w:p w14:paraId="484D02D2" w14:textId="3308C570" w:rsidR="00FF7A47" w:rsidRPr="00E941CE" w:rsidDel="00672F66" w:rsidRDefault="00FF7A47" w:rsidP="00FF7A47">
      <w:pPr>
        <w:pStyle w:val="Leipteksti"/>
        <w:rPr>
          <w:del w:id="618" w:author="Kaski Maiju" w:date="2024-09-23T14:46:00Z" w16du:dateUtc="2024-09-23T11:46:00Z"/>
          <w:color w:val="FF0000"/>
          <w:rPrChange w:id="619" w:author="Kaski Maiju" w:date="2024-09-23T15:09:00Z" w16du:dateUtc="2024-09-23T12:09:00Z">
            <w:rPr>
              <w:del w:id="620" w:author="Kaski Maiju" w:date="2024-09-23T14:46:00Z" w16du:dateUtc="2024-09-23T11:46:00Z"/>
            </w:rPr>
          </w:rPrChange>
        </w:rPr>
      </w:pPr>
      <w:del w:id="621" w:author="Kaski Maiju" w:date="2024-09-23T14:46:00Z" w16du:dateUtc="2024-09-23T11:46:00Z">
        <w:r w:rsidRPr="00E941CE" w:rsidDel="00672F66">
          <w:rPr>
            <w:color w:val="FF0000"/>
            <w:rPrChange w:id="622" w:author="Kaski Maiju" w:date="2024-09-23T15:09:00Z" w16du:dateUtc="2024-09-23T12:09:00Z">
              <w:rPr/>
            </w:rPrChange>
          </w:rPr>
          <w:delText>The route and schedule (The current format, IHO S421, used for rote exchange also containing schedule information) is a key element of the vessel's voyage and can be used to optimize safety and processes, as well as for the interaction of participants and stakeholders. The core element of the voyage plan is a route. The exchange of routes between ship to ship and ship to shore may improve: situational awareness for the purpose to facilitate;</w:delText>
        </w:r>
      </w:del>
    </w:p>
    <w:p w14:paraId="2E5BBC3A" w14:textId="418A8B53" w:rsidR="00FF7A47" w:rsidRPr="00E941CE" w:rsidDel="00672F66" w:rsidRDefault="00FF7A47" w:rsidP="004F6822">
      <w:pPr>
        <w:pStyle w:val="Leipteksti"/>
        <w:numPr>
          <w:ilvl w:val="1"/>
          <w:numId w:val="45"/>
        </w:numPr>
        <w:rPr>
          <w:del w:id="623" w:author="Kaski Maiju" w:date="2024-09-23T14:46:00Z" w16du:dateUtc="2024-09-23T11:46:00Z"/>
          <w:color w:val="FF0000"/>
          <w:rPrChange w:id="624" w:author="Kaski Maiju" w:date="2024-09-23T15:09:00Z" w16du:dateUtc="2024-09-23T12:09:00Z">
            <w:rPr>
              <w:del w:id="625" w:author="Kaski Maiju" w:date="2024-09-23T14:46:00Z" w16du:dateUtc="2024-09-23T11:46:00Z"/>
            </w:rPr>
          </w:rPrChange>
        </w:rPr>
      </w:pPr>
      <w:del w:id="626" w:author="Kaski Maiju" w:date="2024-09-23T14:46:00Z" w16du:dateUtc="2024-09-23T11:46:00Z">
        <w:r w:rsidRPr="00E941CE" w:rsidDel="00672F66">
          <w:rPr>
            <w:color w:val="FF0000"/>
            <w:rPrChange w:id="627" w:author="Kaski Maiju" w:date="2024-09-23T15:09:00Z" w16du:dateUtc="2024-09-23T12:09:00Z">
              <w:rPr/>
            </w:rPrChange>
          </w:rPr>
          <w:delText>reduced number of accidents and incidents (proactively de-conflicting situations when intentions are known and shared);</w:delText>
        </w:r>
      </w:del>
    </w:p>
    <w:p w14:paraId="1050C5D4" w14:textId="60DDEDF5" w:rsidR="00FF7A47" w:rsidRPr="00E941CE" w:rsidDel="00672F66" w:rsidRDefault="00FF7A47" w:rsidP="004F6822">
      <w:pPr>
        <w:pStyle w:val="Leipteksti"/>
        <w:numPr>
          <w:ilvl w:val="1"/>
          <w:numId w:val="45"/>
        </w:numPr>
        <w:rPr>
          <w:del w:id="628" w:author="Kaski Maiju" w:date="2024-09-23T14:46:00Z" w16du:dateUtc="2024-09-23T11:46:00Z"/>
          <w:color w:val="FF0000"/>
          <w:rPrChange w:id="629" w:author="Kaski Maiju" w:date="2024-09-23T15:09:00Z" w16du:dateUtc="2024-09-23T12:09:00Z">
            <w:rPr>
              <w:del w:id="630" w:author="Kaski Maiju" w:date="2024-09-23T14:46:00Z" w16du:dateUtc="2024-09-23T11:46:00Z"/>
            </w:rPr>
          </w:rPrChange>
        </w:rPr>
      </w:pPr>
      <w:del w:id="631" w:author="Kaski Maiju" w:date="2024-09-23T14:46:00Z" w16du:dateUtc="2024-09-23T11:46:00Z">
        <w:r w:rsidRPr="00E941CE" w:rsidDel="00672F66">
          <w:rPr>
            <w:color w:val="FF0000"/>
            <w:rPrChange w:id="632" w:author="Kaski Maiju" w:date="2024-09-23T15:09:00Z" w16du:dateUtc="2024-09-23T12:09:00Z">
              <w:rPr/>
            </w:rPrChange>
          </w:rPr>
          <w:delText>optimized resource utilization by knowing the intentions of other actors;</w:delText>
        </w:r>
      </w:del>
    </w:p>
    <w:p w14:paraId="05C217CE" w14:textId="653DD6A2" w:rsidR="00FF7A47" w:rsidRPr="00E941CE" w:rsidDel="00672F66" w:rsidRDefault="00FF7A47" w:rsidP="004F6822">
      <w:pPr>
        <w:pStyle w:val="Leipteksti"/>
        <w:numPr>
          <w:ilvl w:val="1"/>
          <w:numId w:val="45"/>
        </w:numPr>
        <w:rPr>
          <w:del w:id="633" w:author="Kaski Maiju" w:date="2024-09-23T14:46:00Z" w16du:dateUtc="2024-09-23T11:46:00Z"/>
          <w:color w:val="FF0000"/>
          <w:rPrChange w:id="634" w:author="Kaski Maiju" w:date="2024-09-23T15:09:00Z" w16du:dateUtc="2024-09-23T12:09:00Z">
            <w:rPr>
              <w:del w:id="635" w:author="Kaski Maiju" w:date="2024-09-23T14:46:00Z" w16du:dateUtc="2024-09-23T11:46:00Z"/>
            </w:rPr>
          </w:rPrChange>
        </w:rPr>
      </w:pPr>
      <w:del w:id="636" w:author="Kaski Maiju" w:date="2024-09-23T14:46:00Z" w16du:dateUtc="2024-09-23T11:46:00Z">
        <w:r w:rsidRPr="00E941CE" w:rsidDel="00672F66">
          <w:rPr>
            <w:color w:val="FF0000"/>
            <w:rPrChange w:id="637" w:author="Kaski Maiju" w:date="2024-09-23T15:09:00Z" w16du:dateUtc="2024-09-23T12:09:00Z">
              <w:rPr/>
            </w:rPrChange>
          </w:rPr>
          <w:delText>secured passages by knowing the intentions of other actors;</w:delText>
        </w:r>
      </w:del>
    </w:p>
    <w:p w14:paraId="0217FFC0" w14:textId="105FF3F9" w:rsidR="00FF7A47" w:rsidRPr="00E941CE" w:rsidDel="00672F66" w:rsidRDefault="00FF7A47">
      <w:pPr>
        <w:pStyle w:val="Leipteksti"/>
        <w:numPr>
          <w:ilvl w:val="1"/>
          <w:numId w:val="45"/>
        </w:numPr>
        <w:rPr>
          <w:del w:id="638" w:author="Kaski Maiju" w:date="2024-09-23T14:46:00Z" w16du:dateUtc="2024-09-23T11:46:00Z"/>
          <w:color w:val="FF0000"/>
          <w:rPrChange w:id="639" w:author="Kaski Maiju" w:date="2024-09-23T15:09:00Z" w16du:dateUtc="2024-09-23T12:09:00Z">
            <w:rPr>
              <w:del w:id="640" w:author="Kaski Maiju" w:date="2024-09-23T14:46:00Z" w16du:dateUtc="2024-09-23T11:46:00Z"/>
            </w:rPr>
          </w:rPrChange>
        </w:rPr>
      </w:pPr>
      <w:del w:id="641" w:author="Kaski Maiju" w:date="2024-09-23T14:46:00Z" w16du:dateUtc="2024-09-23T11:46:00Z">
        <w:r w:rsidRPr="00E941CE" w:rsidDel="00672F66">
          <w:rPr>
            <w:color w:val="FF0000"/>
            <w:rPrChange w:id="642" w:author="Kaski Maiju" w:date="2024-09-23T15:09:00Z" w16du:dateUtc="2024-09-23T12:09:00Z">
              <w:rPr/>
            </w:rPrChange>
          </w:rPr>
          <w:delText>predictability of arrivals and departures by early information sharing enabling better planning for involved actors leading to reduced idle time for resources;</w:delText>
        </w:r>
      </w:del>
    </w:p>
    <w:p w14:paraId="6DBB07EB" w14:textId="723507FD" w:rsidR="00FF7A47" w:rsidRPr="00E941CE" w:rsidDel="00672F66" w:rsidRDefault="00FF7A47">
      <w:pPr>
        <w:pStyle w:val="Leipteksti"/>
        <w:numPr>
          <w:ilvl w:val="1"/>
          <w:numId w:val="45"/>
        </w:numPr>
        <w:rPr>
          <w:del w:id="643" w:author="Kaski Maiju" w:date="2024-09-23T14:46:00Z" w16du:dateUtc="2024-09-23T11:46:00Z"/>
          <w:color w:val="FF0000"/>
          <w:rPrChange w:id="644" w:author="Kaski Maiju" w:date="2024-09-23T15:09:00Z" w16du:dateUtc="2024-09-23T12:09:00Z">
            <w:rPr>
              <w:del w:id="645" w:author="Kaski Maiju" w:date="2024-09-23T14:46:00Z" w16du:dateUtc="2024-09-23T11:46:00Z"/>
            </w:rPr>
          </w:rPrChange>
        </w:rPr>
      </w:pPr>
      <w:del w:id="646" w:author="Kaski Maiju" w:date="2024-09-23T14:46:00Z" w16du:dateUtc="2024-09-23T11:46:00Z">
        <w:r w:rsidRPr="00E941CE" w:rsidDel="00672F66">
          <w:rPr>
            <w:color w:val="FF0000"/>
            <w:rPrChange w:id="647" w:author="Kaski Maiju" w:date="2024-09-23T15:09:00Z" w16du:dateUtc="2024-09-23T12:09:00Z">
              <w:rPr/>
            </w:rPrChange>
          </w:rPr>
          <w:delText>just-in-time operations by enabling stakeholders and service providers to be efficiently organized for handling vessel movements, port resources, and hinterland connections.</w:delText>
        </w:r>
      </w:del>
    </w:p>
    <w:p w14:paraId="3B2BB1CB" w14:textId="155ED3C4" w:rsidR="00FF7A47" w:rsidRPr="00E941CE" w:rsidDel="00672F66" w:rsidRDefault="00FF7A47">
      <w:pPr>
        <w:pStyle w:val="Leipteksti"/>
        <w:numPr>
          <w:ilvl w:val="1"/>
          <w:numId w:val="45"/>
        </w:numPr>
        <w:rPr>
          <w:del w:id="648" w:author="Kaski Maiju" w:date="2024-09-23T14:46:00Z" w16du:dateUtc="2024-09-23T11:46:00Z"/>
          <w:color w:val="FF0000"/>
          <w:rPrChange w:id="649" w:author="Kaski Maiju" w:date="2024-09-23T15:09:00Z" w16du:dateUtc="2024-09-23T12:09:00Z">
            <w:rPr>
              <w:del w:id="650" w:author="Kaski Maiju" w:date="2024-09-23T14:46:00Z" w16du:dateUtc="2024-09-23T11:46:00Z"/>
            </w:rPr>
          </w:rPrChange>
        </w:rPr>
        <w:pPrChange w:id="651" w:author="Kaski Maiju" w:date="2024-09-23T14:46:00Z" w16du:dateUtc="2024-09-23T11:46:00Z">
          <w:pPr>
            <w:pStyle w:val="Leipteksti"/>
            <w:numPr>
              <w:ilvl w:val="2"/>
              <w:numId w:val="45"/>
            </w:numPr>
            <w:ind w:left="2160" w:hanging="360"/>
          </w:pPr>
        </w:pPrChange>
      </w:pPr>
      <w:del w:id="652" w:author="Kaski Maiju" w:date="2024-09-23T14:46:00Z" w16du:dateUtc="2024-09-23T11:46:00Z">
        <w:r w:rsidRPr="00E941CE" w:rsidDel="00672F66">
          <w:rPr>
            <w:color w:val="FF0000"/>
            <w:rPrChange w:id="653" w:author="Kaski Maiju" w:date="2024-09-23T15:09:00Z" w16du:dateUtc="2024-09-23T12:09:00Z">
              <w:rPr/>
            </w:rPrChange>
          </w:rPr>
          <w:delText>VTS reporting of arrival/departure times and the specific route in the VTS area.</w:delText>
        </w:r>
      </w:del>
    </w:p>
    <w:p w14:paraId="1650870D" w14:textId="704483A3" w:rsidR="00FF7A47" w:rsidRPr="00E941CE" w:rsidDel="00672F66" w:rsidRDefault="00FF7A47">
      <w:pPr>
        <w:pStyle w:val="Leipteksti"/>
        <w:numPr>
          <w:ilvl w:val="1"/>
          <w:numId w:val="45"/>
        </w:numPr>
        <w:rPr>
          <w:del w:id="654" w:author="Kaski Maiju" w:date="2024-09-23T14:46:00Z" w16du:dateUtc="2024-09-23T11:46:00Z"/>
          <w:color w:val="FF0000"/>
          <w:rPrChange w:id="655" w:author="Kaski Maiju" w:date="2024-09-23T15:09:00Z" w16du:dateUtc="2024-09-23T12:09:00Z">
            <w:rPr>
              <w:del w:id="656" w:author="Kaski Maiju" w:date="2024-09-23T14:46:00Z" w16du:dateUtc="2024-09-23T11:46:00Z"/>
            </w:rPr>
          </w:rPrChange>
        </w:rPr>
        <w:pPrChange w:id="657" w:author="Kaski Maiju" w:date="2024-09-23T14:46:00Z" w16du:dateUtc="2024-09-23T11:46:00Z">
          <w:pPr>
            <w:pStyle w:val="Leipteksti"/>
            <w:numPr>
              <w:ilvl w:val="2"/>
              <w:numId w:val="45"/>
            </w:numPr>
            <w:ind w:left="2160" w:hanging="360"/>
          </w:pPr>
        </w:pPrChange>
      </w:pPr>
      <w:del w:id="658" w:author="Kaski Maiju" w:date="2024-09-23T14:46:00Z" w16du:dateUtc="2024-09-23T11:46:00Z">
        <w:r w:rsidRPr="00E941CE" w:rsidDel="00672F66">
          <w:rPr>
            <w:color w:val="FF0000"/>
            <w:rPrChange w:id="659" w:author="Kaski Maiju" w:date="2024-09-23T15:09:00Z" w16du:dateUtc="2024-09-23T12:09:00Z">
              <w:rPr/>
            </w:rPrChange>
          </w:rPr>
          <w:delText>One of the core means for future MASS and other highly automated vessels to communicate intentions and creating its sailing plan,</w:delText>
        </w:r>
      </w:del>
    </w:p>
    <w:p w14:paraId="2A59AA15" w14:textId="7A9C6EB0" w:rsidR="00FF7A47" w:rsidRPr="00E941CE" w:rsidDel="00672F66" w:rsidRDefault="00FF7A47">
      <w:pPr>
        <w:pStyle w:val="Leipteksti"/>
        <w:numPr>
          <w:ilvl w:val="1"/>
          <w:numId w:val="45"/>
        </w:numPr>
        <w:rPr>
          <w:del w:id="660" w:author="Kaski Maiju" w:date="2024-09-23T14:46:00Z" w16du:dateUtc="2024-09-23T11:46:00Z"/>
          <w:color w:val="FF0000"/>
          <w:rPrChange w:id="661" w:author="Kaski Maiju" w:date="2024-09-23T15:09:00Z" w16du:dateUtc="2024-09-23T12:09:00Z">
            <w:rPr>
              <w:del w:id="662" w:author="Kaski Maiju" w:date="2024-09-23T14:46:00Z" w16du:dateUtc="2024-09-23T11:46:00Z"/>
            </w:rPr>
          </w:rPrChange>
        </w:rPr>
        <w:pPrChange w:id="663" w:author="Kaski Maiju" w:date="2024-09-23T14:46:00Z" w16du:dateUtc="2024-09-23T11:46:00Z">
          <w:pPr>
            <w:pStyle w:val="Leipteksti"/>
            <w:numPr>
              <w:ilvl w:val="2"/>
              <w:numId w:val="45"/>
            </w:numPr>
            <w:ind w:left="2160" w:hanging="360"/>
          </w:pPr>
        </w:pPrChange>
      </w:pPr>
      <w:del w:id="664" w:author="Kaski Maiju" w:date="2024-09-23T14:46:00Z" w16du:dateUtc="2024-09-23T11:46:00Z">
        <w:r w:rsidRPr="00E941CE" w:rsidDel="00672F66">
          <w:rPr>
            <w:color w:val="FF0000"/>
            <w:rPrChange w:id="665" w:author="Kaski Maiju" w:date="2024-09-23T15:09:00Z" w16du:dateUtc="2024-09-23T12:09:00Z">
              <w:rPr/>
            </w:rPrChange>
          </w:rPr>
          <w:delText>Contributor of berth to berth navigation and JIT operations.</w:delText>
        </w:r>
      </w:del>
    </w:p>
    <w:p w14:paraId="6F5625E0" w14:textId="0E92D6A5" w:rsidR="00FF7A47" w:rsidRPr="00E941CE" w:rsidDel="00672F66" w:rsidRDefault="00FF7A47">
      <w:pPr>
        <w:pStyle w:val="Leipteksti"/>
        <w:numPr>
          <w:ilvl w:val="1"/>
          <w:numId w:val="45"/>
        </w:numPr>
        <w:rPr>
          <w:del w:id="666" w:author="Kaski Maiju" w:date="2024-09-23T14:46:00Z" w16du:dateUtc="2024-09-23T11:46:00Z"/>
          <w:color w:val="FF0000"/>
          <w:rPrChange w:id="667" w:author="Kaski Maiju" w:date="2024-09-23T15:09:00Z" w16du:dateUtc="2024-09-23T12:09:00Z">
            <w:rPr>
              <w:del w:id="668" w:author="Kaski Maiju" w:date="2024-09-23T14:46:00Z" w16du:dateUtc="2024-09-23T11:46:00Z"/>
            </w:rPr>
          </w:rPrChange>
        </w:rPr>
        <w:pPrChange w:id="669" w:author="Kaski Maiju" w:date="2024-09-23T14:46:00Z" w16du:dateUtc="2024-09-23T11:46:00Z">
          <w:pPr>
            <w:pStyle w:val="Leipteksti"/>
          </w:pPr>
        </w:pPrChange>
      </w:pPr>
      <w:del w:id="670" w:author="Kaski Maiju" w:date="2024-09-23T14:46:00Z" w16du:dateUtc="2024-09-23T11:46:00Z">
        <w:r w:rsidRPr="00E941CE" w:rsidDel="00672F66">
          <w:rPr>
            <w:color w:val="FF0000"/>
            <w:rPrChange w:id="671" w:author="Kaski Maiju" w:date="2024-09-23T15:09:00Z" w16du:dateUtc="2024-09-23T12:09:00Z">
              <w:rPr/>
            </w:rPrChange>
          </w:rPr>
          <w:delText>It its envisioned that a large number of proposed service</w:delText>
        </w:r>
        <w:r w:rsidR="000E6582" w:rsidRPr="00E941CE" w:rsidDel="00672F66">
          <w:rPr>
            <w:color w:val="FF0000"/>
            <w:rPrChange w:id="672" w:author="Kaski Maiju" w:date="2024-09-23T15:09:00Z" w16du:dateUtc="2024-09-23T12:09:00Z">
              <w:rPr/>
            </w:rPrChange>
          </w:rPr>
          <w:delText>s</w:delText>
        </w:r>
        <w:r w:rsidRPr="00E941CE" w:rsidDel="00672F66">
          <w:rPr>
            <w:color w:val="FF0000"/>
            <w:rPrChange w:id="673" w:author="Kaski Maiju" w:date="2024-09-23T15:09:00Z" w16du:dateUtc="2024-09-23T12:09:00Z">
              <w:rPr/>
            </w:rPrChange>
          </w:rPr>
          <w:delText xml:space="preserve"> within not only the VTS domain will need, use, compute, communicate route and schedule information such as Weather routing, Pilot Routes/passage plans, Ice navigations services, Fleet management, Remote operations, Reporting, Costal surveillance and many other use cases, they are not included here </w:delText>
        </w:r>
        <w:commentRangeStart w:id="674"/>
        <w:r w:rsidRPr="00E941CE" w:rsidDel="00672F66">
          <w:rPr>
            <w:color w:val="FF0000"/>
            <w:rPrChange w:id="675" w:author="Kaski Maiju" w:date="2024-09-23T15:09:00Z" w16du:dateUtc="2024-09-23T12:09:00Z">
              <w:rPr/>
            </w:rPrChange>
          </w:rPr>
          <w:delText>god dammit!</w:delText>
        </w:r>
        <w:commentRangeEnd w:id="674"/>
        <w:r w:rsidR="00D26004" w:rsidRPr="00E941CE" w:rsidDel="00672F66">
          <w:rPr>
            <w:rStyle w:val="Kommentinviite"/>
            <w:color w:val="FF0000"/>
            <w:rPrChange w:id="676" w:author="Kaski Maiju" w:date="2024-09-23T15:09:00Z" w16du:dateUtc="2024-09-23T12:09:00Z">
              <w:rPr>
                <w:rStyle w:val="Kommentinviite"/>
              </w:rPr>
            </w:rPrChange>
          </w:rPr>
          <w:commentReference w:id="674"/>
        </w:r>
      </w:del>
    </w:p>
    <w:p w14:paraId="16F7981F" w14:textId="5FD70BC7" w:rsidR="00C1208D" w:rsidRPr="00E941CE" w:rsidDel="00672F66" w:rsidRDefault="00C1208D" w:rsidP="00C1208D">
      <w:pPr>
        <w:pStyle w:val="Otsikko3"/>
        <w:rPr>
          <w:del w:id="677" w:author="Kaski Maiju" w:date="2024-09-23T14:46:00Z" w16du:dateUtc="2024-09-23T11:46:00Z"/>
          <w:color w:val="FF0000"/>
          <w:rPrChange w:id="678" w:author="Kaski Maiju" w:date="2024-09-23T15:09:00Z" w16du:dateUtc="2024-09-23T12:09:00Z">
            <w:rPr>
              <w:del w:id="679" w:author="Kaski Maiju" w:date="2024-09-23T14:46:00Z" w16du:dateUtc="2024-09-23T11:46:00Z"/>
            </w:rPr>
          </w:rPrChange>
        </w:rPr>
      </w:pPr>
      <w:commentRangeStart w:id="680"/>
      <w:commentRangeStart w:id="681"/>
      <w:del w:id="682" w:author="Kaski Maiju" w:date="2024-09-23T14:46:00Z" w16du:dateUtc="2024-09-23T11:46:00Z">
        <w:r w:rsidRPr="00E941CE" w:rsidDel="00672F66">
          <w:rPr>
            <w:b w:val="0"/>
            <w:bCs w:val="0"/>
            <w:smallCaps w:val="0"/>
            <w:color w:val="FF0000"/>
            <w:rPrChange w:id="683" w:author="Kaski Maiju" w:date="2024-09-23T15:09:00Z" w16du:dateUtc="2024-09-23T12:09:00Z">
              <w:rPr>
                <w:b w:val="0"/>
                <w:bCs w:val="0"/>
                <w:smallCaps w:val="0"/>
              </w:rPr>
            </w:rPrChange>
          </w:rPr>
          <w:delText>Cyber security</w:delText>
        </w:r>
        <w:commentRangeEnd w:id="680"/>
        <w:r w:rsidR="00A811DA" w:rsidRPr="00E941CE" w:rsidDel="00672F66">
          <w:rPr>
            <w:rStyle w:val="Kommentinviite"/>
            <w:color w:val="FF0000"/>
            <w:rPrChange w:id="684" w:author="Kaski Maiju" w:date="2024-09-23T15:09:00Z" w16du:dateUtc="2024-09-23T12:09:00Z">
              <w:rPr>
                <w:rStyle w:val="Kommentinviite"/>
              </w:rPr>
            </w:rPrChange>
          </w:rPr>
          <w:commentReference w:id="680"/>
        </w:r>
        <w:commentRangeEnd w:id="681"/>
        <w:r w:rsidR="00A811DA" w:rsidRPr="00E941CE" w:rsidDel="00672F66">
          <w:rPr>
            <w:rStyle w:val="Kommentinviite"/>
            <w:color w:val="FF0000"/>
            <w:rPrChange w:id="685" w:author="Kaski Maiju" w:date="2024-09-23T15:09:00Z" w16du:dateUtc="2024-09-23T12:09:00Z">
              <w:rPr>
                <w:rStyle w:val="Kommentinviite"/>
              </w:rPr>
            </w:rPrChange>
          </w:rPr>
          <w:commentReference w:id="681"/>
        </w:r>
      </w:del>
    </w:p>
    <w:p w14:paraId="36B39464" w14:textId="41227B3B" w:rsidR="00D26004" w:rsidRPr="00E941CE" w:rsidDel="00672F66" w:rsidRDefault="00C1208D" w:rsidP="00D26004">
      <w:pPr>
        <w:rPr>
          <w:del w:id="686" w:author="Kaski Maiju" w:date="2024-09-23T14:46:00Z" w16du:dateUtc="2024-09-23T11:46:00Z"/>
          <w:color w:val="FF0000"/>
          <w:sz w:val="22"/>
          <w:rPrChange w:id="687" w:author="Kaski Maiju" w:date="2024-09-23T15:09:00Z" w16du:dateUtc="2024-09-23T12:09:00Z">
            <w:rPr>
              <w:del w:id="688" w:author="Kaski Maiju" w:date="2024-09-23T14:46:00Z" w16du:dateUtc="2024-09-23T11:46:00Z"/>
              <w:sz w:val="22"/>
            </w:rPr>
          </w:rPrChange>
        </w:rPr>
      </w:pPr>
      <w:commentRangeStart w:id="689"/>
      <w:del w:id="690" w:author="Kaski Maiju" w:date="2024-09-23T14:46:00Z" w16du:dateUtc="2024-09-23T11:46:00Z">
        <w:r w:rsidRPr="00E941CE" w:rsidDel="00672F66">
          <w:rPr>
            <w:color w:val="FF0000"/>
            <w:sz w:val="22"/>
            <w:rPrChange w:id="691" w:author="Kaski Maiju" w:date="2024-09-23T15:09:00Z" w16du:dateUtc="2024-09-23T12:09:00Z">
              <w:rPr>
                <w:sz w:val="22"/>
              </w:rPr>
            </w:rPrChange>
          </w:rPr>
          <w:delText>With the intended increased provision of VTS Digital Services (S-210, S-212 ...), to some extent replacing prevision via voice based communication, data integrity become a vital focus point against e.g. Liability issued – Furthermore all exchanged / provisioned data (services) need to be fully traceable, i.e. logged / archived as a function provisioned by the VTS System – beside Voice and Sensor data as it’s done today; The integrity and secure storage hereof will be essential within a VTS centre.</w:delText>
        </w:r>
        <w:commentRangeEnd w:id="689"/>
        <w:r w:rsidR="00D26004" w:rsidRPr="00E941CE" w:rsidDel="00672F66">
          <w:rPr>
            <w:rStyle w:val="Kommentinviite"/>
            <w:color w:val="FF0000"/>
            <w:rPrChange w:id="692" w:author="Kaski Maiju" w:date="2024-09-23T15:09:00Z" w16du:dateUtc="2024-09-23T12:09:00Z">
              <w:rPr>
                <w:rStyle w:val="Kommentinviite"/>
              </w:rPr>
            </w:rPrChange>
          </w:rPr>
          <w:commentReference w:id="689"/>
        </w:r>
      </w:del>
    </w:p>
    <w:p w14:paraId="1AE129C7" w14:textId="314144B4" w:rsidR="00D26004" w:rsidRPr="00E941CE" w:rsidDel="00672F66" w:rsidRDefault="00D26004" w:rsidP="00D26004">
      <w:pPr>
        <w:rPr>
          <w:del w:id="693" w:author="Kaski Maiju" w:date="2024-09-23T14:46:00Z" w16du:dateUtc="2024-09-23T11:46:00Z"/>
          <w:color w:val="FF0000"/>
          <w:sz w:val="22"/>
          <w:rPrChange w:id="694" w:author="Kaski Maiju" w:date="2024-09-23T15:09:00Z" w16du:dateUtc="2024-09-23T12:09:00Z">
            <w:rPr>
              <w:del w:id="695" w:author="Kaski Maiju" w:date="2024-09-23T14:46:00Z" w16du:dateUtc="2024-09-23T11:46:00Z"/>
              <w:sz w:val="22"/>
            </w:rPr>
          </w:rPrChange>
        </w:rPr>
      </w:pPr>
      <w:del w:id="696" w:author="Kaski Maiju" w:date="2024-09-23T14:46:00Z" w16du:dateUtc="2024-09-23T11:46:00Z">
        <w:r w:rsidRPr="00E941CE" w:rsidDel="00672F66">
          <w:rPr>
            <w:color w:val="FF0000"/>
            <w:sz w:val="22"/>
            <w:rPrChange w:id="697" w:author="Kaski Maiju" w:date="2024-09-23T15:09:00Z" w16du:dateUtc="2024-09-23T12:09:00Z">
              <w:rPr>
                <w:sz w:val="22"/>
              </w:rPr>
            </w:rPrChange>
          </w:rPr>
          <w:delText>From the VTS point of view the digital data exchange is secure (</w:delText>
        </w:r>
        <w:r w:rsidRPr="00E941CE" w:rsidDel="00672F66">
          <w:rPr>
            <w:color w:val="FF0000"/>
            <w:sz w:val="22"/>
            <w:rPrChange w:id="698" w:author="Kaski Maiju" w:date="2024-09-23T15:09:00Z" w16du:dateUtc="2024-09-23T12:09:00Z">
              <w:rPr>
                <w:highlight w:val="yellow"/>
              </w:rPr>
            </w:rPrChange>
          </w:rPr>
          <w:delText>ref. to GL cyber security</w:delText>
        </w:r>
        <w:r w:rsidRPr="00E941CE" w:rsidDel="00672F66">
          <w:rPr>
            <w:color w:val="FF0000"/>
            <w:sz w:val="22"/>
            <w:rPrChange w:id="699" w:author="Kaski Maiju" w:date="2024-09-23T15:09:00Z" w16du:dateUtc="2024-09-23T12:09:00Z">
              <w:rPr>
                <w:sz w:val="22"/>
              </w:rPr>
            </w:rPrChange>
          </w:rPr>
          <w:delText>) unless the system indicates the data quality is insufficient due to reduced cyber security level. The</w:delText>
        </w:r>
        <w:r w:rsidR="009F2B58" w:rsidRPr="00E941CE" w:rsidDel="00672F66">
          <w:rPr>
            <w:color w:val="FF0000"/>
            <w:sz w:val="22"/>
            <w:rPrChange w:id="700" w:author="Kaski Maiju" w:date="2024-09-23T15:09:00Z" w16du:dateUtc="2024-09-23T12:09:00Z">
              <w:rPr>
                <w:sz w:val="22"/>
              </w:rPr>
            </w:rPrChange>
          </w:rPr>
          <w:delText xml:space="preserve"> VTS </w:delText>
        </w:r>
        <w:r w:rsidR="00887BB9" w:rsidRPr="00E941CE" w:rsidDel="00672F66">
          <w:rPr>
            <w:color w:val="FF0000"/>
            <w:sz w:val="22"/>
            <w:rPrChange w:id="701" w:author="Kaski Maiju" w:date="2024-09-23T15:09:00Z" w16du:dateUtc="2024-09-23T12:09:00Z">
              <w:rPr>
                <w:sz w:val="22"/>
              </w:rPr>
            </w:rPrChange>
          </w:rPr>
          <w:delText>personnel</w:delText>
        </w:r>
        <w:r w:rsidR="009F2B58" w:rsidRPr="00E941CE" w:rsidDel="00672F66">
          <w:rPr>
            <w:color w:val="FF0000"/>
            <w:sz w:val="22"/>
            <w:rPrChange w:id="702" w:author="Kaski Maiju" w:date="2024-09-23T15:09:00Z" w16du:dateUtc="2024-09-23T12:09:00Z">
              <w:rPr>
                <w:sz w:val="22"/>
              </w:rPr>
            </w:rPrChange>
          </w:rPr>
          <w:delText xml:space="preserve"> will revert to</w:delText>
        </w:r>
        <w:r w:rsidRPr="00E941CE" w:rsidDel="00672F66">
          <w:rPr>
            <w:color w:val="FF0000"/>
            <w:sz w:val="22"/>
            <w:rPrChange w:id="703" w:author="Kaski Maiju" w:date="2024-09-23T15:09:00Z" w16du:dateUtc="2024-09-23T12:09:00Z">
              <w:rPr>
                <w:sz w:val="22"/>
              </w:rPr>
            </w:rPrChange>
          </w:rPr>
          <w:delText xml:space="preserve"> voice communication and the conventional way of working. For cases in which cyber security is impaired and not system detectable, VTS </w:delText>
        </w:r>
        <w:r w:rsidR="009F2B58" w:rsidRPr="00E941CE" w:rsidDel="00672F66">
          <w:rPr>
            <w:color w:val="FF0000"/>
            <w:sz w:val="22"/>
            <w:rPrChange w:id="704" w:author="Kaski Maiju" w:date="2024-09-23T15:09:00Z" w16du:dateUtc="2024-09-23T12:09:00Z">
              <w:rPr>
                <w:sz w:val="22"/>
              </w:rPr>
            </w:rPrChange>
          </w:rPr>
          <w:delText xml:space="preserve">personnel </w:delText>
        </w:r>
        <w:r w:rsidRPr="00E941CE" w:rsidDel="00672F66">
          <w:rPr>
            <w:color w:val="FF0000"/>
            <w:sz w:val="22"/>
            <w:rPrChange w:id="705" w:author="Kaski Maiju" w:date="2024-09-23T15:09:00Z" w16du:dateUtc="2024-09-23T12:09:00Z">
              <w:rPr>
                <w:sz w:val="22"/>
              </w:rPr>
            </w:rPrChange>
          </w:rPr>
          <w:delText>should receive training how such cases might be observed and detected</w:delText>
        </w:r>
        <w:r w:rsidR="00887BB9" w:rsidRPr="00E941CE" w:rsidDel="00672F66">
          <w:rPr>
            <w:color w:val="FF0000"/>
            <w:sz w:val="22"/>
            <w:rPrChange w:id="706" w:author="Kaski Maiju" w:date="2024-09-23T15:09:00Z" w16du:dateUtc="2024-09-23T12:09:00Z">
              <w:rPr>
                <w:sz w:val="22"/>
              </w:rPr>
            </w:rPrChange>
          </w:rPr>
          <w:delText>.</w:delText>
        </w:r>
      </w:del>
    </w:p>
    <w:p w14:paraId="275215D6" w14:textId="2FF57E3D" w:rsidR="00887BB9" w:rsidRPr="00E941CE" w:rsidDel="00672F66" w:rsidRDefault="00887BB9" w:rsidP="00D26004">
      <w:pPr>
        <w:rPr>
          <w:del w:id="707" w:author="Kaski Maiju" w:date="2024-09-23T14:46:00Z" w16du:dateUtc="2024-09-23T11:46:00Z"/>
          <w:color w:val="FF0000"/>
          <w:sz w:val="22"/>
          <w:rPrChange w:id="708" w:author="Kaski Maiju" w:date="2024-09-23T15:09:00Z" w16du:dateUtc="2024-09-23T12:09:00Z">
            <w:rPr>
              <w:del w:id="709" w:author="Kaski Maiju" w:date="2024-09-23T14:46:00Z" w16du:dateUtc="2024-09-23T11:46:00Z"/>
              <w:sz w:val="22"/>
            </w:rPr>
          </w:rPrChange>
        </w:rPr>
      </w:pPr>
    </w:p>
    <w:p w14:paraId="46FA6B47" w14:textId="1D75A652" w:rsidR="00887BB9" w:rsidRPr="00E941CE" w:rsidDel="00672F66" w:rsidRDefault="00887BB9" w:rsidP="00887BB9">
      <w:pPr>
        <w:pStyle w:val="Leipteksti"/>
        <w:rPr>
          <w:del w:id="710" w:author="Kaski Maiju" w:date="2024-09-23T14:46:00Z" w16du:dateUtc="2024-09-23T11:46:00Z"/>
          <w:color w:val="FF0000"/>
          <w:rPrChange w:id="711" w:author="Kaski Maiju" w:date="2024-09-23T15:09:00Z" w16du:dateUtc="2024-09-23T12:09:00Z">
            <w:rPr>
              <w:del w:id="712" w:author="Kaski Maiju" w:date="2024-09-23T14:46:00Z" w16du:dateUtc="2024-09-23T11:46:00Z"/>
            </w:rPr>
          </w:rPrChange>
        </w:rPr>
      </w:pPr>
      <w:del w:id="713" w:author="Kaski Maiju" w:date="2024-09-23T14:46:00Z" w16du:dateUtc="2024-09-23T11:46:00Z">
        <w:r w:rsidRPr="00E941CE" w:rsidDel="00672F66">
          <w:rPr>
            <w:color w:val="FF0000"/>
            <w:rPrChange w:id="714" w:author="Kaski Maiju" w:date="2024-09-23T15:09:00Z" w16du:dateUtc="2024-09-23T12:09:00Z">
              <w:rPr/>
            </w:rPrChange>
          </w:rPr>
          <w:delText>4.1.7 Technical failures</w:delText>
        </w:r>
      </w:del>
    </w:p>
    <w:p w14:paraId="0FF24B1A" w14:textId="50646E50" w:rsidR="00887BB9" w:rsidRPr="00E941CE" w:rsidDel="00672F66" w:rsidRDefault="00887BB9" w:rsidP="00887BB9">
      <w:pPr>
        <w:pStyle w:val="Leipteksti"/>
        <w:rPr>
          <w:del w:id="715" w:author="Kaski Maiju" w:date="2024-09-23T14:46:00Z" w16du:dateUtc="2024-09-23T11:46:00Z"/>
          <w:color w:val="FF0000"/>
          <w:rPrChange w:id="716" w:author="Kaski Maiju" w:date="2024-09-23T15:09:00Z" w16du:dateUtc="2024-09-23T12:09:00Z">
            <w:rPr>
              <w:del w:id="717" w:author="Kaski Maiju" w:date="2024-09-23T14:46:00Z" w16du:dateUtc="2024-09-23T11:46:00Z"/>
            </w:rPr>
          </w:rPrChange>
        </w:rPr>
      </w:pPr>
      <w:del w:id="718" w:author="Kaski Maiju" w:date="2024-09-23T14:46:00Z" w16du:dateUtc="2024-09-23T11:46:00Z">
        <w:r w:rsidRPr="00E941CE" w:rsidDel="00672F66">
          <w:rPr>
            <w:color w:val="FF0000"/>
            <w:rPrChange w:id="719" w:author="Kaski Maiju" w:date="2024-09-23T15:09:00Z" w16du:dateUtc="2024-09-23T12:09:00Z">
              <w:rPr/>
            </w:rPrChange>
          </w:rPr>
          <w:delText>In case the digital data communication service suffers a technical failure, two options can be considered. First option is to revert to the conventional way of working with voice communication. However it is foreseeable that the VTS operators will not be able to revert back to the conventional way of working serving the amount of traffic at hand. So, option two is to have technical requirements to have a redundant digital communication system or a back-up system (with limited functionality but still allowing digital communication). The first option will require more trai</w:delText>
        </w:r>
        <w:r w:rsidR="00824C79" w:rsidRPr="00E941CE" w:rsidDel="00672F66">
          <w:rPr>
            <w:color w:val="FF0000"/>
            <w:rPrChange w:id="720" w:author="Kaski Maiju" w:date="2024-09-23T15:09:00Z" w16du:dateUtc="2024-09-23T12:09:00Z">
              <w:rPr/>
            </w:rPrChange>
          </w:rPr>
          <w:delText>ning for the population of VTS personnel</w:delText>
        </w:r>
        <w:r w:rsidRPr="00E941CE" w:rsidDel="00672F66">
          <w:rPr>
            <w:color w:val="FF0000"/>
            <w:rPrChange w:id="721" w:author="Kaski Maiju" w:date="2024-09-23T15:09:00Z" w16du:dateUtc="2024-09-23T12:09:00Z">
              <w:rPr/>
            </w:rPrChange>
          </w:rPr>
          <w:delText xml:space="preserve"> while the second option will require more technical systems in place.]</w:delText>
        </w:r>
      </w:del>
    </w:p>
    <w:p w14:paraId="2D7DF68E" w14:textId="5575F61A" w:rsidR="00887BB9" w:rsidRPr="00E941CE" w:rsidDel="00672F66" w:rsidRDefault="00887BB9" w:rsidP="00D26004">
      <w:pPr>
        <w:rPr>
          <w:del w:id="722" w:author="Kaski Maiju" w:date="2024-09-23T14:46:00Z" w16du:dateUtc="2024-09-23T11:46:00Z"/>
          <w:color w:val="FF0000"/>
          <w:sz w:val="22"/>
          <w:rPrChange w:id="723" w:author="Kaski Maiju" w:date="2024-09-23T15:09:00Z" w16du:dateUtc="2024-09-23T12:09:00Z">
            <w:rPr>
              <w:del w:id="724" w:author="Kaski Maiju" w:date="2024-09-23T14:46:00Z" w16du:dateUtc="2024-09-23T11:46:00Z"/>
              <w:sz w:val="22"/>
            </w:rPr>
          </w:rPrChange>
        </w:rPr>
      </w:pPr>
    </w:p>
    <w:p w14:paraId="7B546552" w14:textId="296F2262" w:rsidR="00D26004" w:rsidRPr="00E941CE" w:rsidDel="00672F66" w:rsidRDefault="00D26004" w:rsidP="00D26004">
      <w:pPr>
        <w:rPr>
          <w:del w:id="725" w:author="Kaski Maiju" w:date="2024-09-23T14:46:00Z" w16du:dateUtc="2024-09-23T11:46:00Z"/>
          <w:color w:val="FF0000"/>
          <w:sz w:val="22"/>
          <w:rPrChange w:id="726" w:author="Kaski Maiju" w:date="2024-09-23T15:09:00Z" w16du:dateUtc="2024-09-23T12:09:00Z">
            <w:rPr>
              <w:del w:id="727" w:author="Kaski Maiju" w:date="2024-09-23T14:46:00Z" w16du:dateUtc="2024-09-23T11:46:00Z"/>
              <w:sz w:val="22"/>
            </w:rPr>
          </w:rPrChange>
        </w:rPr>
      </w:pPr>
    </w:p>
    <w:p w14:paraId="5E57370C" w14:textId="13E83EE1" w:rsidR="00160476" w:rsidRPr="00E941CE" w:rsidDel="00672F66" w:rsidRDefault="00160476" w:rsidP="00432EB6">
      <w:pPr>
        <w:pStyle w:val="Otsikko2"/>
        <w:rPr>
          <w:del w:id="728" w:author="Kaski Maiju" w:date="2024-09-23T14:46:00Z" w16du:dateUtc="2024-09-23T11:46:00Z"/>
          <w:color w:val="FF0000"/>
          <w:rPrChange w:id="729" w:author="Kaski Maiju" w:date="2024-09-23T15:09:00Z" w16du:dateUtc="2024-09-23T12:09:00Z">
            <w:rPr>
              <w:del w:id="730" w:author="Kaski Maiju" w:date="2024-09-23T14:46:00Z" w16du:dateUtc="2024-09-23T11:46:00Z"/>
            </w:rPr>
          </w:rPrChange>
        </w:rPr>
      </w:pPr>
      <w:bookmarkStart w:id="731" w:name="_Toc129848884"/>
      <w:bookmarkStart w:id="732" w:name="_Toc129848885"/>
      <w:bookmarkStart w:id="733" w:name="_Toc129848886"/>
      <w:bookmarkStart w:id="734" w:name="_Toc129848887"/>
      <w:bookmarkStart w:id="735" w:name="_Toc129848888"/>
      <w:bookmarkStart w:id="736" w:name="_Toc129848889"/>
      <w:bookmarkStart w:id="737" w:name="_Toc129848892"/>
      <w:bookmarkEnd w:id="731"/>
      <w:bookmarkEnd w:id="732"/>
      <w:bookmarkEnd w:id="733"/>
      <w:bookmarkEnd w:id="734"/>
      <w:bookmarkEnd w:id="735"/>
      <w:bookmarkEnd w:id="736"/>
      <w:bookmarkEnd w:id="737"/>
      <w:del w:id="738" w:author="Kaski Maiju" w:date="2024-09-23T14:46:00Z" w16du:dateUtc="2024-09-23T11:46:00Z">
        <w:r w:rsidRPr="00E941CE" w:rsidDel="00672F66">
          <w:rPr>
            <w:b w:val="0"/>
            <w:caps w:val="0"/>
            <w:color w:val="FF0000"/>
            <w:rPrChange w:id="739" w:author="Kaski Maiju" w:date="2024-09-23T15:09:00Z" w16du:dateUtc="2024-09-23T12:09:00Z">
              <w:rPr>
                <w:b w:val="0"/>
                <w:caps w:val="0"/>
              </w:rPr>
            </w:rPrChange>
          </w:rPr>
          <w:delText>The intent of messages.</w:delText>
        </w:r>
      </w:del>
    </w:p>
    <w:p w14:paraId="1811287C" w14:textId="514EB38A" w:rsidR="006B5750" w:rsidRPr="00E941CE" w:rsidDel="00672F66" w:rsidRDefault="006B5750" w:rsidP="001800F9">
      <w:pPr>
        <w:pStyle w:val="Leipteksti"/>
        <w:spacing w:before="60" w:after="60" w:line="240" w:lineRule="auto"/>
        <w:rPr>
          <w:del w:id="740" w:author="Kaski Maiju" w:date="2024-09-23T14:46:00Z" w16du:dateUtc="2024-09-23T11:46:00Z"/>
          <w:color w:val="FF0000"/>
          <w:rPrChange w:id="741" w:author="Kaski Maiju" w:date="2024-09-23T15:09:00Z" w16du:dateUtc="2024-09-23T12:09:00Z">
            <w:rPr>
              <w:del w:id="742" w:author="Kaski Maiju" w:date="2024-09-23T14:46:00Z" w16du:dateUtc="2024-09-23T11:46:00Z"/>
            </w:rPr>
          </w:rPrChange>
        </w:rPr>
      </w:pPr>
      <w:del w:id="743" w:author="Kaski Maiju" w:date="2024-09-23T14:46:00Z" w16du:dateUtc="2024-09-23T11:46:00Z">
        <w:r w:rsidRPr="00E941CE" w:rsidDel="00672F66">
          <w:rPr>
            <w:color w:val="FF0000"/>
            <w:rPrChange w:id="744" w:author="Kaski Maiju" w:date="2024-09-23T15:09:00Z" w16du:dateUtc="2024-09-23T12:09:00Z">
              <w:rPr/>
            </w:rPrChange>
          </w:rPr>
          <w:delText>The added benefit of digital communication is having the information in standardised structure, ensuring that the same information is available to all actors when required and designed in a way to minimise misinterpretations and to provide common situational awareness. This includes machine-to-machine communications between VTS, vessels and other external sources.</w:delText>
        </w:r>
      </w:del>
    </w:p>
    <w:p w14:paraId="293D1308" w14:textId="77AADB5D" w:rsidR="00F762DE" w:rsidRPr="00E941CE" w:rsidDel="00672F66" w:rsidRDefault="00F762DE" w:rsidP="001800F9">
      <w:pPr>
        <w:pStyle w:val="Leipteksti"/>
        <w:spacing w:before="60" w:after="60" w:line="240" w:lineRule="auto"/>
        <w:rPr>
          <w:del w:id="745" w:author="Kaski Maiju" w:date="2024-09-23T14:46:00Z" w16du:dateUtc="2024-09-23T11:46:00Z"/>
          <w:color w:val="FF0000"/>
          <w:rPrChange w:id="746" w:author="Kaski Maiju" w:date="2024-09-23T15:09:00Z" w16du:dateUtc="2024-09-23T12:09:00Z">
            <w:rPr>
              <w:del w:id="747" w:author="Kaski Maiju" w:date="2024-09-23T14:46:00Z" w16du:dateUtc="2024-09-23T11:46:00Z"/>
            </w:rPr>
          </w:rPrChange>
        </w:rPr>
      </w:pPr>
      <w:del w:id="748" w:author="Kaski Maiju" w:date="2024-09-23T14:46:00Z" w16du:dateUtc="2024-09-23T11:46:00Z">
        <w:r w:rsidRPr="00E941CE" w:rsidDel="00672F66">
          <w:rPr>
            <w:color w:val="FF0000"/>
            <w:rPrChange w:id="749" w:author="Kaski Maiju" w:date="2024-09-23T15:09:00Z" w16du:dateUtc="2024-09-23T12:09:00Z">
              <w:rPr/>
            </w:rPrChange>
          </w:rPr>
          <w:delText>The intent of messages conveyed to actors should be the same, irrespective of whether it is by voice or digital means.</w:delText>
        </w:r>
        <w:r w:rsidR="00986A69" w:rsidRPr="00E941CE" w:rsidDel="00672F66">
          <w:rPr>
            <w:color w:val="FF0000"/>
            <w:rPrChange w:id="750" w:author="Kaski Maiju" w:date="2024-09-23T15:09:00Z" w16du:dateUtc="2024-09-23T12:09:00Z">
              <w:rPr/>
            </w:rPrChange>
          </w:rPr>
          <w:delText xml:space="preserve"> Digital communications </w:delText>
        </w:r>
        <w:commentRangeStart w:id="751"/>
        <w:r w:rsidR="00986A69" w:rsidRPr="00E941CE" w:rsidDel="00672F66">
          <w:rPr>
            <w:color w:val="FF0000"/>
            <w:rPrChange w:id="752" w:author="Kaski Maiju" w:date="2024-09-23T15:09:00Z" w16du:dateUtc="2024-09-23T12:09:00Z">
              <w:rPr/>
            </w:rPrChange>
          </w:rPr>
          <w:delText>should have the same procedures as the voice communications</w:delText>
        </w:r>
        <w:commentRangeEnd w:id="751"/>
        <w:r w:rsidR="005F09A5" w:rsidRPr="00E941CE" w:rsidDel="00672F66">
          <w:rPr>
            <w:rStyle w:val="Kommentinviite"/>
            <w:color w:val="FF0000"/>
            <w:rPrChange w:id="753" w:author="Kaski Maiju" w:date="2024-09-23T15:09:00Z" w16du:dateUtc="2024-09-23T12:09:00Z">
              <w:rPr>
                <w:rStyle w:val="Kommentinviite"/>
              </w:rPr>
            </w:rPrChange>
          </w:rPr>
          <w:commentReference w:id="751"/>
        </w:r>
        <w:r w:rsidR="00986A69" w:rsidRPr="00E941CE" w:rsidDel="00672F66">
          <w:rPr>
            <w:color w:val="FF0000"/>
            <w:rPrChange w:id="754" w:author="Kaski Maiju" w:date="2024-09-23T15:09:00Z" w16du:dateUtc="2024-09-23T12:09:00Z">
              <w:rPr/>
            </w:rPrChange>
          </w:rPr>
          <w:delText xml:space="preserve">. Digital communication should be processed the same way as voice communications, acknowledgement of the messages might be needed in some cases, especially in safety critical situations. </w:delText>
        </w:r>
      </w:del>
    </w:p>
    <w:p w14:paraId="39EE6847" w14:textId="19BFC201" w:rsidR="006B5750" w:rsidRPr="00E941CE" w:rsidDel="00672F66" w:rsidRDefault="006B5750" w:rsidP="006B5750">
      <w:pPr>
        <w:pStyle w:val="Leipteksti"/>
        <w:rPr>
          <w:del w:id="755" w:author="Kaski Maiju" w:date="2024-09-23T14:46:00Z" w16du:dateUtc="2024-09-23T11:46:00Z"/>
          <w:color w:val="FF0000"/>
          <w:rPrChange w:id="756" w:author="Kaski Maiju" w:date="2024-09-23T15:09:00Z" w16du:dateUtc="2024-09-23T12:09:00Z">
            <w:rPr>
              <w:del w:id="757" w:author="Kaski Maiju" w:date="2024-09-23T14:46:00Z" w16du:dateUtc="2024-09-23T11:46:00Z"/>
            </w:rPr>
          </w:rPrChange>
        </w:rPr>
      </w:pPr>
      <w:del w:id="758" w:author="Kaski Maiju" w:date="2024-09-23T14:46:00Z" w16du:dateUtc="2024-09-23T11:46:00Z">
        <w:r w:rsidRPr="00E941CE" w:rsidDel="00672F66">
          <w:rPr>
            <w:color w:val="FF0000"/>
            <w:rPrChange w:id="759" w:author="Kaski Maiju" w:date="2024-09-23T15:09:00Z" w16du:dateUtc="2024-09-23T12:09:00Z">
              <w:rPr/>
            </w:rPrChange>
          </w:rPr>
          <w:delText>According to IALA G1132 VTS Voice Communications and Phraseology “</w:delText>
        </w:r>
        <w:r w:rsidRPr="00E941CE" w:rsidDel="00672F66">
          <w:rPr>
            <w:i/>
            <w:iCs/>
            <w:color w:val="FF0000"/>
            <w:rPrChange w:id="760" w:author="Kaski Maiju" w:date="2024-09-23T15:09:00Z" w16du:dateUtc="2024-09-23T12:09:00Z">
              <w:rPr>
                <w:i/>
                <w:iCs/>
              </w:rPr>
            </w:rPrChange>
          </w:rPr>
          <w:delText>Closed-loop communication should be used to confirm that messages from VTS personnel are correctly received and understood”</w:delText>
        </w:r>
        <w:r w:rsidRPr="00E941CE" w:rsidDel="00672F66">
          <w:rPr>
            <w:color w:val="FF0000"/>
            <w:rPrChange w:id="761" w:author="Kaski Maiju" w:date="2024-09-23T15:09:00Z" w16du:dateUtc="2024-09-23T12:09:00Z">
              <w:rPr/>
            </w:rPrChange>
          </w:rPr>
          <w:delText xml:space="preserve">. </w:delText>
        </w:r>
      </w:del>
    </w:p>
    <w:p w14:paraId="0A2339F2" w14:textId="22F43AA4" w:rsidR="006B5750" w:rsidRPr="00E941CE" w:rsidDel="00672F66" w:rsidRDefault="006B5750" w:rsidP="006B5750">
      <w:pPr>
        <w:pStyle w:val="Leipteksti"/>
        <w:rPr>
          <w:del w:id="762" w:author="Kaski Maiju" w:date="2024-09-23T14:46:00Z" w16du:dateUtc="2024-09-23T11:46:00Z"/>
          <w:color w:val="FF0000"/>
          <w:rPrChange w:id="763" w:author="Kaski Maiju" w:date="2024-09-23T15:09:00Z" w16du:dateUtc="2024-09-23T12:09:00Z">
            <w:rPr>
              <w:del w:id="764" w:author="Kaski Maiju" w:date="2024-09-23T14:46:00Z" w16du:dateUtc="2024-09-23T11:46:00Z"/>
            </w:rPr>
          </w:rPrChange>
        </w:rPr>
      </w:pPr>
      <w:commentRangeStart w:id="765"/>
      <w:del w:id="766" w:author="Kaski Maiju" w:date="2024-09-23T14:46:00Z" w16du:dateUtc="2024-09-23T11:46:00Z">
        <w:r w:rsidRPr="00E941CE" w:rsidDel="00672F66">
          <w:rPr>
            <w:color w:val="FF0000"/>
            <w:rPrChange w:id="767" w:author="Kaski Maiju" w:date="2024-09-23T15:09:00Z" w16du:dateUtc="2024-09-23T12:09:00Z">
              <w:rPr/>
            </w:rPrChange>
          </w:rPr>
          <w:delText xml:space="preserve">To achieve closed-loop communication in digital communications different </w:delText>
        </w:r>
      </w:del>
      <w:ins w:id="768" w:author="Karlsson, Fredrik" w:date="2024-03-14T11:55:00Z">
        <w:del w:id="769" w:author="Kaski Maiju" w:date="2024-09-23T14:46:00Z" w16du:dateUtc="2024-09-23T11:46:00Z">
          <w:r w:rsidR="00824C79" w:rsidRPr="00E941CE" w:rsidDel="00672F66">
            <w:rPr>
              <w:color w:val="FF0000"/>
              <w:rPrChange w:id="770" w:author="Kaski Maiju" w:date="2024-09-23T15:09:00Z" w16du:dateUtc="2024-09-23T12:09:00Z">
                <w:rPr/>
              </w:rPrChange>
            </w:rPr>
            <w:delText xml:space="preserve">types of responses </w:delText>
          </w:r>
        </w:del>
      </w:ins>
      <w:del w:id="771" w:author="Kaski Maiju" w:date="2024-09-23T14:46:00Z" w16du:dateUtc="2024-09-23T11:46:00Z">
        <w:r w:rsidRPr="00E941CE" w:rsidDel="00672F66">
          <w:rPr>
            <w:color w:val="FF0000"/>
            <w:rPrChange w:id="772" w:author="Kaski Maiju" w:date="2024-09-23T15:09:00Z" w16du:dateUtc="2024-09-23T12:09:00Z">
              <w:rPr/>
            </w:rPrChange>
          </w:rPr>
          <w:delText>levels of acknowledgements can</w:delText>
        </w:r>
      </w:del>
      <w:ins w:id="773" w:author="Karlsson, Fredrik" w:date="2024-03-14T11:55:00Z">
        <w:del w:id="774" w:author="Kaski Maiju" w:date="2024-09-23T14:46:00Z" w16du:dateUtc="2024-09-23T11:46:00Z">
          <w:r w:rsidR="00824C79" w:rsidRPr="00E941CE" w:rsidDel="00672F66">
            <w:rPr>
              <w:color w:val="FF0000"/>
              <w:rPrChange w:id="775" w:author="Kaski Maiju" w:date="2024-09-23T15:09:00Z" w16du:dateUtc="2024-09-23T12:09:00Z">
                <w:rPr/>
              </w:rPrChange>
            </w:rPr>
            <w:delText>should</w:delText>
          </w:r>
        </w:del>
      </w:ins>
      <w:del w:id="776" w:author="Kaski Maiju" w:date="2024-09-23T14:46:00Z" w16du:dateUtc="2024-09-23T11:46:00Z">
        <w:r w:rsidRPr="00E941CE" w:rsidDel="00672F66">
          <w:rPr>
            <w:color w:val="FF0000"/>
            <w:rPrChange w:id="777" w:author="Kaski Maiju" w:date="2024-09-23T15:09:00Z" w16du:dateUtc="2024-09-23T12:09:00Z">
              <w:rPr/>
            </w:rPrChange>
          </w:rPr>
          <w:delText xml:space="preserve"> be implemented:</w:delText>
        </w:r>
      </w:del>
    </w:p>
    <w:p w14:paraId="2F275B5B" w14:textId="0F5F7E85" w:rsidR="00624DBA" w:rsidRPr="00E941CE" w:rsidDel="00672F66" w:rsidRDefault="00624DBA" w:rsidP="004F6822">
      <w:pPr>
        <w:pStyle w:val="Leipteksti"/>
        <w:numPr>
          <w:ilvl w:val="0"/>
          <w:numId w:val="36"/>
        </w:numPr>
        <w:rPr>
          <w:ins w:id="778" w:author="Karlsson, Fredrik" w:date="2024-03-14T12:03:00Z"/>
          <w:del w:id="779" w:author="Kaski Maiju" w:date="2024-09-23T14:46:00Z" w16du:dateUtc="2024-09-23T11:46:00Z"/>
          <w:color w:val="FF0000"/>
          <w:rPrChange w:id="780" w:author="Kaski Maiju" w:date="2024-09-23T15:09:00Z" w16du:dateUtc="2024-09-23T12:09:00Z">
            <w:rPr>
              <w:ins w:id="781" w:author="Karlsson, Fredrik" w:date="2024-03-14T12:03:00Z"/>
              <w:del w:id="782" w:author="Kaski Maiju" w:date="2024-09-23T14:46:00Z" w16du:dateUtc="2024-09-23T11:46:00Z"/>
            </w:rPr>
          </w:rPrChange>
        </w:rPr>
      </w:pPr>
      <w:ins w:id="783" w:author="Karlsson, Fredrik" w:date="2024-03-14T12:03:00Z">
        <w:del w:id="784" w:author="Kaski Maiju" w:date="2024-09-23T14:46:00Z" w16du:dateUtc="2024-09-23T11:46:00Z">
          <w:r w:rsidRPr="00E941CE" w:rsidDel="00672F66">
            <w:rPr>
              <w:rStyle w:val="ui-provider"/>
              <w:color w:val="FF0000"/>
              <w:rPrChange w:id="785" w:author="Kaski Maiju" w:date="2024-09-23T15:09:00Z" w16du:dateUtc="2024-09-23T12:09:00Z">
                <w:rPr>
                  <w:rStyle w:val="ui-provider"/>
                </w:rPr>
              </w:rPrChange>
            </w:rPr>
            <w:delText>Delivered: system acknowledges message reception </w:delText>
          </w:r>
          <w:r w:rsidRPr="00E941CE" w:rsidDel="00672F66">
            <w:rPr>
              <w:color w:val="FF0000"/>
              <w:rPrChange w:id="786" w:author="Kaski Maiju" w:date="2024-09-23T15:09:00Z" w16du:dateUtc="2024-09-23T12:09:00Z">
                <w:rPr/>
              </w:rPrChange>
            </w:rPr>
            <w:delText xml:space="preserve"> </w:delText>
          </w:r>
        </w:del>
      </w:ins>
    </w:p>
    <w:p w14:paraId="0472BDB4" w14:textId="48EFFFD6" w:rsidR="006B5750" w:rsidRPr="00E941CE" w:rsidDel="00672F66" w:rsidRDefault="006B5750" w:rsidP="004F6822">
      <w:pPr>
        <w:pStyle w:val="Leipteksti"/>
        <w:numPr>
          <w:ilvl w:val="0"/>
          <w:numId w:val="36"/>
        </w:numPr>
        <w:rPr>
          <w:del w:id="787" w:author="Kaski Maiju" w:date="2024-09-23T14:46:00Z" w16du:dateUtc="2024-09-23T11:46:00Z"/>
          <w:color w:val="FF0000"/>
          <w:rPrChange w:id="788" w:author="Kaski Maiju" w:date="2024-09-23T15:09:00Z" w16du:dateUtc="2024-09-23T12:09:00Z">
            <w:rPr>
              <w:del w:id="789" w:author="Kaski Maiju" w:date="2024-09-23T14:46:00Z" w16du:dateUtc="2024-09-23T11:46:00Z"/>
            </w:rPr>
          </w:rPrChange>
        </w:rPr>
      </w:pPr>
      <w:del w:id="790" w:author="Kaski Maiju" w:date="2024-09-23T14:46:00Z" w16du:dateUtc="2024-09-23T11:46:00Z">
        <w:r w:rsidRPr="00E941CE" w:rsidDel="00672F66">
          <w:rPr>
            <w:color w:val="FF0000"/>
            <w:rPrChange w:id="791" w:author="Kaski Maiju" w:date="2024-09-23T15:09:00Z" w16du:dateUtc="2024-09-23T12:09:00Z">
              <w:rPr/>
            </w:rPrChange>
          </w:rPr>
          <w:delText>level 1, general information messages to all vessels. No acknowledgement or action required.</w:delText>
        </w:r>
      </w:del>
    </w:p>
    <w:p w14:paraId="3088D967" w14:textId="3900E60F" w:rsidR="00624DBA" w:rsidRPr="00E941CE" w:rsidDel="00672F66" w:rsidRDefault="00624DBA" w:rsidP="00624DBA">
      <w:pPr>
        <w:pStyle w:val="Leipteksti"/>
        <w:numPr>
          <w:ilvl w:val="0"/>
          <w:numId w:val="36"/>
        </w:numPr>
        <w:rPr>
          <w:ins w:id="792" w:author="Karlsson, Fredrik" w:date="2024-03-14T12:04:00Z"/>
          <w:del w:id="793" w:author="Kaski Maiju" w:date="2024-09-23T14:46:00Z" w16du:dateUtc="2024-09-23T11:46:00Z"/>
          <w:color w:val="FF0000"/>
          <w:rPrChange w:id="794" w:author="Kaski Maiju" w:date="2024-09-23T15:09:00Z" w16du:dateUtc="2024-09-23T12:09:00Z">
            <w:rPr>
              <w:ins w:id="795" w:author="Karlsson, Fredrik" w:date="2024-03-14T12:04:00Z"/>
              <w:del w:id="796" w:author="Kaski Maiju" w:date="2024-09-23T14:46:00Z" w16du:dateUtc="2024-09-23T11:46:00Z"/>
            </w:rPr>
          </w:rPrChange>
        </w:rPr>
      </w:pPr>
      <w:ins w:id="797" w:author="Karlsson, Fredrik" w:date="2024-03-14T12:05:00Z">
        <w:del w:id="798" w:author="Kaski Maiju" w:date="2024-09-23T14:46:00Z" w16du:dateUtc="2024-09-23T11:46:00Z">
          <w:r w:rsidRPr="00E941CE" w:rsidDel="00672F66">
            <w:rPr>
              <w:color w:val="FF0000"/>
              <w:rPrChange w:id="799" w:author="Kaski Maiju" w:date="2024-09-23T15:09:00Z" w16du:dateUtc="2024-09-23T12:09:00Z">
                <w:rPr/>
              </w:rPrChange>
            </w:rPr>
            <w:delText>Received</w:delText>
          </w:r>
        </w:del>
      </w:ins>
      <w:ins w:id="800" w:author="Karlsson, Fredrik" w:date="2024-03-14T12:03:00Z">
        <w:del w:id="801" w:author="Kaski Maiju" w:date="2024-09-23T14:46:00Z" w16du:dateUtc="2024-09-23T11:46:00Z">
          <w:r w:rsidRPr="00E941CE" w:rsidDel="00672F66">
            <w:rPr>
              <w:rStyle w:val="ui-provider"/>
              <w:color w:val="FF0000"/>
              <w:rPrChange w:id="802" w:author="Kaski Maiju" w:date="2024-09-23T15:09:00Z" w16du:dateUtc="2024-09-23T12:09:00Z">
                <w:rPr>
                  <w:rStyle w:val="ui-provider"/>
                </w:rPr>
              </w:rPrChange>
            </w:rPr>
            <w:delText>: human operator acknowledges message reception</w:delText>
          </w:r>
          <w:r w:rsidRPr="00E941CE" w:rsidDel="00672F66">
            <w:rPr>
              <w:color w:val="FF0000"/>
              <w:rPrChange w:id="803" w:author="Kaski Maiju" w:date="2024-09-23T15:09:00Z" w16du:dateUtc="2024-09-23T12:09:00Z">
                <w:rPr/>
              </w:rPrChange>
            </w:rPr>
            <w:delText xml:space="preserve"> </w:delText>
          </w:r>
        </w:del>
      </w:ins>
    </w:p>
    <w:p w14:paraId="1B1AB96A" w14:textId="332E4F29" w:rsidR="00624DBA" w:rsidRPr="00E941CE" w:rsidDel="00672F66" w:rsidRDefault="00624DBA" w:rsidP="004F6822">
      <w:pPr>
        <w:pStyle w:val="Leipteksti"/>
        <w:numPr>
          <w:ilvl w:val="0"/>
          <w:numId w:val="36"/>
        </w:numPr>
        <w:rPr>
          <w:ins w:id="804" w:author="Karlsson, Fredrik" w:date="2024-03-14T12:04:00Z"/>
          <w:del w:id="805" w:author="Kaski Maiju" w:date="2024-09-23T14:46:00Z" w16du:dateUtc="2024-09-23T11:46:00Z"/>
          <w:color w:val="FF0000"/>
          <w:rPrChange w:id="806" w:author="Kaski Maiju" w:date="2024-09-23T15:09:00Z" w16du:dateUtc="2024-09-23T12:09:00Z">
            <w:rPr>
              <w:ins w:id="807" w:author="Karlsson, Fredrik" w:date="2024-03-14T12:04:00Z"/>
              <w:del w:id="808" w:author="Kaski Maiju" w:date="2024-09-23T14:46:00Z" w16du:dateUtc="2024-09-23T11:46:00Z"/>
            </w:rPr>
          </w:rPrChange>
        </w:rPr>
      </w:pPr>
      <w:ins w:id="809" w:author="Karlsson, Fredrik" w:date="2024-03-14T12:04:00Z">
        <w:del w:id="810" w:author="Kaski Maiju" w:date="2024-09-23T14:46:00Z" w16du:dateUtc="2024-09-23T11:46:00Z">
          <w:r w:rsidRPr="00E941CE" w:rsidDel="00672F66">
            <w:rPr>
              <w:rStyle w:val="ui-provider"/>
              <w:color w:val="FF0000"/>
              <w:rPrChange w:id="811" w:author="Kaski Maiju" w:date="2024-09-23T15:09:00Z" w16du:dateUtc="2024-09-23T12:09:00Z">
                <w:rPr>
                  <w:rStyle w:val="ui-provider"/>
                </w:rPr>
              </w:rPrChange>
            </w:rPr>
            <w:delText>Approved: human operator approves the content of the message</w:delText>
          </w:r>
        </w:del>
      </w:ins>
    </w:p>
    <w:p w14:paraId="40E44C20" w14:textId="2D2E42A9" w:rsidR="006B5750" w:rsidRPr="00E941CE" w:rsidDel="00672F66" w:rsidRDefault="006B5750" w:rsidP="004F6822">
      <w:pPr>
        <w:pStyle w:val="Leipteksti"/>
        <w:numPr>
          <w:ilvl w:val="0"/>
          <w:numId w:val="36"/>
        </w:numPr>
        <w:rPr>
          <w:del w:id="812" w:author="Kaski Maiju" w:date="2024-09-23T14:46:00Z" w16du:dateUtc="2024-09-23T11:46:00Z"/>
          <w:color w:val="FF0000"/>
          <w:rPrChange w:id="813" w:author="Kaski Maiju" w:date="2024-09-23T15:09:00Z" w16du:dateUtc="2024-09-23T12:09:00Z">
            <w:rPr>
              <w:del w:id="814" w:author="Kaski Maiju" w:date="2024-09-23T14:46:00Z" w16du:dateUtc="2024-09-23T11:46:00Z"/>
            </w:rPr>
          </w:rPrChange>
        </w:rPr>
      </w:pPr>
      <w:del w:id="815" w:author="Kaski Maiju" w:date="2024-09-23T14:46:00Z" w16du:dateUtc="2024-09-23T11:46:00Z">
        <w:r w:rsidRPr="00E941CE" w:rsidDel="00672F66">
          <w:rPr>
            <w:color w:val="FF0000"/>
            <w:rPrChange w:id="816" w:author="Kaski Maiju" w:date="2024-09-23T15:09:00Z" w16du:dateUtc="2024-09-23T12:09:00Z">
              <w:rPr/>
            </w:rPrChange>
          </w:rPr>
          <w:delText>level 2, information related to one or group of vessels. Acknowledgement of reception of information required.</w:delText>
        </w:r>
      </w:del>
    </w:p>
    <w:p w14:paraId="11494823" w14:textId="6CF0EF3D" w:rsidR="006B5750" w:rsidRPr="00E941CE" w:rsidDel="00672F66" w:rsidRDefault="006B5750" w:rsidP="004F6822">
      <w:pPr>
        <w:pStyle w:val="Leipteksti"/>
        <w:numPr>
          <w:ilvl w:val="0"/>
          <w:numId w:val="36"/>
        </w:numPr>
        <w:rPr>
          <w:del w:id="817" w:author="Kaski Maiju" w:date="2024-09-23T14:46:00Z" w16du:dateUtc="2024-09-23T11:46:00Z"/>
          <w:color w:val="FF0000"/>
          <w:rPrChange w:id="818" w:author="Kaski Maiju" w:date="2024-09-23T15:09:00Z" w16du:dateUtc="2024-09-23T12:09:00Z">
            <w:rPr>
              <w:del w:id="819" w:author="Kaski Maiju" w:date="2024-09-23T14:46:00Z" w16du:dateUtc="2024-09-23T11:46:00Z"/>
            </w:rPr>
          </w:rPrChange>
        </w:rPr>
      </w:pPr>
      <w:del w:id="820" w:author="Kaski Maiju" w:date="2024-09-23T14:46:00Z" w16du:dateUtc="2024-09-23T11:46:00Z">
        <w:r w:rsidRPr="00E941CE" w:rsidDel="00672F66">
          <w:rPr>
            <w:color w:val="FF0000"/>
            <w:rPrChange w:id="821" w:author="Kaski Maiju" w:date="2024-09-23T15:09:00Z" w16du:dateUtc="2024-09-23T12:09:00Z">
              <w:rPr/>
            </w:rPrChange>
          </w:rPr>
          <w:delText>level 3, information related to one or group of vessels. Acknowledgement of reception of information and action required.</w:delText>
        </w:r>
        <w:commentRangeEnd w:id="765"/>
        <w:r w:rsidR="005F09A5" w:rsidRPr="00E941CE" w:rsidDel="00672F66">
          <w:rPr>
            <w:rStyle w:val="Kommentinviite"/>
            <w:color w:val="FF0000"/>
            <w:rPrChange w:id="822" w:author="Kaski Maiju" w:date="2024-09-23T15:09:00Z" w16du:dateUtc="2024-09-23T12:09:00Z">
              <w:rPr>
                <w:rStyle w:val="Kommentinviite"/>
              </w:rPr>
            </w:rPrChange>
          </w:rPr>
          <w:commentReference w:id="765"/>
        </w:r>
      </w:del>
    </w:p>
    <w:p w14:paraId="1CB998AF" w14:textId="7216DBB6" w:rsidR="006B5750" w:rsidRPr="00E941CE" w:rsidDel="00672F66" w:rsidRDefault="006B5750" w:rsidP="005724B6">
      <w:pPr>
        <w:pStyle w:val="Leipteksti"/>
        <w:spacing w:before="60" w:after="60" w:line="240" w:lineRule="auto"/>
        <w:jc w:val="left"/>
        <w:rPr>
          <w:del w:id="823" w:author="Kaski Maiju" w:date="2024-09-23T14:46:00Z" w16du:dateUtc="2024-09-23T11:46:00Z"/>
          <w:color w:val="FF0000"/>
          <w:rPrChange w:id="824" w:author="Kaski Maiju" w:date="2024-09-23T15:09:00Z" w16du:dateUtc="2024-09-23T12:09:00Z">
            <w:rPr>
              <w:del w:id="825" w:author="Kaski Maiju" w:date="2024-09-23T14:46:00Z" w16du:dateUtc="2024-09-23T11:46:00Z"/>
            </w:rPr>
          </w:rPrChange>
        </w:rPr>
      </w:pPr>
    </w:p>
    <w:p w14:paraId="7E8AB8F0" w14:textId="7657E6C0" w:rsidR="002C1ACD" w:rsidRPr="00E941CE" w:rsidDel="00A811DA" w:rsidRDefault="00245365" w:rsidP="00245365">
      <w:pPr>
        <w:pStyle w:val="Leipteksti"/>
        <w:rPr>
          <w:del w:id="826" w:author="Kaski Maiju" w:date="2024-06-26T11:39:00Z"/>
          <w:color w:val="FF0000"/>
          <w:rPrChange w:id="827" w:author="Kaski Maiju" w:date="2024-09-23T15:09:00Z" w16du:dateUtc="2024-09-23T12:09:00Z">
            <w:rPr>
              <w:del w:id="828" w:author="Kaski Maiju" w:date="2024-06-26T11:39:00Z"/>
            </w:rPr>
          </w:rPrChange>
        </w:rPr>
      </w:pPr>
      <w:del w:id="829" w:author="Kaski Maiju" w:date="2024-09-23T14:46:00Z" w16du:dateUtc="2024-09-23T11:46:00Z">
        <w:r w:rsidRPr="00E941CE" w:rsidDel="00672F66">
          <w:rPr>
            <w:color w:val="FF0000"/>
            <w:rPrChange w:id="830" w:author="Kaski Maiju" w:date="2024-09-23T15:09:00Z" w16du:dateUtc="2024-09-23T12:09:00Z">
              <w:rPr/>
            </w:rPrChange>
          </w:rPr>
          <w:delText xml:space="preserve">VTS </w:delText>
        </w:r>
        <w:r w:rsidR="00D65756" w:rsidRPr="00E941CE" w:rsidDel="00672F66">
          <w:rPr>
            <w:color w:val="FF0000"/>
            <w:rPrChange w:id="831" w:author="Kaski Maiju" w:date="2024-09-23T15:09:00Z" w16du:dateUtc="2024-09-23T12:09:00Z">
              <w:rPr/>
            </w:rPrChange>
          </w:rPr>
          <w:delText xml:space="preserve">providers </w:delText>
        </w:r>
        <w:r w:rsidRPr="00E941CE" w:rsidDel="00672F66">
          <w:rPr>
            <w:color w:val="FF0000"/>
            <w:rPrChange w:id="832" w:author="Kaski Maiju" w:date="2024-09-23T15:09:00Z" w16du:dateUtc="2024-09-23T12:09:00Z">
              <w:rPr/>
            </w:rPrChange>
          </w:rPr>
          <w:delText>should ensure that t</w:delText>
        </w:r>
        <w:r w:rsidR="00676980" w:rsidRPr="00E941CE" w:rsidDel="00672F66">
          <w:rPr>
            <w:color w:val="FF0000"/>
            <w:rPrChange w:id="833" w:author="Kaski Maiju" w:date="2024-09-23T15:09:00Z" w16du:dateUtc="2024-09-23T12:09:00Z">
              <w:rPr/>
            </w:rPrChange>
          </w:rPr>
          <w:delText xml:space="preserve">he digital services have up-to -date information. </w:delText>
        </w:r>
      </w:del>
      <w:ins w:id="834" w:author="Karlsson, Fredrik" w:date="2024-06-27T10:08:00Z">
        <w:del w:id="835" w:author="Kaski Maiju" w:date="2024-09-23T14:46:00Z" w16du:dateUtc="2024-09-23T11:46:00Z">
          <w:r w:rsidR="00291EF8" w:rsidRPr="00E941CE" w:rsidDel="00672F66">
            <w:rPr>
              <w:color w:val="FF0000"/>
              <w:rPrChange w:id="836" w:author="Kaski Maiju" w:date="2024-09-23T15:09:00Z" w16du:dateUtc="2024-09-23T12:09:00Z">
                <w:rPr/>
              </w:rPrChange>
            </w:rPr>
            <w:delText xml:space="preserve"> [</w:delText>
          </w:r>
        </w:del>
      </w:ins>
      <w:ins w:id="837" w:author="Karlsson, Fredrik" w:date="2024-06-27T10:09:00Z">
        <w:del w:id="838" w:author="Kaski Maiju" w:date="2024-09-23T14:46:00Z" w16du:dateUtc="2024-09-23T11:46:00Z">
          <w:r w:rsidR="00291EF8" w:rsidRPr="00E941CE" w:rsidDel="00672F66">
            <w:rPr>
              <w:color w:val="FF0000"/>
              <w:rPrChange w:id="839" w:author="Kaski Maiju" w:date="2024-09-23T15:09:00Z" w16du:dateUtc="2024-09-23T12:09:00Z">
                <w:rPr/>
              </w:rPrChange>
            </w:rPr>
            <w:delText xml:space="preserve">Juho Pitkanen insert something about IT-infrastructure, punchlines that </w:delText>
          </w:r>
        </w:del>
      </w:ins>
      <w:ins w:id="840" w:author="Karlsson, Fredrik" w:date="2024-06-27T10:10:00Z">
        <w:del w:id="841" w:author="Kaski Maiju" w:date="2024-09-23T14:46:00Z" w16du:dateUtc="2024-09-23T11:46:00Z">
          <w:r w:rsidR="00291EF8" w:rsidRPr="00E941CE" w:rsidDel="00672F66">
            <w:rPr>
              <w:color w:val="FF0000"/>
              <w:rPrChange w:id="842" w:author="Kaski Maiju" w:date="2024-09-23T15:09:00Z" w16du:dateUtc="2024-09-23T12:09:00Z">
                <w:rPr/>
              </w:rPrChange>
            </w:rPr>
            <w:delText>summarize</w:delText>
          </w:r>
        </w:del>
      </w:ins>
      <w:ins w:id="843" w:author="Karlsson, Fredrik" w:date="2024-06-27T10:09:00Z">
        <w:del w:id="844" w:author="Kaski Maiju" w:date="2024-09-23T14:46:00Z" w16du:dateUtc="2024-09-23T11:46:00Z">
          <w:r w:rsidR="00291EF8" w:rsidRPr="00E941CE" w:rsidDel="00672F66">
            <w:rPr>
              <w:color w:val="FF0000"/>
              <w:rPrChange w:id="845" w:author="Kaski Maiju" w:date="2024-09-23T15:09:00Z" w16du:dateUtc="2024-09-23T12:09:00Z">
                <w:rPr/>
              </w:rPrChange>
            </w:rPr>
            <w:delText xml:space="preserve"> the G1157 and </w:delText>
          </w:r>
        </w:del>
      </w:ins>
      <w:ins w:id="846" w:author="Karlsson, Fredrik" w:date="2024-06-27T10:10:00Z">
        <w:del w:id="847" w:author="Kaski Maiju" w:date="2024-09-23T14:46:00Z" w16du:dateUtc="2024-09-23T11:46:00Z">
          <w:r w:rsidR="00291EF8" w:rsidRPr="00E941CE" w:rsidDel="00672F66">
            <w:rPr>
              <w:color w:val="FF0000"/>
              <w:rPrChange w:id="848" w:author="Kaski Maiju" w:date="2024-09-23T15:09:00Z" w16du:dateUtc="2024-09-23T12:09:00Z">
                <w:rPr/>
              </w:rPrChange>
            </w:rPr>
            <w:delText xml:space="preserve">G1161 and then </w:delText>
          </w:r>
        </w:del>
      </w:ins>
      <w:ins w:id="849" w:author="Karlsson, Fredrik" w:date="2024-06-27T10:11:00Z">
        <w:del w:id="850" w:author="Kaski Maiju" w:date="2024-09-23T14:46:00Z" w16du:dateUtc="2024-09-23T11:46:00Z">
          <w:r w:rsidR="00291EF8" w:rsidRPr="00E941CE" w:rsidDel="00672F66">
            <w:rPr>
              <w:color w:val="FF0000"/>
              <w:rPrChange w:id="851" w:author="Kaski Maiju" w:date="2024-09-23T15:09:00Z" w16du:dateUtc="2024-09-23T12:09:00Z">
                <w:rPr/>
              </w:rPrChange>
            </w:rPr>
            <w:delText xml:space="preserve">refer </w:delText>
          </w:r>
        </w:del>
      </w:ins>
      <w:ins w:id="852" w:author="Karlsson, Fredrik" w:date="2024-06-27T10:10:00Z">
        <w:del w:id="853" w:author="Kaski Maiju" w:date="2024-09-23T14:46:00Z" w16du:dateUtc="2024-09-23T11:46:00Z">
          <w:r w:rsidR="00291EF8" w:rsidRPr="00E941CE" w:rsidDel="00672F66">
            <w:rPr>
              <w:color w:val="FF0000"/>
              <w:rPrChange w:id="854" w:author="Kaski Maiju" w:date="2024-09-23T15:09:00Z" w16du:dateUtc="2024-09-23T12:09:00Z">
                <w:rPr/>
              </w:rPrChange>
            </w:rPr>
            <w:delText>to the</w:delText>
          </w:r>
        </w:del>
      </w:ins>
      <w:ins w:id="855" w:author="Karlsson, Fredrik" w:date="2024-06-27T10:11:00Z">
        <w:del w:id="856" w:author="Kaski Maiju" w:date="2024-09-23T14:46:00Z" w16du:dateUtc="2024-09-23T11:46:00Z">
          <w:r w:rsidR="00291EF8" w:rsidRPr="00E941CE" w:rsidDel="00672F66">
            <w:rPr>
              <w:color w:val="FF0000"/>
              <w:rPrChange w:id="857" w:author="Kaski Maiju" w:date="2024-09-23T15:09:00Z" w16du:dateUtc="2024-09-23T12:09:00Z">
                <w:rPr/>
              </w:rPrChange>
            </w:rPr>
            <w:delText xml:space="preserve"> </w:delText>
          </w:r>
        </w:del>
      </w:ins>
      <w:ins w:id="858" w:author="Karlsson, Fredrik" w:date="2024-06-27T10:10:00Z">
        <w:del w:id="859" w:author="Kaski Maiju" w:date="2024-09-23T14:46:00Z" w16du:dateUtc="2024-09-23T11:46:00Z">
          <w:r w:rsidR="00291EF8" w:rsidRPr="00E941CE" w:rsidDel="00672F66">
            <w:rPr>
              <w:color w:val="FF0000"/>
              <w:rPrChange w:id="860" w:author="Kaski Maiju" w:date="2024-09-23T15:09:00Z" w16du:dateUtc="2024-09-23T12:09:00Z">
                <w:rPr/>
              </w:rPrChange>
            </w:rPr>
            <w:delText>Guide Lines</w:delText>
          </w:r>
        </w:del>
      </w:ins>
      <w:ins w:id="861" w:author="Karlsson, Fredrik" w:date="2024-06-27T10:11:00Z">
        <w:del w:id="862" w:author="Kaski Maiju" w:date="2024-09-23T14:46:00Z" w16du:dateUtc="2024-09-23T11:46:00Z">
          <w:r w:rsidR="00291EF8" w:rsidRPr="00E941CE" w:rsidDel="00672F66">
            <w:rPr>
              <w:color w:val="FF0000"/>
              <w:rPrChange w:id="863" w:author="Kaski Maiju" w:date="2024-09-23T15:09:00Z" w16du:dateUtc="2024-09-23T12:09:00Z">
                <w:rPr/>
              </w:rPrChange>
            </w:rPr>
            <w:delText>]</w:delText>
          </w:r>
        </w:del>
      </w:ins>
      <w:ins w:id="864" w:author="Karlsson, Fredrik" w:date="2024-06-27T10:12:00Z">
        <w:del w:id="865" w:author="Kaski Maiju" w:date="2024-09-23T14:46:00Z" w16du:dateUtc="2024-09-23T11:46:00Z">
          <w:r w:rsidR="00291EF8" w:rsidRPr="00E941CE" w:rsidDel="00672F66">
            <w:rPr>
              <w:b/>
              <w:i/>
              <w:color w:val="FF0000"/>
              <w:rPrChange w:id="866" w:author="Kaski Maiju" w:date="2024-09-23T15:09:00Z" w16du:dateUtc="2024-09-23T12:09:00Z">
                <w:rPr>
                  <w:b/>
                  <w:i/>
                </w:rPr>
              </w:rPrChange>
            </w:rPr>
            <w:delText xml:space="preserve"> [Fredrik Karlsson write a short passus about </w:delText>
          </w:r>
        </w:del>
      </w:ins>
    </w:p>
    <w:p w14:paraId="551A181C" w14:textId="2A3BD2FE" w:rsidR="00E736BF" w:rsidRPr="00E941CE" w:rsidDel="00A811DA" w:rsidRDefault="00E736BF" w:rsidP="00E736BF">
      <w:pPr>
        <w:pStyle w:val="Otsikko1"/>
        <w:suppressAutoHyphens/>
        <w:rPr>
          <w:del w:id="867" w:author="Kaski Maiju" w:date="2024-06-26T11:39:00Z"/>
          <w:strike/>
          <w:color w:val="FF0000"/>
          <w:rPrChange w:id="868" w:author="Kaski Maiju" w:date="2024-09-23T15:09:00Z" w16du:dateUtc="2024-09-23T12:09:00Z">
            <w:rPr>
              <w:del w:id="869" w:author="Kaski Maiju" w:date="2024-06-26T11:39:00Z"/>
            </w:rPr>
          </w:rPrChange>
        </w:rPr>
      </w:pPr>
      <w:del w:id="870" w:author="Kaski Maiju" w:date="2024-06-26T11:39:00Z">
        <w:r w:rsidRPr="00E941CE" w:rsidDel="00A811DA">
          <w:rPr>
            <w:b w:val="0"/>
            <w:bCs w:val="0"/>
            <w:caps w:val="0"/>
            <w:strike/>
            <w:color w:val="FF0000"/>
            <w:rPrChange w:id="871" w:author="Kaski Maiju" w:date="2024-09-23T15:09:00Z" w16du:dateUtc="2024-09-23T12:09:00Z">
              <w:rPr>
                <w:b w:val="0"/>
                <w:bCs w:val="0"/>
                <w:caps w:val="0"/>
              </w:rPr>
            </w:rPrChange>
          </w:rPr>
          <w:delText xml:space="preserve">part b </w:delText>
        </w:r>
        <w:r w:rsidR="006427C1" w:rsidRPr="00E941CE" w:rsidDel="00A811DA">
          <w:rPr>
            <w:b w:val="0"/>
            <w:bCs w:val="0"/>
            <w:caps w:val="0"/>
            <w:strike/>
            <w:color w:val="FF0000"/>
            <w:rPrChange w:id="872" w:author="Kaski Maiju" w:date="2024-09-23T15:09:00Z" w16du:dateUtc="2024-09-23T12:09:00Z">
              <w:rPr>
                <w:b w:val="0"/>
                <w:bCs w:val="0"/>
                <w:caps w:val="0"/>
              </w:rPr>
            </w:rPrChange>
          </w:rPr>
          <w:tab/>
        </w:r>
      </w:del>
      <w:ins w:id="873" w:author="Karlsson, Fredrik" w:date="2024-03-14T12:25:00Z">
        <w:del w:id="874" w:author="Kaski Maiju" w:date="2024-06-26T11:39:00Z">
          <w:r w:rsidR="00561E99" w:rsidRPr="00E941CE" w:rsidDel="00A811DA">
            <w:rPr>
              <w:b w:val="0"/>
              <w:bCs w:val="0"/>
              <w:caps w:val="0"/>
              <w:strike/>
              <w:color w:val="FF0000"/>
              <w:rPrChange w:id="875" w:author="Kaski Maiju" w:date="2024-09-23T15:09:00Z" w16du:dateUtc="2024-09-23T12:09:00Z">
                <w:rPr>
                  <w:b w:val="0"/>
                  <w:bCs w:val="0"/>
                  <w:caps w:val="0"/>
                </w:rPr>
              </w:rPrChange>
            </w:rPr>
            <w:delText>message composition, delivery and interpretation</w:delText>
          </w:r>
        </w:del>
      </w:ins>
      <w:del w:id="876" w:author="Kaski Maiju" w:date="2024-06-26T11:39:00Z">
        <w:r w:rsidR="0078486F" w:rsidRPr="00E941CE" w:rsidDel="00A811DA">
          <w:rPr>
            <w:b w:val="0"/>
            <w:bCs w:val="0"/>
            <w:caps w:val="0"/>
            <w:strike/>
            <w:color w:val="FF0000"/>
            <w:rPrChange w:id="877" w:author="Kaski Maiju" w:date="2024-09-23T15:09:00Z" w16du:dateUtc="2024-09-23T12:09:00Z">
              <w:rPr>
                <w:b w:val="0"/>
                <w:bCs w:val="0"/>
                <w:caps w:val="0"/>
              </w:rPr>
            </w:rPrChange>
          </w:rPr>
          <w:delText>MESSAGE STRUCTURE AND DELIVERY</w:delText>
        </w:r>
      </w:del>
    </w:p>
    <w:p w14:paraId="3F282CC5" w14:textId="541A23A1" w:rsidR="00C2743C" w:rsidRPr="00E941CE" w:rsidDel="00A811DA" w:rsidRDefault="00C2743C" w:rsidP="001800F9">
      <w:pPr>
        <w:pStyle w:val="Heading1separationline"/>
        <w:rPr>
          <w:del w:id="878" w:author="Kaski Maiju" w:date="2024-06-26T11:39:00Z"/>
          <w:strike/>
          <w:color w:val="FF0000"/>
          <w:rPrChange w:id="879" w:author="Kaski Maiju" w:date="2024-09-23T15:09:00Z" w16du:dateUtc="2024-09-23T12:09:00Z">
            <w:rPr>
              <w:del w:id="880" w:author="Kaski Maiju" w:date="2024-06-26T11:39:00Z"/>
            </w:rPr>
          </w:rPrChange>
        </w:rPr>
      </w:pPr>
    </w:p>
    <w:p w14:paraId="4B9575C7" w14:textId="23633DB2" w:rsidR="006D17FD" w:rsidRPr="00E941CE" w:rsidDel="00A811DA" w:rsidRDefault="00D65756" w:rsidP="003A1409">
      <w:pPr>
        <w:pStyle w:val="Leipteksti"/>
        <w:rPr>
          <w:del w:id="881" w:author="Kaski Maiju" w:date="2024-06-26T11:39:00Z"/>
          <w:strike/>
          <w:color w:val="FF0000"/>
          <w:rPrChange w:id="882" w:author="Kaski Maiju" w:date="2024-09-23T15:09:00Z" w16du:dateUtc="2024-09-23T12:09:00Z">
            <w:rPr>
              <w:del w:id="883" w:author="Kaski Maiju" w:date="2024-06-26T11:39:00Z"/>
            </w:rPr>
          </w:rPrChange>
        </w:rPr>
      </w:pPr>
      <w:del w:id="884" w:author="Kaski Maiju" w:date="2024-06-26T11:39:00Z">
        <w:r w:rsidRPr="00E941CE" w:rsidDel="00A811DA">
          <w:rPr>
            <w:strike/>
            <w:color w:val="FF0000"/>
            <w:rPrChange w:id="885" w:author="Kaski Maiju" w:date="2024-09-23T15:09:00Z" w16du:dateUtc="2024-09-23T12:09:00Z">
              <w:rPr/>
            </w:rPrChange>
          </w:rPr>
          <w:delText xml:space="preserve">At present digital VTS </w:delText>
        </w:r>
        <w:r w:rsidR="00A93778" w:rsidRPr="00E941CE" w:rsidDel="00A811DA">
          <w:rPr>
            <w:strike/>
            <w:color w:val="FF0000"/>
            <w:rPrChange w:id="886" w:author="Kaski Maiju" w:date="2024-09-23T15:09:00Z" w16du:dateUtc="2024-09-23T12:09:00Z">
              <w:rPr/>
            </w:rPrChange>
          </w:rPr>
          <w:delText>services are delivered to vessels through various systems. VTS related information, such as VTS area and reporting requirements, navigational warnings, meteorological data, recommended routes etc. is mostly mainly offered through websites maintained national and reginal</w:delText>
        </w:r>
      </w:del>
      <w:ins w:id="887" w:author="Karlsson, Fredrik" w:date="2024-03-14T12:10:00Z">
        <w:del w:id="888" w:author="Kaski Maiju" w:date="2024-06-26T11:39:00Z">
          <w:r w:rsidR="00925012" w:rsidRPr="00E941CE" w:rsidDel="00A811DA">
            <w:rPr>
              <w:strike/>
              <w:color w:val="FF0000"/>
              <w:rPrChange w:id="889" w:author="Kaski Maiju" w:date="2024-09-23T15:09:00Z" w16du:dateUtc="2024-09-23T12:09:00Z">
                <w:rPr/>
              </w:rPrChange>
            </w:rPr>
            <w:delText>regional</w:delText>
          </w:r>
        </w:del>
      </w:ins>
      <w:del w:id="890" w:author="Kaski Maiju" w:date="2024-06-26T11:39:00Z">
        <w:r w:rsidR="00A93778" w:rsidRPr="00E941CE" w:rsidDel="00A811DA">
          <w:rPr>
            <w:strike/>
            <w:color w:val="FF0000"/>
            <w:rPrChange w:id="891" w:author="Kaski Maiju" w:date="2024-09-23T15:09:00Z" w16du:dateUtc="2024-09-23T12:09:00Z">
              <w:rPr/>
            </w:rPrChange>
          </w:rPr>
          <w:delText xml:space="preserve"> authorities. </w:delText>
        </w:r>
        <w:r w:rsidR="001D4919" w:rsidRPr="00E941CE" w:rsidDel="00A811DA">
          <w:rPr>
            <w:strike/>
            <w:color w:val="FF0000"/>
            <w:rPrChange w:id="892" w:author="Kaski Maiju" w:date="2024-09-23T15:09:00Z" w16du:dateUtc="2024-09-23T12:09:00Z">
              <w:rPr/>
            </w:rPrChange>
          </w:rPr>
          <w:delText>However,</w:delText>
        </w:r>
        <w:r w:rsidR="006D17FD" w:rsidRPr="00E941CE" w:rsidDel="00A811DA">
          <w:rPr>
            <w:strike/>
            <w:color w:val="FF0000"/>
            <w:rPrChange w:id="893" w:author="Kaski Maiju" w:date="2024-09-23T15:09:00Z" w16du:dateUtc="2024-09-23T12:09:00Z">
              <w:rPr/>
            </w:rPrChange>
          </w:rPr>
          <w:delText xml:space="preserve"> </w:delText>
        </w:r>
        <w:r w:rsidR="00B4121E" w:rsidRPr="00E941CE" w:rsidDel="00A811DA">
          <w:rPr>
            <w:strike/>
            <w:color w:val="FF0000"/>
            <w:rPrChange w:id="894" w:author="Kaski Maiju" w:date="2024-09-23T15:09:00Z" w16du:dateUtc="2024-09-23T12:09:00Z">
              <w:rPr/>
            </w:rPrChange>
          </w:rPr>
          <w:delText>in order to ensure harmonisation and interoperability of these services in different regions standardised data models and technical services are required.</w:delText>
        </w:r>
      </w:del>
    </w:p>
    <w:p w14:paraId="3E189B19" w14:textId="66314E43" w:rsidR="00B4121E" w:rsidRPr="00E941CE" w:rsidDel="00A811DA" w:rsidRDefault="00971B08" w:rsidP="00971B08">
      <w:pPr>
        <w:pStyle w:val="Leipteksti"/>
        <w:rPr>
          <w:del w:id="895" w:author="Kaski Maiju" w:date="2024-06-26T11:39:00Z"/>
          <w:strike/>
          <w:color w:val="FF0000"/>
          <w:rPrChange w:id="896" w:author="Kaski Maiju" w:date="2024-09-23T15:09:00Z" w16du:dateUtc="2024-09-23T12:09:00Z">
            <w:rPr>
              <w:del w:id="897" w:author="Kaski Maiju" w:date="2024-06-26T11:39:00Z"/>
            </w:rPr>
          </w:rPrChange>
        </w:rPr>
      </w:pPr>
      <w:del w:id="898" w:author="Kaski Maiju" w:date="2024-06-26T11:39:00Z">
        <w:r w:rsidRPr="00E941CE" w:rsidDel="00A811DA">
          <w:rPr>
            <w:strike/>
            <w:color w:val="FF0000"/>
            <w:rPrChange w:id="899" w:author="Kaski Maiju" w:date="2024-09-23T15:09:00Z" w16du:dateUtc="2024-09-23T12:09:00Z">
              <w:rPr/>
            </w:rPrChange>
          </w:rPr>
          <w:delText xml:space="preserve">Services provided directly to ships may be further subdivided into data intended </w:delText>
        </w:r>
        <w:r w:rsidR="00B4121E" w:rsidRPr="00E941CE" w:rsidDel="00A811DA">
          <w:rPr>
            <w:strike/>
            <w:color w:val="FF0000"/>
            <w:rPrChange w:id="900" w:author="Kaski Maiju" w:date="2024-09-23T15:09:00Z" w16du:dateUtc="2024-09-23T12:09:00Z">
              <w:rPr/>
            </w:rPrChange>
          </w:rPr>
          <w:delText xml:space="preserve">to be used during navigation and data used during voyage planning phase. </w:delText>
        </w:r>
        <w:r w:rsidRPr="00E941CE" w:rsidDel="00A811DA">
          <w:rPr>
            <w:strike/>
            <w:color w:val="FF0000"/>
            <w:rPrChange w:id="901" w:author="Kaski Maiju" w:date="2024-09-23T15:09:00Z" w16du:dateUtc="2024-09-23T12:09:00Z">
              <w:rPr/>
            </w:rPrChange>
          </w:rPr>
          <w:delText xml:space="preserve"> </w:delText>
        </w:r>
      </w:del>
    </w:p>
    <w:p w14:paraId="17211FE2" w14:textId="31573653" w:rsidR="00971B08" w:rsidRPr="00E941CE" w:rsidDel="00A811DA" w:rsidRDefault="00971B08" w:rsidP="001800F9">
      <w:pPr>
        <w:pStyle w:val="Otsikko2"/>
        <w:rPr>
          <w:del w:id="902" w:author="Kaski Maiju" w:date="2024-06-26T11:39:00Z"/>
          <w:strike/>
          <w:color w:val="FF0000"/>
          <w:rPrChange w:id="903" w:author="Kaski Maiju" w:date="2024-09-23T15:09:00Z" w16du:dateUtc="2024-09-23T12:09:00Z">
            <w:rPr>
              <w:del w:id="904" w:author="Kaski Maiju" w:date="2024-06-26T11:39:00Z"/>
            </w:rPr>
          </w:rPrChange>
        </w:rPr>
      </w:pPr>
      <w:commentRangeStart w:id="905"/>
      <w:del w:id="906" w:author="Kaski Maiju" w:date="2024-06-26T11:39:00Z">
        <w:r w:rsidRPr="00E941CE" w:rsidDel="00A811DA">
          <w:rPr>
            <w:b w:val="0"/>
            <w:caps w:val="0"/>
            <w:strike/>
            <w:color w:val="FF0000"/>
            <w:rPrChange w:id="907" w:author="Kaski Maiju" w:date="2024-09-23T15:09:00Z" w16du:dateUtc="2024-09-23T12:09:00Z">
              <w:rPr>
                <w:b w:val="0"/>
                <w:caps w:val="0"/>
              </w:rPr>
            </w:rPrChange>
          </w:rPr>
          <w:delText>S-100</w:delText>
        </w:r>
        <w:commentRangeEnd w:id="905"/>
        <w:r w:rsidR="00925012" w:rsidRPr="00E941CE" w:rsidDel="00A811DA">
          <w:rPr>
            <w:rStyle w:val="Kommentinviite"/>
            <w:strike/>
            <w:color w:val="FF0000"/>
            <w:rPrChange w:id="908" w:author="Kaski Maiju" w:date="2024-09-23T15:09:00Z" w16du:dateUtc="2024-09-23T12:09:00Z">
              <w:rPr>
                <w:rStyle w:val="Kommentinviite"/>
              </w:rPr>
            </w:rPrChange>
          </w:rPr>
          <w:commentReference w:id="905"/>
        </w:r>
      </w:del>
    </w:p>
    <w:p w14:paraId="38B96B71" w14:textId="24FDBF82" w:rsidR="002C1ACD" w:rsidRPr="00E941CE" w:rsidDel="00A811DA" w:rsidRDefault="00971B08" w:rsidP="00971B08">
      <w:pPr>
        <w:pStyle w:val="Leipteksti"/>
        <w:rPr>
          <w:del w:id="909" w:author="Kaski Maiju" w:date="2024-06-26T11:39:00Z"/>
          <w:strike/>
          <w:color w:val="FF0000"/>
          <w:rPrChange w:id="910" w:author="Kaski Maiju" w:date="2024-09-23T15:09:00Z" w16du:dateUtc="2024-09-23T12:09:00Z">
            <w:rPr>
              <w:del w:id="911" w:author="Kaski Maiju" w:date="2024-06-26T11:39:00Z"/>
            </w:rPr>
          </w:rPrChange>
        </w:rPr>
      </w:pPr>
      <w:del w:id="912" w:author="Kaski Maiju" w:date="2024-06-26T11:39:00Z">
        <w:r w:rsidRPr="00E941CE" w:rsidDel="00A811DA">
          <w:rPr>
            <w:strike/>
            <w:color w:val="FF0000"/>
            <w:rPrChange w:id="913" w:author="Kaski Maiju" w:date="2024-09-23T15:09:00Z" w16du:dateUtc="2024-09-23T12:09:00Z">
              <w:rPr/>
            </w:rPrChange>
          </w:rPr>
          <w:delText xml:space="preserve">The IMO e-navigation strategy implementation plan (MSC.1/Circ.1595) states that </w:delText>
        </w:r>
        <w:r w:rsidR="00FC70B8" w:rsidRPr="00E941CE" w:rsidDel="00A811DA">
          <w:rPr>
            <w:strike/>
            <w:color w:val="FF0000"/>
            <w:rPrChange w:id="914" w:author="Kaski Maiju" w:date="2024-09-23T15:09:00Z" w16du:dateUtc="2024-09-23T12:09:00Z">
              <w:rPr/>
            </w:rPrChange>
          </w:rPr>
          <w:delText>IMO Common Maritime Data Structure</w:delText>
        </w:r>
        <w:r w:rsidRPr="00E941CE" w:rsidDel="00A811DA">
          <w:rPr>
            <w:strike/>
            <w:color w:val="FF0000"/>
            <w:rPrChange w:id="915" w:author="Kaski Maiju" w:date="2024-09-23T15:09:00Z" w16du:dateUtc="2024-09-23T12:09:00Z">
              <w:rPr/>
            </w:rPrChange>
          </w:rPr>
          <w:delText xml:space="preserve"> (CMDS) used for digital maritime services should </w:delText>
        </w:r>
        <w:r w:rsidR="00E944E2" w:rsidRPr="00E941CE" w:rsidDel="00A811DA">
          <w:rPr>
            <w:strike/>
            <w:color w:val="FF0000"/>
            <w:rPrChange w:id="916" w:author="Kaski Maiju" w:date="2024-09-23T15:09:00Z" w16du:dateUtc="2024-09-23T12:09:00Z">
              <w:rPr/>
            </w:rPrChange>
          </w:rPr>
          <w:delText>be based on</w:delText>
        </w:r>
        <w:r w:rsidRPr="00E941CE" w:rsidDel="00A811DA">
          <w:rPr>
            <w:strike/>
            <w:color w:val="FF0000"/>
            <w:rPrChange w:id="917" w:author="Kaski Maiju" w:date="2024-09-23T15:09:00Z" w16du:dateUtc="2024-09-23T12:09:00Z">
              <w:rPr/>
            </w:rPrChange>
          </w:rPr>
          <w:delText xml:space="preserve"> the IHO S-100 data model.</w:delText>
        </w:r>
      </w:del>
    </w:p>
    <w:p w14:paraId="1D184D7D" w14:textId="3305BD80" w:rsidR="00971B08" w:rsidRPr="00E941CE" w:rsidDel="00A811DA" w:rsidRDefault="00971B08" w:rsidP="00971B08">
      <w:pPr>
        <w:pStyle w:val="Leipteksti"/>
        <w:rPr>
          <w:del w:id="918" w:author="Kaski Maiju" w:date="2024-06-26T11:39:00Z"/>
          <w:strike/>
          <w:color w:val="FF0000"/>
          <w:rPrChange w:id="919" w:author="Kaski Maiju" w:date="2024-09-23T15:09:00Z" w16du:dateUtc="2024-09-23T12:09:00Z">
            <w:rPr>
              <w:del w:id="920" w:author="Kaski Maiju" w:date="2024-06-26T11:39:00Z"/>
            </w:rPr>
          </w:rPrChange>
        </w:rPr>
      </w:pPr>
      <w:del w:id="921" w:author="Kaski Maiju" w:date="2024-06-26T11:39:00Z">
        <w:r w:rsidRPr="00E941CE" w:rsidDel="00A811DA">
          <w:rPr>
            <w:strike/>
            <w:color w:val="FF0000"/>
            <w:rPrChange w:id="922" w:author="Kaski Maiju" w:date="2024-09-23T15:09:00Z" w16du:dateUtc="2024-09-23T12:09:00Z">
              <w:rPr/>
            </w:rPrChange>
          </w:rPr>
          <w:delText>The S-100 standard is intended for the development of digital products and services for hydrographic, nautical and geographic information communities. It consists of several parts based on geospatial standards developed by ISO Technical Committee 211 (ISO/TC211).</w:delText>
        </w:r>
      </w:del>
    </w:p>
    <w:p w14:paraId="1FDA1FD4" w14:textId="48BC479D" w:rsidR="00FC70B8" w:rsidRPr="00E941CE" w:rsidDel="00A811DA" w:rsidRDefault="00FC70B8" w:rsidP="00FC70B8">
      <w:pPr>
        <w:pStyle w:val="Leipteksti"/>
        <w:rPr>
          <w:del w:id="923" w:author="Kaski Maiju" w:date="2024-06-26T11:39:00Z"/>
          <w:strike/>
          <w:color w:val="FF0000"/>
          <w:rPrChange w:id="924" w:author="Kaski Maiju" w:date="2024-09-23T15:09:00Z" w16du:dateUtc="2024-09-23T12:09:00Z">
            <w:rPr>
              <w:del w:id="925" w:author="Kaski Maiju" w:date="2024-06-26T11:39:00Z"/>
            </w:rPr>
          </w:rPrChange>
        </w:rPr>
      </w:pPr>
      <w:commentRangeStart w:id="926"/>
      <w:del w:id="927" w:author="Kaski Maiju" w:date="2024-06-26T11:39:00Z">
        <w:r w:rsidRPr="00E941CE" w:rsidDel="00A811DA">
          <w:rPr>
            <w:strike/>
            <w:color w:val="FF0000"/>
            <w:rPrChange w:id="928" w:author="Kaski Maiju" w:date="2024-09-23T15:09:00Z" w16du:dateUtc="2024-09-23T12:09:00Z">
              <w:rPr/>
            </w:rPrChange>
          </w:rPr>
          <w:delText>IALA was granted governance the S-200 domain, in co-operation with the IHO. A supervisory structure has been established (IALA Guideline G1087) that uses the range S-201 to S-299 for product specifications compliant with the IHO S-100 standard, covering fields within the IALA remit, including Marine Aids to Navigation (AtoN), Vessel Traffic Services (VTS), positioning systems and communication systems.</w:delText>
        </w:r>
        <w:commentRangeEnd w:id="926"/>
        <w:r w:rsidRPr="00E941CE" w:rsidDel="00A811DA">
          <w:rPr>
            <w:rStyle w:val="Kommentinviite"/>
            <w:strike/>
            <w:color w:val="FF0000"/>
            <w:rPrChange w:id="929" w:author="Kaski Maiju" w:date="2024-09-23T15:09:00Z" w16du:dateUtc="2024-09-23T12:09:00Z">
              <w:rPr>
                <w:rStyle w:val="Kommentinviite"/>
              </w:rPr>
            </w:rPrChange>
          </w:rPr>
          <w:commentReference w:id="926"/>
        </w:r>
      </w:del>
    </w:p>
    <w:p w14:paraId="48616437" w14:textId="793D7549" w:rsidR="00971B08" w:rsidRPr="00E941CE" w:rsidDel="00A811DA" w:rsidRDefault="00971B08" w:rsidP="00971B08">
      <w:pPr>
        <w:pStyle w:val="Leipteksti"/>
        <w:rPr>
          <w:del w:id="930" w:author="Kaski Maiju" w:date="2024-06-26T11:39:00Z"/>
          <w:strike/>
          <w:color w:val="FF0000"/>
          <w:rPrChange w:id="931" w:author="Kaski Maiju" w:date="2024-09-23T15:09:00Z" w16du:dateUtc="2024-09-23T12:09:00Z">
            <w:rPr>
              <w:del w:id="932" w:author="Kaski Maiju" w:date="2024-06-26T11:39:00Z"/>
            </w:rPr>
          </w:rPrChange>
        </w:rPr>
      </w:pPr>
      <w:del w:id="933" w:author="Kaski Maiju" w:date="2024-06-26T11:39:00Z">
        <w:r w:rsidRPr="00E941CE" w:rsidDel="00A811DA">
          <w:rPr>
            <w:strike/>
            <w:color w:val="FF0000"/>
            <w:rPrChange w:id="934" w:author="Kaski Maiju" w:date="2024-09-23T15:09:00Z" w16du:dateUtc="2024-09-23T12:09:00Z">
              <w:rPr/>
            </w:rPrChange>
          </w:rPr>
          <w:delText>The S-100-based services</w:delText>
        </w:r>
        <w:r w:rsidR="00350AF6" w:rsidRPr="00E941CE" w:rsidDel="00A811DA">
          <w:rPr>
            <w:strike/>
            <w:color w:val="FF0000"/>
            <w:rPrChange w:id="935" w:author="Kaski Maiju" w:date="2024-09-23T15:09:00Z" w16du:dateUtc="2024-09-23T12:09:00Z">
              <w:rPr/>
            </w:rPrChange>
          </w:rPr>
          <w:delText xml:space="preserve"> delivered by VTS</w:delText>
        </w:r>
        <w:r w:rsidRPr="00E941CE" w:rsidDel="00A811DA">
          <w:rPr>
            <w:strike/>
            <w:color w:val="FF0000"/>
            <w:rPrChange w:id="936" w:author="Kaski Maiju" w:date="2024-09-23T15:09:00Z" w16du:dateUtc="2024-09-23T12:09:00Z">
              <w:rPr/>
            </w:rPrChange>
          </w:rPr>
          <w:delText xml:space="preserve"> can be divided into services that provide (almost) real-time, dynamic data and</w:delText>
        </w:r>
        <w:r w:rsidR="00350AF6" w:rsidRPr="00E941CE" w:rsidDel="00A811DA">
          <w:rPr>
            <w:strike/>
            <w:color w:val="FF0000"/>
            <w:rPrChange w:id="937" w:author="Kaski Maiju" w:date="2024-09-23T15:09:00Z" w16du:dateUtc="2024-09-23T12:09:00Z">
              <w:rPr/>
            </w:rPrChange>
          </w:rPr>
          <w:delText xml:space="preserve"> to services</w:delText>
        </w:r>
        <w:r w:rsidRPr="00E941CE" w:rsidDel="00A811DA">
          <w:rPr>
            <w:strike/>
            <w:color w:val="FF0000"/>
            <w:rPrChange w:id="938" w:author="Kaski Maiju" w:date="2024-09-23T15:09:00Z" w16du:dateUtc="2024-09-23T12:09:00Z">
              <w:rPr/>
            </w:rPrChange>
          </w:rPr>
          <w:delText xml:space="preserve"> that provide static data that is updated less frequently. The information provided by real-time services includes, for example, </w:delText>
        </w:r>
        <w:r w:rsidR="00350AF6" w:rsidRPr="00E941CE" w:rsidDel="00A811DA">
          <w:rPr>
            <w:strike/>
            <w:color w:val="FF0000"/>
            <w:rPrChange w:id="939" w:author="Kaski Maiju" w:date="2024-09-23T15:09:00Z" w16du:dateUtc="2024-09-23T12:09:00Z">
              <w:rPr/>
            </w:rPrChange>
          </w:rPr>
          <w:delText xml:space="preserve">navigational </w:delText>
        </w:r>
        <w:r w:rsidRPr="00E941CE" w:rsidDel="00A811DA">
          <w:rPr>
            <w:strike/>
            <w:color w:val="FF0000"/>
            <w:rPrChange w:id="940" w:author="Kaski Maiju" w:date="2024-09-23T15:09:00Z" w16du:dateUtc="2024-09-23T12:09:00Z">
              <w:rPr/>
            </w:rPrChange>
          </w:rPr>
          <w:delText xml:space="preserve">warnings and </w:delText>
        </w:r>
        <w:r w:rsidR="00350AF6" w:rsidRPr="00E941CE" w:rsidDel="00A811DA">
          <w:rPr>
            <w:strike/>
            <w:color w:val="FF0000"/>
            <w:rPrChange w:id="941" w:author="Kaski Maiju" w:date="2024-09-23T15:09:00Z" w16du:dateUtc="2024-09-23T12:09:00Z">
              <w:rPr/>
            </w:rPrChange>
          </w:rPr>
          <w:delText>discrepancies of AtoN’s</w:delText>
        </w:r>
        <w:r w:rsidRPr="00E941CE" w:rsidDel="00A811DA">
          <w:rPr>
            <w:strike/>
            <w:color w:val="FF0000"/>
            <w:rPrChange w:id="942" w:author="Kaski Maiju" w:date="2024-09-23T15:09:00Z" w16du:dateUtc="2024-09-23T12:09:00Z">
              <w:rPr/>
            </w:rPrChange>
          </w:rPr>
          <w:delText xml:space="preserve">, as well as weather observations. Static information </w:delText>
        </w:r>
        <w:r w:rsidR="00350AF6" w:rsidRPr="00E941CE" w:rsidDel="00A811DA">
          <w:rPr>
            <w:strike/>
            <w:color w:val="FF0000"/>
            <w:rPrChange w:id="943" w:author="Kaski Maiju" w:date="2024-09-23T15:09:00Z" w16du:dateUtc="2024-09-23T12:09:00Z">
              <w:rPr/>
            </w:rPrChange>
          </w:rPr>
          <w:delText>can include basic VTS information, such as limits of VTS area and</w:delText>
        </w:r>
        <w:r w:rsidR="00394DDC" w:rsidRPr="00E941CE" w:rsidDel="00A811DA">
          <w:rPr>
            <w:strike/>
            <w:color w:val="FF0000"/>
            <w:rPrChange w:id="944" w:author="Kaski Maiju" w:date="2024-09-23T15:09:00Z" w16du:dateUtc="2024-09-23T12:09:00Z">
              <w:rPr/>
            </w:rPrChange>
          </w:rPr>
          <w:delText>/</w:delText>
        </w:r>
        <w:r w:rsidR="00350AF6" w:rsidRPr="00E941CE" w:rsidDel="00A811DA">
          <w:rPr>
            <w:strike/>
            <w:color w:val="FF0000"/>
            <w:rPrChange w:id="945" w:author="Kaski Maiju" w:date="2024-09-23T15:09:00Z" w16du:dateUtc="2024-09-23T12:09:00Z">
              <w:rPr/>
            </w:rPrChange>
          </w:rPr>
          <w:delText xml:space="preserve">or reporting </w:delText>
        </w:r>
        <w:r w:rsidR="00394DDC" w:rsidRPr="00E941CE" w:rsidDel="00A811DA">
          <w:rPr>
            <w:strike/>
            <w:color w:val="FF0000"/>
            <w:rPrChange w:id="946" w:author="Kaski Maiju" w:date="2024-09-23T15:09:00Z" w16du:dateUtc="2024-09-23T12:09:00Z">
              <w:rPr/>
            </w:rPrChange>
          </w:rPr>
          <w:delText>requirements</w:delText>
        </w:r>
        <w:r w:rsidR="00350AF6" w:rsidRPr="00E941CE" w:rsidDel="00A811DA">
          <w:rPr>
            <w:strike/>
            <w:color w:val="FF0000"/>
            <w:rPrChange w:id="947" w:author="Kaski Maiju" w:date="2024-09-23T15:09:00Z" w16du:dateUtc="2024-09-23T12:09:00Z">
              <w:rPr/>
            </w:rPrChange>
          </w:rPr>
          <w:delText>.</w:delText>
        </w:r>
      </w:del>
    </w:p>
    <w:p w14:paraId="2C2319B6" w14:textId="7D5423B9" w:rsidR="0031003F" w:rsidRPr="00E941CE" w:rsidDel="00A811DA" w:rsidRDefault="0031003F" w:rsidP="0031003F">
      <w:pPr>
        <w:pStyle w:val="Leipteksti"/>
        <w:rPr>
          <w:del w:id="948" w:author="Kaski Maiju" w:date="2024-06-26T11:39:00Z"/>
          <w:strike/>
          <w:color w:val="FF0000"/>
          <w:rPrChange w:id="949" w:author="Kaski Maiju" w:date="2024-09-23T15:09:00Z" w16du:dateUtc="2024-09-23T12:09:00Z">
            <w:rPr>
              <w:del w:id="950" w:author="Kaski Maiju" w:date="2024-06-26T11:39:00Z"/>
            </w:rPr>
          </w:rPrChange>
        </w:rPr>
      </w:pPr>
      <w:del w:id="951" w:author="Kaski Maiju" w:date="2024-06-26T11:39:00Z">
        <w:r w:rsidRPr="00E941CE" w:rsidDel="00A811DA">
          <w:rPr>
            <w:strike/>
            <w:color w:val="FF0000"/>
            <w:rPrChange w:id="952" w:author="Kaski Maiju" w:date="2024-09-23T15:09:00Z" w16du:dateUtc="2024-09-23T12:09:00Z">
              <w:rPr/>
            </w:rPrChange>
          </w:rPr>
          <w:delText>Some of the S-100-based product specifications can also be used in a variety of services. The most significant of these is the ECDIS Route Plan Product Specification S-421 (IEC 63173-1) published by IEC.</w:delText>
        </w:r>
        <w:r w:rsidR="00173FC9" w:rsidRPr="00E941CE" w:rsidDel="00A811DA">
          <w:rPr>
            <w:strike/>
            <w:color w:val="FF0000"/>
            <w:rPrChange w:id="953" w:author="Kaski Maiju" w:date="2024-09-23T15:09:00Z" w16du:dateUtc="2024-09-23T12:09:00Z">
              <w:rPr/>
            </w:rPrChange>
          </w:rPr>
          <w:delText xml:space="preserve"> The S-421 Product specification also includes several use cases</w:delText>
        </w:r>
      </w:del>
    </w:p>
    <w:p w14:paraId="29CB3CD5" w14:textId="2815E8F1" w:rsidR="00374655" w:rsidRPr="00E941CE" w:rsidDel="00A811DA" w:rsidRDefault="00374655" w:rsidP="00374655">
      <w:pPr>
        <w:pStyle w:val="Leipteksti"/>
        <w:rPr>
          <w:del w:id="954" w:author="Kaski Maiju" w:date="2024-06-26T11:39:00Z"/>
          <w:strike/>
          <w:color w:val="FF0000"/>
          <w:rPrChange w:id="955" w:author="Kaski Maiju" w:date="2024-09-23T15:09:00Z" w16du:dateUtc="2024-09-23T12:09:00Z">
            <w:rPr>
              <w:del w:id="956" w:author="Kaski Maiju" w:date="2024-06-26T11:39:00Z"/>
            </w:rPr>
          </w:rPrChange>
        </w:rPr>
      </w:pPr>
      <w:del w:id="957" w:author="Kaski Maiju" w:date="2024-06-26T11:39:00Z">
        <w:r w:rsidRPr="00E941CE" w:rsidDel="00A811DA">
          <w:rPr>
            <w:strike/>
            <w:color w:val="FF0000"/>
            <w:rPrChange w:id="958" w:author="Kaski Maiju" w:date="2024-09-23T15:09:00Z" w16du:dateUtc="2024-09-23T12:09:00Z">
              <w:rPr/>
            </w:rPrChange>
          </w:rPr>
          <w:delText>In November 2022, the IMO MSC approved an update to the ECDIS performance standard, according to which the use of ECDIS compatible with S-100 products as a navigation system on board will be permitted from the beginning of 2026 and mandatory for new installations from the beginning of 2029..</w:delText>
        </w:r>
      </w:del>
    </w:p>
    <w:p w14:paraId="5D17456F" w14:textId="4BB52E31" w:rsidR="0031003F" w:rsidRPr="00E941CE" w:rsidDel="00A811DA" w:rsidRDefault="0031003F" w:rsidP="0031003F">
      <w:pPr>
        <w:pStyle w:val="Leipteksti"/>
        <w:rPr>
          <w:del w:id="959" w:author="Kaski Maiju" w:date="2024-06-26T11:39:00Z"/>
          <w:strike/>
          <w:color w:val="FF0000"/>
          <w:rPrChange w:id="960" w:author="Kaski Maiju" w:date="2024-09-23T15:09:00Z" w16du:dateUtc="2024-09-23T12:09:00Z">
            <w:rPr>
              <w:del w:id="961" w:author="Kaski Maiju" w:date="2024-06-26T11:39:00Z"/>
            </w:rPr>
          </w:rPrChange>
        </w:rPr>
      </w:pPr>
      <w:del w:id="962" w:author="Kaski Maiju" w:date="2024-06-26T11:39:00Z">
        <w:r w:rsidRPr="00E941CE" w:rsidDel="00A811DA">
          <w:rPr>
            <w:strike/>
            <w:color w:val="FF0000"/>
            <w:rPrChange w:id="963" w:author="Kaski Maiju" w:date="2024-09-23T15:09:00Z" w16du:dateUtc="2024-09-23T12:09:00Z">
              <w:rPr/>
            </w:rPrChange>
          </w:rPr>
          <w:delText xml:space="preserve">The </w:delText>
        </w:r>
        <w:commentRangeStart w:id="964"/>
        <w:r w:rsidRPr="00E941CE" w:rsidDel="00A811DA">
          <w:rPr>
            <w:strike/>
            <w:color w:val="FF0000"/>
            <w:rPrChange w:id="965" w:author="Kaski Maiju" w:date="2024-09-23T15:09:00Z" w16du:dateUtc="2024-09-23T12:09:00Z">
              <w:rPr/>
            </w:rPrChange>
          </w:rPr>
          <w:delText xml:space="preserve">updated </w:delText>
        </w:r>
        <w:commentRangeEnd w:id="964"/>
        <w:r w:rsidR="00173FC9" w:rsidRPr="00E941CE" w:rsidDel="00A811DA">
          <w:rPr>
            <w:rStyle w:val="Kommentinviite"/>
            <w:strike/>
            <w:color w:val="FF0000"/>
            <w:rPrChange w:id="966" w:author="Kaski Maiju" w:date="2024-09-23T15:09:00Z" w16du:dateUtc="2024-09-23T12:09:00Z">
              <w:rPr>
                <w:rStyle w:val="Kommentinviite"/>
              </w:rPr>
            </w:rPrChange>
          </w:rPr>
          <w:commentReference w:id="964"/>
        </w:r>
        <w:r w:rsidRPr="00E941CE" w:rsidDel="00A811DA">
          <w:rPr>
            <w:strike/>
            <w:color w:val="FF0000"/>
            <w:rPrChange w:id="967" w:author="Kaski Maiju" w:date="2024-09-23T15:09:00Z" w16du:dateUtc="2024-09-23T12:09:00Z">
              <w:rPr/>
            </w:rPrChange>
          </w:rPr>
          <w:delText>Performance Standard also states that ECDIS should be capable to carry out exchanging of route plans in a simple and reliable manner. This means that primary navigation system on board can be capable for route exchange from the beginning of 2026 and makes the functionality mandatory for new installations from the beginning of 2029.</w:delText>
        </w:r>
      </w:del>
    </w:p>
    <w:p w14:paraId="5695688B" w14:textId="78FDB8F8" w:rsidR="00971B08" w:rsidRPr="00E941CE" w:rsidDel="00A811DA" w:rsidRDefault="00971B08" w:rsidP="00971B08">
      <w:pPr>
        <w:pStyle w:val="Leipteksti"/>
        <w:rPr>
          <w:del w:id="968" w:author="Kaski Maiju" w:date="2024-06-26T11:39:00Z"/>
          <w:strike/>
          <w:color w:val="FF0000"/>
          <w:rPrChange w:id="969" w:author="Kaski Maiju" w:date="2024-09-23T15:09:00Z" w16du:dateUtc="2024-09-23T12:09:00Z">
            <w:rPr>
              <w:del w:id="970" w:author="Kaski Maiju" w:date="2024-06-26T11:39:00Z"/>
            </w:rPr>
          </w:rPrChange>
        </w:rPr>
      </w:pPr>
      <w:del w:id="971" w:author="Kaski Maiju" w:date="2024-06-26T11:39:00Z">
        <w:r w:rsidRPr="00E941CE" w:rsidDel="00A811DA">
          <w:rPr>
            <w:strike/>
            <w:color w:val="FF0000"/>
            <w:rPrChange w:id="972" w:author="Kaski Maiju" w:date="2024-09-23T15:09:00Z" w16du:dateUtc="2024-09-23T12:09:00Z">
              <w:rPr/>
            </w:rPrChange>
          </w:rPr>
          <w:delText>However, it is expected that due to the slow renewal of ships' navigation systems, there will not be extensive equipment compatible with S-100 products on board in the next few years. In this case, data may also be presented in other systems intended to support navigation.</w:delText>
        </w:r>
      </w:del>
    </w:p>
    <w:p w14:paraId="6F30FC00" w14:textId="55A261F6" w:rsidR="00872AF9" w:rsidRPr="00E941CE" w:rsidDel="00A811DA" w:rsidRDefault="00872AF9" w:rsidP="00971B08">
      <w:pPr>
        <w:pStyle w:val="Leipteksti"/>
        <w:rPr>
          <w:del w:id="973" w:author="Kaski Maiju" w:date="2024-06-26T11:39:00Z"/>
          <w:strike/>
          <w:color w:val="FF0000"/>
          <w:lang w:val="en-US"/>
          <w:rPrChange w:id="974" w:author="Kaski Maiju" w:date="2024-09-23T15:09:00Z" w16du:dateUtc="2024-09-23T12:09:00Z">
            <w:rPr>
              <w:del w:id="975" w:author="Kaski Maiju" w:date="2024-06-26T11:39:00Z"/>
            </w:rPr>
          </w:rPrChange>
        </w:rPr>
      </w:pPr>
      <w:del w:id="976" w:author="Kaski Maiju" w:date="2024-06-26T11:39:00Z">
        <w:r w:rsidRPr="00E941CE" w:rsidDel="00A811DA">
          <w:rPr>
            <w:strike/>
            <w:color w:val="FF0000"/>
            <w:highlight w:val="yellow"/>
            <w:lang w:val="en-US"/>
            <w:rPrChange w:id="977" w:author="Kaski Maiju" w:date="2024-09-23T15:09:00Z" w16du:dateUtc="2024-09-23T12:09:00Z">
              <w:rPr>
                <w:highlight w:val="yellow"/>
              </w:rPr>
            </w:rPrChange>
          </w:rPr>
          <w:delText>Refer to IMO e-nav strategy</w:delText>
        </w:r>
        <w:r w:rsidRPr="00E941CE" w:rsidDel="00A811DA">
          <w:rPr>
            <w:strike/>
            <w:color w:val="FF0000"/>
            <w:lang w:val="en-US"/>
            <w:rPrChange w:id="978" w:author="Kaski Maiju" w:date="2024-09-23T15:09:00Z" w16du:dateUtc="2024-09-23T12:09:00Z">
              <w:rPr/>
            </w:rPrChange>
          </w:rPr>
          <w:delText xml:space="preserve"> </w:delText>
        </w:r>
      </w:del>
    </w:p>
    <w:p w14:paraId="799AC0DE" w14:textId="5C2F927E" w:rsidR="00DB142A" w:rsidRPr="00E941CE" w:rsidDel="00A811DA" w:rsidRDefault="00DB142A" w:rsidP="00971B08">
      <w:pPr>
        <w:pStyle w:val="Leipteksti"/>
        <w:rPr>
          <w:del w:id="979" w:author="Kaski Maiju" w:date="2024-06-26T11:39:00Z"/>
          <w:strike/>
          <w:color w:val="FF0000"/>
          <w:highlight w:val="yellow"/>
          <w:rPrChange w:id="980" w:author="Kaski Maiju" w:date="2024-09-23T15:09:00Z" w16du:dateUtc="2024-09-23T12:09:00Z">
            <w:rPr>
              <w:del w:id="981" w:author="Kaski Maiju" w:date="2024-06-26T11:39:00Z"/>
              <w:highlight w:val="yellow"/>
            </w:rPr>
          </w:rPrChange>
        </w:rPr>
      </w:pPr>
      <w:del w:id="982" w:author="Kaski Maiju" w:date="2024-06-26T11:39:00Z">
        <w:r w:rsidRPr="00E941CE" w:rsidDel="00A811DA">
          <w:rPr>
            <w:strike/>
            <w:color w:val="FF0000"/>
            <w:highlight w:val="yellow"/>
            <w:rPrChange w:id="983" w:author="Kaski Maiju" w:date="2024-09-23T15:09:00Z" w16du:dateUtc="2024-09-23T12:09:00Z">
              <w:rPr>
                <w:highlight w:val="yellow"/>
              </w:rPr>
            </w:rPrChange>
          </w:rPr>
          <w:delText>ADD reference to Common Shore side e-navigation architecture</w:delText>
        </w:r>
      </w:del>
    </w:p>
    <w:p w14:paraId="3E185100" w14:textId="5995ED44" w:rsidR="00DB142A" w:rsidRPr="00E941CE" w:rsidDel="00A811DA" w:rsidRDefault="00DB142A" w:rsidP="00971B08">
      <w:pPr>
        <w:pStyle w:val="Leipteksti"/>
        <w:rPr>
          <w:del w:id="984" w:author="Kaski Maiju" w:date="2024-06-26T11:39:00Z"/>
          <w:strike/>
          <w:color w:val="FF0000"/>
          <w:rPrChange w:id="985" w:author="Kaski Maiju" w:date="2024-09-23T15:09:00Z" w16du:dateUtc="2024-09-23T12:09:00Z">
            <w:rPr>
              <w:del w:id="986" w:author="Kaski Maiju" w:date="2024-06-26T11:39:00Z"/>
            </w:rPr>
          </w:rPrChange>
        </w:rPr>
      </w:pPr>
      <w:del w:id="987" w:author="Kaski Maiju" w:date="2024-06-26T11:39:00Z">
        <w:r w:rsidRPr="00E941CE" w:rsidDel="00A811DA">
          <w:rPr>
            <w:strike/>
            <w:color w:val="FF0000"/>
            <w:highlight w:val="yellow"/>
            <w:rPrChange w:id="988" w:author="Kaski Maiju" w:date="2024-09-23T15:09:00Z" w16du:dateUtc="2024-09-23T12:09:00Z">
              <w:rPr>
                <w:highlight w:val="yellow"/>
              </w:rPr>
            </w:rPrChange>
          </w:rPr>
          <w:delText xml:space="preserve">ADD </w:delText>
        </w:r>
        <w:r w:rsidR="00FC6F9A" w:rsidRPr="00E941CE" w:rsidDel="00A811DA">
          <w:rPr>
            <w:strike/>
            <w:color w:val="FF0000"/>
            <w:highlight w:val="yellow"/>
            <w:rPrChange w:id="989" w:author="Kaski Maiju" w:date="2024-09-23T15:09:00Z" w16du:dateUtc="2024-09-23T12:09:00Z">
              <w:rPr>
                <w:highlight w:val="yellow"/>
              </w:rPr>
            </w:rPrChange>
          </w:rPr>
          <w:delText>picture from WG2 defining architecture for digital VTS services</w:delText>
        </w:r>
      </w:del>
    </w:p>
    <w:p w14:paraId="6FB4B581" w14:textId="4AB5926A" w:rsidR="0051495F" w:rsidRPr="00E941CE" w:rsidDel="00A811DA" w:rsidRDefault="0051495F" w:rsidP="00DB142A">
      <w:pPr>
        <w:pStyle w:val="Otsikko2"/>
        <w:rPr>
          <w:del w:id="990" w:author="Kaski Maiju" w:date="2024-06-26T11:39:00Z"/>
          <w:color w:val="FF0000"/>
          <w:rPrChange w:id="991" w:author="Kaski Maiju" w:date="2024-09-23T15:09:00Z" w16du:dateUtc="2024-09-23T12:09:00Z">
            <w:rPr>
              <w:del w:id="992" w:author="Kaski Maiju" w:date="2024-06-26T11:39:00Z"/>
            </w:rPr>
          </w:rPrChange>
        </w:rPr>
      </w:pPr>
      <w:commentRangeStart w:id="993"/>
      <w:del w:id="994" w:author="Kaski Maiju" w:date="2024-06-26T11:39:00Z">
        <w:r w:rsidRPr="00E941CE" w:rsidDel="00A811DA">
          <w:rPr>
            <w:b w:val="0"/>
            <w:caps w:val="0"/>
            <w:color w:val="FF0000"/>
            <w:rPrChange w:id="995" w:author="Kaski Maiju" w:date="2024-09-23T15:09:00Z" w16du:dateUtc="2024-09-23T12:09:00Z">
              <w:rPr>
                <w:b w:val="0"/>
                <w:caps w:val="0"/>
              </w:rPr>
            </w:rPrChange>
          </w:rPr>
          <w:delText>AIS/VDES messages</w:delText>
        </w:r>
        <w:commentRangeEnd w:id="993"/>
        <w:r w:rsidR="002D4930" w:rsidRPr="00E941CE" w:rsidDel="00A811DA">
          <w:rPr>
            <w:rStyle w:val="Kommentinviite"/>
            <w:color w:val="FF0000"/>
            <w:rPrChange w:id="996" w:author="Kaski Maiju" w:date="2024-09-23T15:09:00Z" w16du:dateUtc="2024-09-23T12:09:00Z">
              <w:rPr>
                <w:rStyle w:val="Kommentinviite"/>
              </w:rPr>
            </w:rPrChange>
          </w:rPr>
          <w:commentReference w:id="993"/>
        </w:r>
      </w:del>
    </w:p>
    <w:p w14:paraId="57772AE2" w14:textId="6C642099" w:rsidR="00C52700" w:rsidRPr="00E941CE" w:rsidDel="00672F66" w:rsidRDefault="0051495F" w:rsidP="00C52700">
      <w:pPr>
        <w:pStyle w:val="Leipteksti"/>
        <w:rPr>
          <w:del w:id="997" w:author="Kaski Maiju" w:date="2024-09-23T14:46:00Z" w16du:dateUtc="2024-09-23T11:46:00Z"/>
          <w:i/>
          <w:iCs/>
          <w:color w:val="FF0000"/>
          <w:rPrChange w:id="998" w:author="Kaski Maiju" w:date="2024-09-23T15:09:00Z" w16du:dateUtc="2024-09-23T12:09:00Z">
            <w:rPr>
              <w:del w:id="999" w:author="Kaski Maiju" w:date="2024-09-23T14:46:00Z" w16du:dateUtc="2024-09-23T11:46:00Z"/>
              <w:i/>
              <w:iCs/>
            </w:rPr>
          </w:rPrChange>
        </w:rPr>
      </w:pPr>
      <w:del w:id="1000" w:author="Kaski Maiju" w:date="2024-09-23T14:46:00Z" w16du:dateUtc="2024-09-23T11:46:00Z">
        <w:r w:rsidRPr="00E941CE" w:rsidDel="00672F66">
          <w:rPr>
            <w:color w:val="FF0000"/>
            <w:rPrChange w:id="1001" w:author="Kaski Maiju" w:date="2024-09-23T15:09:00Z" w16du:dateUtc="2024-09-23T12:09:00Z">
              <w:rPr/>
            </w:rPrChange>
          </w:rPr>
          <w:delText xml:space="preserve">In addition to the S-100 products transmitted over IP connections, digital VTS information can also be delivered to vessels via various subsystems of the globally standardized digital VDES data transmission system operating in the maritime VHF area. </w:delText>
        </w:r>
        <w:r w:rsidR="00C52700" w:rsidRPr="00E941CE" w:rsidDel="00672F66">
          <w:rPr>
            <w:color w:val="FF0000"/>
            <w:rPrChange w:id="1002" w:author="Kaski Maiju" w:date="2024-09-23T15:09:00Z" w16du:dateUtc="2024-09-23T12:09:00Z">
              <w:rPr/>
            </w:rPrChange>
          </w:rPr>
          <w:delText xml:space="preserve">More information on VDES, including development roadmap, can be found from IALA G1117 </w:delText>
        </w:r>
        <w:r w:rsidR="00C52700" w:rsidRPr="00E941CE" w:rsidDel="00672F66">
          <w:rPr>
            <w:i/>
            <w:iCs/>
            <w:color w:val="FF0000"/>
            <w:rPrChange w:id="1003" w:author="Kaski Maiju" w:date="2024-09-23T15:09:00Z" w16du:dateUtc="2024-09-23T12:09:00Z">
              <w:rPr>
                <w:i/>
                <w:iCs/>
              </w:rPr>
            </w:rPrChange>
          </w:rPr>
          <w:delText>VHF Data Exchange System (VDES) overview.</w:delText>
        </w:r>
      </w:del>
    </w:p>
    <w:p w14:paraId="446D6A3D" w14:textId="31A914F2" w:rsidR="0051495F" w:rsidRPr="00E941CE" w:rsidDel="00672F66" w:rsidRDefault="0051495F" w:rsidP="0051495F">
      <w:pPr>
        <w:pStyle w:val="Leipteksti"/>
        <w:rPr>
          <w:del w:id="1004" w:author="Kaski Maiju" w:date="2024-09-23T14:46:00Z" w16du:dateUtc="2024-09-23T11:46:00Z"/>
          <w:color w:val="FF0000"/>
          <w:rPrChange w:id="1005" w:author="Kaski Maiju" w:date="2024-09-23T15:09:00Z" w16du:dateUtc="2024-09-23T12:09:00Z">
            <w:rPr>
              <w:del w:id="1006" w:author="Kaski Maiju" w:date="2024-09-23T14:46:00Z" w16du:dateUtc="2024-09-23T11:46:00Z"/>
            </w:rPr>
          </w:rPrChange>
        </w:rPr>
      </w:pPr>
      <w:del w:id="1007" w:author="Kaski Maiju" w:date="2024-09-23T14:46:00Z" w16du:dateUtc="2024-09-23T11:46:00Z">
        <w:r w:rsidRPr="00E941CE" w:rsidDel="00672F66">
          <w:rPr>
            <w:color w:val="FF0000"/>
            <w:rPrChange w:id="1008" w:author="Kaski Maiju" w:date="2024-09-23T15:09:00Z" w16du:dateUtc="2024-09-23T12:09:00Z">
              <w:rPr/>
            </w:rPrChange>
          </w:rPr>
          <w:delText>The VDES system consists of subsystems suitable for the transmission of different types of digital information:</w:delText>
        </w:r>
      </w:del>
    </w:p>
    <w:p w14:paraId="480E4DDB" w14:textId="4A7D2F2A" w:rsidR="00096F84" w:rsidRPr="00E941CE" w:rsidDel="00672F66" w:rsidRDefault="0051495F" w:rsidP="004F6822">
      <w:pPr>
        <w:pStyle w:val="Leipteksti"/>
        <w:numPr>
          <w:ilvl w:val="0"/>
          <w:numId w:val="39"/>
        </w:numPr>
        <w:rPr>
          <w:del w:id="1009" w:author="Kaski Maiju" w:date="2024-09-23T14:46:00Z" w16du:dateUtc="2024-09-23T11:46:00Z"/>
          <w:color w:val="FF0000"/>
          <w:rPrChange w:id="1010" w:author="Kaski Maiju" w:date="2024-09-23T15:09:00Z" w16du:dateUtc="2024-09-23T12:09:00Z">
            <w:rPr>
              <w:del w:id="1011" w:author="Kaski Maiju" w:date="2024-09-23T14:46:00Z" w16du:dateUtc="2024-09-23T11:46:00Z"/>
            </w:rPr>
          </w:rPrChange>
        </w:rPr>
      </w:pPr>
      <w:del w:id="1012" w:author="Kaski Maiju" w:date="2024-09-23T14:46:00Z" w16du:dateUtc="2024-09-23T11:46:00Z">
        <w:r w:rsidRPr="00E941CE" w:rsidDel="00672F66">
          <w:rPr>
            <w:color w:val="FF0000"/>
            <w:rPrChange w:id="1013" w:author="Kaski Maiju" w:date="2024-09-23T15:09:00Z" w16du:dateUtc="2024-09-23T12:09:00Z">
              <w:rPr/>
            </w:rPrChange>
          </w:rPr>
          <w:delText xml:space="preserve">The AIS system, the main purpose is </w:delText>
        </w:r>
        <w:r w:rsidR="001D4919" w:rsidRPr="00E941CE" w:rsidDel="00672F66">
          <w:rPr>
            <w:color w:val="FF0000"/>
            <w:rPrChange w:id="1014" w:author="Kaski Maiju" w:date="2024-09-23T15:09:00Z" w16du:dateUtc="2024-09-23T12:09:00Z">
              <w:rPr/>
            </w:rPrChange>
          </w:rPr>
          <w:delText>transmitting and receiving static, dynamic, and voyage-related data</w:delText>
        </w:r>
        <w:r w:rsidRPr="00E941CE" w:rsidDel="00672F66">
          <w:rPr>
            <w:color w:val="FF0000"/>
            <w:rPrChange w:id="1015" w:author="Kaski Maiju" w:date="2024-09-23T15:09:00Z" w16du:dateUtc="2024-09-23T12:09:00Z">
              <w:rPr/>
            </w:rPrChange>
          </w:rPr>
          <w:delText xml:space="preserve">. </w:delText>
        </w:r>
        <w:r w:rsidR="00096F84" w:rsidRPr="00E941CE" w:rsidDel="00672F66">
          <w:rPr>
            <w:color w:val="FF0000"/>
            <w:rPrChange w:id="1016" w:author="Kaski Maiju" w:date="2024-09-23T15:09:00Z" w16du:dateUtc="2024-09-23T12:09:00Z">
              <w:rPr/>
            </w:rPrChange>
          </w:rPr>
          <w:delText xml:space="preserve">AIS can </w:delText>
        </w:r>
        <w:r w:rsidR="001D4919" w:rsidRPr="00E941CE" w:rsidDel="00672F66">
          <w:rPr>
            <w:color w:val="FF0000"/>
            <w:rPrChange w:id="1017" w:author="Kaski Maiju" w:date="2024-09-23T15:09:00Z" w16du:dateUtc="2024-09-23T12:09:00Z">
              <w:rPr/>
            </w:rPrChange>
          </w:rPr>
          <w:delText xml:space="preserve">also </w:delText>
        </w:r>
        <w:r w:rsidR="00096F84" w:rsidRPr="00E941CE" w:rsidDel="00672F66">
          <w:rPr>
            <w:color w:val="FF0000"/>
            <w:rPrChange w:id="1018" w:author="Kaski Maiju" w:date="2024-09-23T15:09:00Z" w16du:dateUtc="2024-09-23T12:09:00Z">
              <w:rPr/>
            </w:rPrChange>
          </w:rPr>
          <w:delText>be used for the following means of digital communications:</w:delText>
        </w:r>
      </w:del>
    </w:p>
    <w:p w14:paraId="6118F95A" w14:textId="3B3E5F5A" w:rsidR="00D428FD" w:rsidRPr="00E941CE" w:rsidDel="00672F66" w:rsidRDefault="00096F84" w:rsidP="004F6822">
      <w:pPr>
        <w:pStyle w:val="Leipteksti"/>
        <w:numPr>
          <w:ilvl w:val="1"/>
          <w:numId w:val="39"/>
        </w:numPr>
        <w:rPr>
          <w:del w:id="1019" w:author="Kaski Maiju" w:date="2024-09-23T14:46:00Z" w16du:dateUtc="2024-09-23T11:46:00Z"/>
          <w:color w:val="FF0000"/>
          <w:rPrChange w:id="1020" w:author="Kaski Maiju" w:date="2024-09-23T15:09:00Z" w16du:dateUtc="2024-09-23T12:09:00Z">
            <w:rPr>
              <w:del w:id="1021" w:author="Kaski Maiju" w:date="2024-09-23T14:46:00Z" w16du:dateUtc="2024-09-23T11:46:00Z"/>
            </w:rPr>
          </w:rPrChange>
        </w:rPr>
      </w:pPr>
      <w:del w:id="1022" w:author="Kaski Maiju" w:date="2024-09-23T14:46:00Z" w16du:dateUtc="2024-09-23T11:46:00Z">
        <w:r w:rsidRPr="00E941CE" w:rsidDel="00672F66">
          <w:rPr>
            <w:color w:val="FF0000"/>
            <w:rPrChange w:id="1023" w:author="Kaski Maiju" w:date="2024-09-23T15:09:00Z" w16du:dateUtc="2024-09-23T12:09:00Z">
              <w:rPr/>
            </w:rPrChange>
          </w:rPr>
          <w:delText xml:space="preserve">to broadcast short safety related messages containing important navigational or important meteorological warning. These messages are free form text, but it should be noted that the maximum length of these messages is 161 characters, including the header and the message content. </w:delText>
        </w:r>
      </w:del>
    </w:p>
    <w:p w14:paraId="119A2119" w14:textId="3DA00314" w:rsidR="0031003F" w:rsidRPr="00E941CE" w:rsidDel="00672F66" w:rsidRDefault="00077A8F" w:rsidP="00077A8F">
      <w:pPr>
        <w:pStyle w:val="Leipteksti"/>
        <w:ind w:left="1440"/>
        <w:rPr>
          <w:del w:id="1024" w:author="Kaski Maiju" w:date="2024-09-23T14:46:00Z" w16du:dateUtc="2024-09-23T11:46:00Z"/>
          <w:color w:val="FF0000"/>
          <w:rPrChange w:id="1025" w:author="Kaski Maiju" w:date="2024-09-23T15:09:00Z" w16du:dateUtc="2024-09-23T12:09:00Z">
            <w:rPr>
              <w:del w:id="1026" w:author="Kaski Maiju" w:date="2024-09-23T14:46:00Z" w16du:dateUtc="2024-09-23T11:46:00Z"/>
            </w:rPr>
          </w:rPrChange>
        </w:rPr>
      </w:pPr>
      <w:del w:id="1027" w:author="Kaski Maiju" w:date="2024-09-23T14:46:00Z" w16du:dateUtc="2024-09-23T11:46:00Z">
        <w:r w:rsidRPr="00E941CE" w:rsidDel="00672F66">
          <w:rPr>
            <w:color w:val="FF0000"/>
            <w:rPrChange w:id="1028" w:author="Kaski Maiju" w:date="2024-09-23T15:09:00Z" w16du:dateUtc="2024-09-23T12:09:00Z">
              <w:rPr/>
            </w:rPrChange>
          </w:rPr>
          <w:delText xml:space="preserve">VTS Authorities should implement appropriate procedures to ensure the consistent and correct use of VTS phraseology </w:delText>
        </w:r>
        <w:r w:rsidR="0031003F" w:rsidRPr="00E941CE" w:rsidDel="00672F66">
          <w:rPr>
            <w:color w:val="FF0000"/>
            <w:rPrChange w:id="1029" w:author="Kaski Maiju" w:date="2024-09-23T15:09:00Z" w16du:dateUtc="2024-09-23T12:09:00Z">
              <w:rPr/>
            </w:rPrChange>
          </w:rPr>
          <w:delText xml:space="preserve">and message markers </w:delText>
        </w:r>
        <w:r w:rsidRPr="00E941CE" w:rsidDel="00672F66">
          <w:rPr>
            <w:color w:val="FF0000"/>
            <w:rPrChange w:id="1030" w:author="Kaski Maiju" w:date="2024-09-23T15:09:00Z" w16du:dateUtc="2024-09-23T12:09:00Z">
              <w:rPr/>
            </w:rPrChange>
          </w:rPr>
          <w:delText xml:space="preserve">in </w:delText>
        </w:r>
        <w:r w:rsidR="0031003F" w:rsidRPr="00E941CE" w:rsidDel="00672F66">
          <w:rPr>
            <w:color w:val="FF0000"/>
            <w:rPrChange w:id="1031" w:author="Kaski Maiju" w:date="2024-09-23T15:09:00Z" w16du:dateUtc="2024-09-23T12:09:00Z">
              <w:rPr/>
            </w:rPrChange>
          </w:rPr>
          <w:delText>AIS short safety related messages</w:delText>
        </w:r>
        <w:r w:rsidR="00DA539E" w:rsidRPr="00E941CE" w:rsidDel="00672F66">
          <w:rPr>
            <w:color w:val="FF0000"/>
            <w:rPrChange w:id="1032" w:author="Kaski Maiju" w:date="2024-09-23T15:09:00Z" w16du:dateUtc="2024-09-23T12:09:00Z">
              <w:rPr/>
            </w:rPrChange>
          </w:rPr>
          <w:delText xml:space="preserve">– </w:delText>
        </w:r>
      </w:del>
    </w:p>
    <w:p w14:paraId="05E48421" w14:textId="4380F0EE" w:rsidR="00077A8F" w:rsidRPr="00E941CE" w:rsidDel="00672F66" w:rsidRDefault="0031003F" w:rsidP="00077A8F">
      <w:pPr>
        <w:pStyle w:val="Leipteksti"/>
        <w:ind w:left="1440"/>
        <w:rPr>
          <w:del w:id="1033" w:author="Kaski Maiju" w:date="2024-09-23T14:46:00Z" w16du:dateUtc="2024-09-23T11:46:00Z"/>
          <w:color w:val="FF0000"/>
          <w:rPrChange w:id="1034" w:author="Kaski Maiju" w:date="2024-09-23T15:09:00Z" w16du:dateUtc="2024-09-23T12:09:00Z">
            <w:rPr>
              <w:del w:id="1035" w:author="Kaski Maiju" w:date="2024-09-23T14:46:00Z" w16du:dateUtc="2024-09-23T11:46:00Z"/>
            </w:rPr>
          </w:rPrChange>
        </w:rPr>
      </w:pPr>
      <w:del w:id="1036" w:author="Kaski Maiju" w:date="2024-09-23T14:46:00Z" w16du:dateUtc="2024-09-23T11:46:00Z">
        <w:r w:rsidRPr="00E941CE" w:rsidDel="00672F66">
          <w:rPr>
            <w:color w:val="FF0000"/>
            <w:highlight w:val="yellow"/>
            <w:rPrChange w:id="1037" w:author="Kaski Maiju" w:date="2024-09-23T15:09:00Z" w16du:dateUtc="2024-09-23T12:09:00Z">
              <w:rPr>
                <w:highlight w:val="yellow"/>
              </w:rPr>
            </w:rPrChange>
          </w:rPr>
          <w:delText xml:space="preserve">REFER TO </w:delText>
        </w:r>
        <w:r w:rsidR="00DA539E" w:rsidRPr="00E941CE" w:rsidDel="00672F66">
          <w:rPr>
            <w:color w:val="FF0000"/>
            <w:highlight w:val="yellow"/>
            <w:rPrChange w:id="1038" w:author="Kaski Maiju" w:date="2024-09-23T15:09:00Z" w16du:dateUtc="2024-09-23T12:09:00Z">
              <w:rPr>
                <w:highlight w:val="yellow"/>
              </w:rPr>
            </w:rPrChange>
          </w:rPr>
          <w:delText>RECOMMENDED STANDARD PHRASES (PART C?)?</w:delText>
        </w:r>
      </w:del>
    </w:p>
    <w:p w14:paraId="7F2183AD" w14:textId="0AD77B62" w:rsidR="001D4919" w:rsidRPr="00E941CE" w:rsidDel="00672F66" w:rsidRDefault="00096F84" w:rsidP="004F6822">
      <w:pPr>
        <w:pStyle w:val="Leipteksti"/>
        <w:numPr>
          <w:ilvl w:val="1"/>
          <w:numId w:val="39"/>
        </w:numPr>
        <w:rPr>
          <w:del w:id="1039" w:author="Kaski Maiju" w:date="2024-09-23T14:46:00Z" w16du:dateUtc="2024-09-23T11:46:00Z"/>
          <w:i/>
          <w:iCs/>
          <w:color w:val="FF0000"/>
          <w:rPrChange w:id="1040" w:author="Kaski Maiju" w:date="2024-09-23T15:09:00Z" w16du:dateUtc="2024-09-23T12:09:00Z">
            <w:rPr>
              <w:del w:id="1041" w:author="Kaski Maiju" w:date="2024-09-23T14:46:00Z" w16du:dateUtc="2024-09-23T11:46:00Z"/>
              <w:i/>
              <w:iCs/>
            </w:rPr>
          </w:rPrChange>
        </w:rPr>
      </w:pPr>
      <w:del w:id="1042" w:author="Kaski Maiju" w:date="2024-09-23T14:46:00Z" w16du:dateUtc="2024-09-23T11:46:00Z">
        <w:r w:rsidRPr="00E941CE" w:rsidDel="00672F66">
          <w:rPr>
            <w:color w:val="FF0000"/>
            <w:rPrChange w:id="1043" w:author="Kaski Maiju" w:date="2024-09-23T15:09:00Z" w16du:dateUtc="2024-09-23T12:09:00Z">
              <w:rPr/>
            </w:rPrChange>
          </w:rPr>
          <w:delText xml:space="preserve">to broadcast virtual Aids to Navigation, which can be used to inform the mariner about dangers to navigation as well as safe waterways, areas in which extra caution may be necessary and areas to be avoided. </w:delText>
        </w:r>
        <w:r w:rsidR="001D4919" w:rsidRPr="00E941CE" w:rsidDel="00672F66">
          <w:rPr>
            <w:color w:val="FF0000"/>
            <w:rPrChange w:id="1044" w:author="Kaski Maiju" w:date="2024-09-23T15:09:00Z" w16du:dateUtc="2024-09-23T12:09:00Z">
              <w:rPr/>
            </w:rPrChange>
          </w:rPr>
          <w:delText>More information on virtual AtoN’s can be found from IALA G1081</w:delText>
        </w:r>
        <w:r w:rsidR="001D4919" w:rsidRPr="00E941CE" w:rsidDel="00672F66">
          <w:rPr>
            <w:i/>
            <w:iCs/>
            <w:color w:val="FF0000"/>
            <w:rPrChange w:id="1045" w:author="Kaski Maiju" w:date="2024-09-23T15:09:00Z" w16du:dateUtc="2024-09-23T12:09:00Z">
              <w:rPr>
                <w:i/>
                <w:iCs/>
              </w:rPr>
            </w:rPrChange>
          </w:rPr>
          <w:delText xml:space="preserve"> Provision of virtual marine Aids to Navigation.</w:delText>
        </w:r>
      </w:del>
    </w:p>
    <w:p w14:paraId="30827F79" w14:textId="1371C22E" w:rsidR="00C52700" w:rsidRPr="00E941CE" w:rsidDel="00672F66" w:rsidRDefault="0051495F" w:rsidP="004F6822">
      <w:pPr>
        <w:pStyle w:val="Leipteksti"/>
        <w:numPr>
          <w:ilvl w:val="0"/>
          <w:numId w:val="39"/>
        </w:numPr>
        <w:rPr>
          <w:del w:id="1046" w:author="Kaski Maiju" w:date="2024-09-23T14:46:00Z" w16du:dateUtc="2024-09-23T11:46:00Z"/>
          <w:color w:val="FF0000"/>
          <w:rPrChange w:id="1047" w:author="Kaski Maiju" w:date="2024-09-23T15:09:00Z" w16du:dateUtc="2024-09-23T12:09:00Z">
            <w:rPr>
              <w:del w:id="1048" w:author="Kaski Maiju" w:date="2024-09-23T14:46:00Z" w16du:dateUtc="2024-09-23T11:46:00Z"/>
            </w:rPr>
          </w:rPrChange>
        </w:rPr>
      </w:pPr>
      <w:del w:id="1049" w:author="Kaski Maiju" w:date="2024-09-23T14:46:00Z" w16du:dateUtc="2024-09-23T11:46:00Z">
        <w:r w:rsidRPr="00E941CE" w:rsidDel="00672F66">
          <w:rPr>
            <w:color w:val="FF0000"/>
            <w:rPrChange w:id="1050" w:author="Kaski Maiju" w:date="2024-09-23T15:09:00Z" w16du:dateUtc="2024-09-23T12:09:00Z">
              <w:rPr/>
            </w:rPrChange>
          </w:rPr>
          <w:delText xml:space="preserve">ASM system, intended to serve as the primary transmission channel for </w:delText>
        </w:r>
        <w:r w:rsidR="00E3036D" w:rsidRPr="00E941CE" w:rsidDel="00672F66">
          <w:rPr>
            <w:color w:val="FF0000"/>
            <w:rPrChange w:id="1051" w:author="Kaski Maiju" w:date="2024-09-23T15:09:00Z" w16du:dateUtc="2024-09-23T12:09:00Z">
              <w:rPr/>
            </w:rPrChange>
          </w:rPr>
          <w:delText xml:space="preserve">Application-Specific Messages </w:delText>
        </w:r>
        <w:r w:rsidRPr="00E941CE" w:rsidDel="00672F66">
          <w:rPr>
            <w:color w:val="FF0000"/>
            <w:rPrChange w:id="1052" w:author="Kaski Maiju" w:date="2024-09-23T15:09:00Z" w16du:dateUtc="2024-09-23T12:09:00Z">
              <w:rPr/>
            </w:rPrChange>
          </w:rPr>
          <w:delText xml:space="preserve">currently sent via AIS. </w:delText>
        </w:r>
      </w:del>
    </w:p>
    <w:p w14:paraId="35620EC6" w14:textId="7301E51A" w:rsidR="001D4919" w:rsidRPr="00E941CE" w:rsidDel="00672F66" w:rsidRDefault="001D4919" w:rsidP="000A470B">
      <w:pPr>
        <w:pStyle w:val="Leipteksti"/>
        <w:ind w:left="720"/>
        <w:rPr>
          <w:del w:id="1053" w:author="Kaski Maiju" w:date="2024-09-23T14:46:00Z" w16du:dateUtc="2024-09-23T11:46:00Z"/>
          <w:color w:val="FF0000"/>
          <w:rPrChange w:id="1054" w:author="Kaski Maiju" w:date="2024-09-23T15:09:00Z" w16du:dateUtc="2024-09-23T12:09:00Z">
            <w:rPr>
              <w:del w:id="1055" w:author="Kaski Maiju" w:date="2024-09-23T14:46:00Z" w16du:dateUtc="2024-09-23T11:46:00Z"/>
            </w:rPr>
          </w:rPrChange>
        </w:rPr>
      </w:pPr>
      <w:del w:id="1056" w:author="Kaski Maiju" w:date="2024-09-23T14:46:00Z" w16du:dateUtc="2024-09-23T11:46:00Z">
        <w:r w:rsidRPr="00E941CE" w:rsidDel="00672F66">
          <w:rPr>
            <w:color w:val="FF0000"/>
            <w:rPrChange w:id="1057" w:author="Kaski Maiju" w:date="2024-09-23T15:09:00Z" w16du:dateUtc="2024-09-23T12:09:00Z">
              <w:rPr/>
            </w:rPrChange>
          </w:rPr>
          <w:delText xml:space="preserve">ASM may be used to exchange important information between ships and shore stations, for example shore stations may report navigation information, </w:delText>
        </w:r>
        <w:r w:rsidR="00C52700" w:rsidRPr="00E941CE" w:rsidDel="00672F66">
          <w:rPr>
            <w:color w:val="FF0000"/>
            <w:rPrChange w:id="1058" w:author="Kaski Maiju" w:date="2024-09-23T15:09:00Z" w16du:dateUtc="2024-09-23T12:09:00Z">
              <w:rPr/>
            </w:rPrChange>
          </w:rPr>
          <w:delText>conditions,</w:delText>
        </w:r>
        <w:r w:rsidRPr="00E941CE" w:rsidDel="00672F66">
          <w:rPr>
            <w:color w:val="FF0000"/>
            <w:rPrChange w:id="1059" w:author="Kaski Maiju" w:date="2024-09-23T15:09:00Z" w16du:dateUtc="2024-09-23T12:09:00Z">
              <w:rPr/>
            </w:rPrChange>
          </w:rPr>
          <w:delText xml:space="preserve"> and warnings; and ship reporting may be simplified.</w:delText>
        </w:r>
        <w:r w:rsidR="00C52700" w:rsidRPr="00E941CE" w:rsidDel="00672F66">
          <w:rPr>
            <w:color w:val="FF0000"/>
            <w:rPrChange w:id="1060" w:author="Kaski Maiju" w:date="2024-09-23T15:09:00Z" w16du:dateUtc="2024-09-23T12:09:00Z">
              <w:rPr/>
            </w:rPrChange>
          </w:rPr>
          <w:delText xml:space="preserve"> IMO </w:delText>
        </w:r>
        <w:r w:rsidR="00C52700" w:rsidRPr="00E941CE" w:rsidDel="00672F66">
          <w:rPr>
            <w:i/>
            <w:iCs/>
            <w:color w:val="FF0000"/>
            <w:rPrChange w:id="1061" w:author="Kaski Maiju" w:date="2024-09-23T15:09:00Z" w16du:dateUtc="2024-09-23T12:09:00Z">
              <w:rPr>
                <w:i/>
                <w:iCs/>
              </w:rPr>
            </w:rPrChange>
          </w:rPr>
          <w:delText xml:space="preserve">SN.1/Circ 289 Guidance on the use of AIS Application-Specific Messages </w:delText>
        </w:r>
        <w:r w:rsidR="00C52700" w:rsidRPr="00E941CE" w:rsidDel="00672F66">
          <w:rPr>
            <w:color w:val="FF0000"/>
            <w:rPrChange w:id="1062" w:author="Kaski Maiju" w:date="2024-09-23T15:09:00Z" w16du:dateUtc="2024-09-23T12:09:00Z">
              <w:rPr/>
            </w:rPrChange>
          </w:rPr>
          <w:delText xml:space="preserve">provides an overview of the purpose and scope of AIS ASM. </w:delText>
        </w:r>
        <w:r w:rsidR="00C52700" w:rsidRPr="00E941CE" w:rsidDel="00672F66">
          <w:rPr>
            <w:i/>
            <w:iCs/>
            <w:color w:val="FF0000"/>
            <w:rPrChange w:id="1063" w:author="Kaski Maiju" w:date="2024-09-23T15:09:00Z" w16du:dateUtc="2024-09-23T12:09:00Z">
              <w:rPr>
                <w:i/>
                <w:iCs/>
              </w:rPr>
            </w:rPrChange>
          </w:rPr>
          <w:delText>IALA G1095 Harmonized implementation of Application-Specific Messages (ASM)</w:delText>
        </w:r>
        <w:r w:rsidR="00C52700" w:rsidRPr="00E941CE" w:rsidDel="00672F66">
          <w:rPr>
            <w:color w:val="FF0000"/>
            <w:rPrChange w:id="1064" w:author="Kaski Maiju" w:date="2024-09-23T15:09:00Z" w16du:dateUtc="2024-09-23T12:09:00Z">
              <w:rPr/>
            </w:rPrChange>
          </w:rPr>
          <w:delText xml:space="preserve"> describes how ASM should be implemented in a harmonized manner.</w:delText>
        </w:r>
      </w:del>
    </w:p>
    <w:p w14:paraId="734A4E91" w14:textId="2E24C796" w:rsidR="00E3036D" w:rsidRPr="00E941CE" w:rsidDel="00672F66" w:rsidRDefault="0051495F" w:rsidP="004F6822">
      <w:pPr>
        <w:pStyle w:val="Leipteksti"/>
        <w:numPr>
          <w:ilvl w:val="0"/>
          <w:numId w:val="39"/>
        </w:numPr>
        <w:rPr>
          <w:del w:id="1065" w:author="Kaski Maiju" w:date="2024-09-23T14:46:00Z" w16du:dateUtc="2024-09-23T11:46:00Z"/>
          <w:color w:val="FF0000"/>
          <w:rPrChange w:id="1066" w:author="Kaski Maiju" w:date="2024-09-23T15:09:00Z" w16du:dateUtc="2024-09-23T12:09:00Z">
            <w:rPr>
              <w:del w:id="1067" w:author="Kaski Maiju" w:date="2024-09-23T14:46:00Z" w16du:dateUtc="2024-09-23T11:46:00Z"/>
            </w:rPr>
          </w:rPrChange>
        </w:rPr>
      </w:pPr>
      <w:del w:id="1068" w:author="Kaski Maiju" w:date="2024-09-23T14:46:00Z" w16du:dateUtc="2024-09-23T11:46:00Z">
        <w:r w:rsidRPr="00E941CE" w:rsidDel="00672F66">
          <w:rPr>
            <w:color w:val="FF0000"/>
            <w:rPrChange w:id="1069" w:author="Kaski Maiju" w:date="2024-09-23T15:09:00Z" w16du:dateUtc="2024-09-23T12:09:00Z">
              <w:rPr/>
            </w:rPrChange>
          </w:rPr>
          <w:delText xml:space="preserve">The VDE-TER </w:delText>
        </w:r>
        <w:r w:rsidR="00E3036D" w:rsidRPr="00E941CE" w:rsidDel="00672F66">
          <w:rPr>
            <w:color w:val="FF0000"/>
            <w:rPrChange w:id="1070" w:author="Kaski Maiju" w:date="2024-09-23T15:09:00Z" w16du:dateUtc="2024-09-23T12:09:00Z">
              <w:rPr/>
            </w:rPrChange>
          </w:rPr>
          <w:delText xml:space="preserve">/SAT </w:delText>
        </w:r>
        <w:r w:rsidRPr="00E941CE" w:rsidDel="00672F66">
          <w:rPr>
            <w:color w:val="FF0000"/>
            <w:rPrChange w:id="1071" w:author="Kaski Maiju" w:date="2024-09-23T15:09:00Z" w16du:dateUtc="2024-09-23T12:09:00Z">
              <w:rPr/>
            </w:rPrChange>
          </w:rPr>
          <w:delText xml:space="preserve">system, the purpose of which is to provide a communication channel allowing free-form data transfer, both between </w:delText>
        </w:r>
        <w:r w:rsidR="00E3036D" w:rsidRPr="00E941CE" w:rsidDel="00672F66">
          <w:rPr>
            <w:color w:val="FF0000"/>
            <w:rPrChange w:id="1072" w:author="Kaski Maiju" w:date="2024-09-23T15:09:00Z" w16du:dateUtc="2024-09-23T12:09:00Z">
              <w:rPr/>
            </w:rPrChange>
          </w:rPr>
          <w:delText>ship to ship, ship to shore including satellite</w:delText>
        </w:r>
        <w:r w:rsidR="00C52700" w:rsidRPr="00E941CE" w:rsidDel="00672F66">
          <w:rPr>
            <w:color w:val="FF0000"/>
            <w:rPrChange w:id="1073" w:author="Kaski Maiju" w:date="2024-09-23T15:09:00Z" w16du:dateUtc="2024-09-23T12:09:00Z">
              <w:rPr/>
            </w:rPrChange>
          </w:rPr>
          <w:delText>.</w:delText>
        </w:r>
      </w:del>
    </w:p>
    <w:p w14:paraId="33F4612F" w14:textId="78FC11E5" w:rsidR="00467E6A" w:rsidRPr="00E941CE" w:rsidDel="00672F66" w:rsidRDefault="00467E6A" w:rsidP="00D14277">
      <w:pPr>
        <w:pStyle w:val="Otsikko3"/>
        <w:rPr>
          <w:del w:id="1074" w:author="Kaski Maiju" w:date="2024-09-23T14:46:00Z" w16du:dateUtc="2024-09-23T11:46:00Z"/>
          <w:color w:val="FF0000"/>
          <w:rPrChange w:id="1075" w:author="Kaski Maiju" w:date="2024-09-23T15:09:00Z" w16du:dateUtc="2024-09-23T12:09:00Z">
            <w:rPr>
              <w:del w:id="1076" w:author="Kaski Maiju" w:date="2024-09-23T14:46:00Z" w16du:dateUtc="2024-09-23T11:46:00Z"/>
            </w:rPr>
          </w:rPrChange>
        </w:rPr>
      </w:pPr>
      <w:bookmarkStart w:id="1077" w:name="_Toc161324115"/>
      <w:del w:id="1078" w:author="Kaski Maiju" w:date="2024-09-23T14:46:00Z" w16du:dateUtc="2024-09-23T11:46:00Z">
        <w:r w:rsidRPr="00E941CE" w:rsidDel="00672F66">
          <w:rPr>
            <w:rStyle w:val="Otsikko3Char"/>
            <w:b/>
            <w:bCs/>
            <w:smallCaps/>
            <w:color w:val="FF0000"/>
            <w:rPrChange w:id="1079" w:author="Kaski Maiju" w:date="2024-09-23T15:09:00Z" w16du:dateUtc="2024-09-23T12:09:00Z">
              <w:rPr>
                <w:rStyle w:val="Otsikko3Char"/>
                <w:b/>
                <w:bCs/>
                <w:smallCaps/>
              </w:rPr>
            </w:rPrChange>
          </w:rPr>
          <w:delText>Examples on the use of AIS/VDES Application Specific Messages to deliver VTS information to vessels</w:delText>
        </w:r>
        <w:r w:rsidRPr="00E941CE" w:rsidDel="00672F66">
          <w:rPr>
            <w:b w:val="0"/>
            <w:bCs w:val="0"/>
            <w:smallCaps w:val="0"/>
            <w:color w:val="FF0000"/>
            <w:rPrChange w:id="1080" w:author="Kaski Maiju" w:date="2024-09-23T15:09:00Z" w16du:dateUtc="2024-09-23T12:09:00Z">
              <w:rPr>
                <w:b w:val="0"/>
                <w:bCs w:val="0"/>
                <w:smallCaps w:val="0"/>
              </w:rPr>
            </w:rPrChange>
          </w:rPr>
          <w:delText>.</w:delText>
        </w:r>
        <w:bookmarkEnd w:id="1077"/>
      </w:del>
    </w:p>
    <w:p w14:paraId="594A3F83" w14:textId="7C18F2F6" w:rsidR="00467E6A" w:rsidRPr="00E941CE" w:rsidDel="00672F66" w:rsidRDefault="00467E6A" w:rsidP="00467E6A">
      <w:pPr>
        <w:pStyle w:val="Leipteksti"/>
        <w:rPr>
          <w:del w:id="1081" w:author="Kaski Maiju" w:date="2024-09-23T14:46:00Z" w16du:dateUtc="2024-09-23T11:46:00Z"/>
          <w:color w:val="FF0000"/>
          <w:rPrChange w:id="1082" w:author="Kaski Maiju" w:date="2024-09-23T15:09:00Z" w16du:dateUtc="2024-09-23T12:09:00Z">
            <w:rPr>
              <w:del w:id="1083" w:author="Kaski Maiju" w:date="2024-09-23T14:46:00Z" w16du:dateUtc="2024-09-23T11:46:00Z"/>
            </w:rPr>
          </w:rPrChange>
        </w:rPr>
      </w:pPr>
      <w:del w:id="1084" w:author="Kaski Maiju" w:date="2024-09-23T14:46:00Z" w16du:dateUtc="2024-09-23T11:46:00Z">
        <w:r w:rsidRPr="00E941CE" w:rsidDel="00672F66">
          <w:rPr>
            <w:color w:val="FF0000"/>
            <w:rPrChange w:id="1085" w:author="Kaski Maiju" w:date="2024-09-23T15:09:00Z" w16du:dateUtc="2024-09-23T12:09:00Z">
              <w:rPr/>
            </w:rPrChange>
          </w:rPr>
          <w:delText>Application-Specific Messages may provide a variety of capabilities for shore stations to report navigation information, conditions and warnings</w:delText>
        </w:r>
        <w:r w:rsidR="00974511" w:rsidRPr="00E941CE" w:rsidDel="00672F66">
          <w:rPr>
            <w:color w:val="FF0000"/>
            <w:rPrChange w:id="1086" w:author="Kaski Maiju" w:date="2024-09-23T15:09:00Z" w16du:dateUtc="2024-09-23T12:09:00Z">
              <w:rPr/>
            </w:rPrChange>
          </w:rPr>
          <w:delText xml:space="preserve"> to vessels, such as:</w:delText>
        </w:r>
      </w:del>
    </w:p>
    <w:p w14:paraId="1EBDC7FC" w14:textId="4C1FD445" w:rsidR="00C45421" w:rsidRPr="00E941CE" w:rsidDel="00672F66" w:rsidRDefault="00C45421" w:rsidP="00C45421">
      <w:pPr>
        <w:pStyle w:val="Leipteksti"/>
        <w:numPr>
          <w:ilvl w:val="0"/>
          <w:numId w:val="21"/>
        </w:numPr>
        <w:rPr>
          <w:del w:id="1087" w:author="Kaski Maiju" w:date="2024-09-23T14:46:00Z" w16du:dateUtc="2024-09-23T11:46:00Z"/>
          <w:color w:val="FF0000"/>
          <w:rPrChange w:id="1088" w:author="Kaski Maiju" w:date="2024-09-23T15:09:00Z" w16du:dateUtc="2024-09-23T12:09:00Z">
            <w:rPr>
              <w:del w:id="1089" w:author="Kaski Maiju" w:date="2024-09-23T14:46:00Z" w16du:dateUtc="2024-09-23T11:46:00Z"/>
            </w:rPr>
          </w:rPrChange>
        </w:rPr>
      </w:pPr>
      <w:del w:id="1090" w:author="Kaski Maiju" w:date="2024-09-23T14:46:00Z" w16du:dateUtc="2024-09-23T11:46:00Z">
        <w:r w:rsidRPr="00E941CE" w:rsidDel="00672F66">
          <w:rPr>
            <w:color w:val="FF0000"/>
            <w:rPrChange w:id="1091" w:author="Kaski Maiju" w:date="2024-09-23T15:09:00Z" w16du:dateUtc="2024-09-23T12:09:00Z">
              <w:rPr/>
            </w:rPrChange>
          </w:rPr>
          <w:delText>distribution of meteorological and hydrographic information</w:delText>
        </w:r>
      </w:del>
    </w:p>
    <w:p w14:paraId="73E3F94C" w14:textId="16B4E336" w:rsidR="00C45421" w:rsidRPr="00E941CE" w:rsidDel="00672F66" w:rsidRDefault="00C45421" w:rsidP="00C45421">
      <w:pPr>
        <w:pStyle w:val="Leipteksti"/>
        <w:numPr>
          <w:ilvl w:val="0"/>
          <w:numId w:val="21"/>
        </w:numPr>
        <w:rPr>
          <w:del w:id="1092" w:author="Kaski Maiju" w:date="2024-09-23T14:46:00Z" w16du:dateUtc="2024-09-23T11:46:00Z"/>
          <w:color w:val="FF0000"/>
          <w:rPrChange w:id="1093" w:author="Kaski Maiju" w:date="2024-09-23T15:09:00Z" w16du:dateUtc="2024-09-23T12:09:00Z">
            <w:rPr>
              <w:del w:id="1094" w:author="Kaski Maiju" w:date="2024-09-23T14:46:00Z" w16du:dateUtc="2024-09-23T11:46:00Z"/>
            </w:rPr>
          </w:rPrChange>
        </w:rPr>
      </w:pPr>
      <w:del w:id="1095" w:author="Kaski Maiju" w:date="2024-09-23T14:46:00Z" w16du:dateUtc="2024-09-23T11:46:00Z">
        <w:r w:rsidRPr="00E941CE" w:rsidDel="00672F66">
          <w:rPr>
            <w:color w:val="FF0000"/>
            <w:rPrChange w:id="1096" w:author="Kaski Maiju" w:date="2024-09-23T15:09:00Z" w16du:dateUtc="2024-09-23T12:09:00Z">
              <w:rPr/>
            </w:rPrChange>
          </w:rPr>
          <w:delText>inform</w:delText>
        </w:r>
        <w:r w:rsidR="00974511" w:rsidRPr="00E941CE" w:rsidDel="00672F66">
          <w:rPr>
            <w:color w:val="FF0000"/>
            <w:rPrChange w:id="1097" w:author="Kaski Maiju" w:date="2024-09-23T15:09:00Z" w16du:dateUtc="2024-09-23T12:09:00Z">
              <w:rPr/>
            </w:rPrChange>
          </w:rPr>
          <w:delText>ing</w:delText>
        </w:r>
        <w:r w:rsidRPr="00E941CE" w:rsidDel="00672F66">
          <w:rPr>
            <w:color w:val="FF0000"/>
            <w:rPrChange w:id="1098" w:author="Kaski Maiju" w:date="2024-09-23T15:09:00Z" w16du:dateUtc="2024-09-23T12:09:00Z">
              <w:rPr/>
            </w:rPrChange>
          </w:rPr>
          <w:delText xml:space="preserve"> vessels about tidal windows which allow a vessel the safe passage of a fairway.</w:delText>
        </w:r>
      </w:del>
    </w:p>
    <w:p w14:paraId="5875FD06" w14:textId="39317E89" w:rsidR="00C45421" w:rsidRPr="00E941CE" w:rsidDel="00672F66" w:rsidRDefault="00C45421" w:rsidP="00C45421">
      <w:pPr>
        <w:pStyle w:val="Leipteksti"/>
        <w:numPr>
          <w:ilvl w:val="0"/>
          <w:numId w:val="21"/>
        </w:numPr>
        <w:rPr>
          <w:del w:id="1099" w:author="Kaski Maiju" w:date="2024-09-23T14:46:00Z" w16du:dateUtc="2024-09-23T11:46:00Z"/>
          <w:color w:val="FF0000"/>
          <w:rPrChange w:id="1100" w:author="Kaski Maiju" w:date="2024-09-23T15:09:00Z" w16du:dateUtc="2024-09-23T12:09:00Z">
            <w:rPr>
              <w:del w:id="1101" w:author="Kaski Maiju" w:date="2024-09-23T14:46:00Z" w16du:dateUtc="2024-09-23T11:46:00Z"/>
            </w:rPr>
          </w:rPrChange>
        </w:rPr>
      </w:pPr>
      <w:del w:id="1102" w:author="Kaski Maiju" w:date="2024-09-23T14:46:00Z" w16du:dateUtc="2024-09-23T11:46:00Z">
        <w:r w:rsidRPr="00E941CE" w:rsidDel="00672F66">
          <w:rPr>
            <w:color w:val="FF0000"/>
            <w:rPrChange w:id="1103" w:author="Kaski Maiju" w:date="2024-09-23T15:09:00Z" w16du:dateUtc="2024-09-23T12:09:00Z">
              <w:rPr/>
            </w:rPrChange>
          </w:rPr>
          <w:delText>provid</w:delText>
        </w:r>
        <w:r w:rsidR="00974511" w:rsidRPr="00E941CE" w:rsidDel="00672F66">
          <w:rPr>
            <w:color w:val="FF0000"/>
            <w:rPrChange w:id="1104" w:author="Kaski Maiju" w:date="2024-09-23T15:09:00Z" w16du:dateUtc="2024-09-23T12:09:00Z">
              <w:rPr/>
            </w:rPrChange>
          </w:rPr>
          <w:delText>ing</w:delText>
        </w:r>
        <w:r w:rsidRPr="00E941CE" w:rsidDel="00672F66">
          <w:rPr>
            <w:color w:val="FF0000"/>
            <w:rPrChange w:id="1105" w:author="Kaski Maiju" w:date="2024-09-23T15:09:00Z" w16du:dateUtc="2024-09-23T12:09:00Z">
              <w:rPr/>
            </w:rPrChange>
          </w:rPr>
          <w:delText xml:space="preserve"> specific </w:delText>
        </w:r>
        <w:r w:rsidR="00974511" w:rsidRPr="00E941CE" w:rsidDel="00672F66">
          <w:rPr>
            <w:color w:val="FF0000"/>
            <w:rPrChange w:id="1106" w:author="Kaski Maiju" w:date="2024-09-23T15:09:00Z" w16du:dateUtc="2024-09-23T12:09:00Z">
              <w:rPr/>
            </w:rPrChange>
          </w:rPr>
          <w:delText>vessels</w:delText>
        </w:r>
        <w:r w:rsidRPr="00E941CE" w:rsidDel="00672F66">
          <w:rPr>
            <w:color w:val="FF0000"/>
            <w:rPrChange w:id="1107" w:author="Kaski Maiju" w:date="2024-09-23T15:09:00Z" w16du:dateUtc="2024-09-23T12:09:00Z">
              <w:rPr/>
            </w:rPrChange>
          </w:rPr>
          <w:delText xml:space="preserve"> with information on the granted port to call and time to enter.</w:delText>
        </w:r>
      </w:del>
    </w:p>
    <w:p w14:paraId="5500C2CD" w14:textId="6ECFB6B1" w:rsidR="00C45421" w:rsidRPr="00E941CE" w:rsidDel="00672F66" w:rsidRDefault="00C45421" w:rsidP="00C45421">
      <w:pPr>
        <w:pStyle w:val="Leipteksti"/>
        <w:numPr>
          <w:ilvl w:val="0"/>
          <w:numId w:val="21"/>
        </w:numPr>
        <w:rPr>
          <w:del w:id="1108" w:author="Kaski Maiju" w:date="2024-09-23T14:46:00Z" w16du:dateUtc="2024-09-23T11:46:00Z"/>
          <w:color w:val="FF0000"/>
          <w:rPrChange w:id="1109" w:author="Kaski Maiju" w:date="2024-09-23T15:09:00Z" w16du:dateUtc="2024-09-23T12:09:00Z">
            <w:rPr>
              <w:del w:id="1110" w:author="Kaski Maiju" w:date="2024-09-23T14:46:00Z" w16du:dateUtc="2024-09-23T11:46:00Z"/>
            </w:rPr>
          </w:rPrChange>
        </w:rPr>
      </w:pPr>
      <w:bookmarkStart w:id="1111" w:name="_Hlk146023120"/>
      <w:del w:id="1112" w:author="Kaski Maiju" w:date="2024-09-23T14:46:00Z" w16du:dateUtc="2024-09-23T11:46:00Z">
        <w:r w:rsidRPr="00E941CE" w:rsidDel="00672F66">
          <w:rPr>
            <w:color w:val="FF0000"/>
            <w:rPrChange w:id="1113" w:author="Kaski Maiju" w:date="2024-09-23T15:09:00Z" w16du:dateUtc="2024-09-23T12:09:00Z">
              <w:rPr/>
            </w:rPrChange>
          </w:rPr>
          <w:delText>provid</w:delText>
        </w:r>
        <w:r w:rsidR="00974511" w:rsidRPr="00E941CE" w:rsidDel="00672F66">
          <w:rPr>
            <w:color w:val="FF0000"/>
            <w:rPrChange w:id="1114" w:author="Kaski Maiju" w:date="2024-09-23T15:09:00Z" w16du:dateUtc="2024-09-23T12:09:00Z">
              <w:rPr/>
            </w:rPrChange>
          </w:rPr>
          <w:delText>ing</w:delText>
        </w:r>
        <w:r w:rsidRPr="00E941CE" w:rsidDel="00672F66">
          <w:rPr>
            <w:color w:val="FF0000"/>
            <w:rPrChange w:id="1115" w:author="Kaski Maiju" w:date="2024-09-23T15:09:00Z" w16du:dateUtc="2024-09-23T12:09:00Z">
              <w:rPr/>
            </w:rPrChange>
          </w:rPr>
          <w:delText xml:space="preserve"> time-critical </w:delText>
        </w:r>
        <w:r w:rsidR="00974511" w:rsidRPr="00E941CE" w:rsidDel="00672F66">
          <w:rPr>
            <w:color w:val="FF0000"/>
            <w:rPrChange w:id="1116" w:author="Kaski Maiju" w:date="2024-09-23T15:09:00Z" w16du:dateUtc="2024-09-23T12:09:00Z">
              <w:rPr/>
            </w:rPrChange>
          </w:rPr>
          <w:delText xml:space="preserve">dynamic </w:delText>
        </w:r>
        <w:r w:rsidRPr="00E941CE" w:rsidDel="00672F66">
          <w:rPr>
            <w:color w:val="FF0000"/>
            <w:rPrChange w:id="1117" w:author="Kaski Maiju" w:date="2024-09-23T15:09:00Z" w16du:dateUtc="2024-09-23T12:09:00Z">
              <w:rPr/>
            </w:rPrChange>
          </w:rPr>
          <w:delText xml:space="preserve">navigation safety information </w:delText>
        </w:r>
        <w:r w:rsidR="00974511" w:rsidRPr="00E941CE" w:rsidDel="00672F66">
          <w:rPr>
            <w:color w:val="FF0000"/>
            <w:rPrChange w:id="1118" w:author="Kaski Maiju" w:date="2024-09-23T15:09:00Z" w16du:dateUtc="2024-09-23T12:09:00Z">
              <w:rPr/>
            </w:rPrChange>
          </w:rPr>
          <w:delText>concerning a specified geographic area, polyline or positions.</w:delText>
        </w:r>
      </w:del>
    </w:p>
    <w:bookmarkEnd w:id="1111"/>
    <w:p w14:paraId="0336AC39" w14:textId="6BBE0D61" w:rsidR="00C45421" w:rsidRPr="00E941CE" w:rsidDel="00672F66" w:rsidRDefault="00974511" w:rsidP="0031003F">
      <w:pPr>
        <w:pStyle w:val="Leipteksti"/>
        <w:numPr>
          <w:ilvl w:val="0"/>
          <w:numId w:val="21"/>
        </w:numPr>
        <w:rPr>
          <w:del w:id="1119" w:author="Kaski Maiju" w:date="2024-09-23T14:46:00Z" w16du:dateUtc="2024-09-23T11:46:00Z"/>
          <w:color w:val="FF0000"/>
          <w:rPrChange w:id="1120" w:author="Kaski Maiju" w:date="2024-09-23T15:09:00Z" w16du:dateUtc="2024-09-23T12:09:00Z">
            <w:rPr>
              <w:del w:id="1121" w:author="Kaski Maiju" w:date="2024-09-23T14:46:00Z" w16du:dateUtc="2024-09-23T11:46:00Z"/>
            </w:rPr>
          </w:rPrChange>
        </w:rPr>
      </w:pPr>
      <w:del w:id="1122" w:author="Kaski Maiju" w:date="2024-09-23T14:46:00Z" w16du:dateUtc="2024-09-23T11:46:00Z">
        <w:r w:rsidRPr="00E941CE" w:rsidDel="00672F66">
          <w:rPr>
            <w:color w:val="FF0000"/>
            <w:rPrChange w:id="1123" w:author="Kaski Maiju" w:date="2024-09-23T15:09:00Z" w16du:dateUtc="2024-09-23T12:09:00Z">
              <w:rPr/>
            </w:rPrChange>
          </w:rPr>
          <w:delText xml:space="preserve">providing relevant </w:delText>
        </w:r>
        <w:r w:rsidR="00C45421" w:rsidRPr="00E941CE" w:rsidDel="00672F66">
          <w:rPr>
            <w:color w:val="FF0000"/>
            <w:rPrChange w:id="1124" w:author="Kaski Maiju" w:date="2024-09-23T15:09:00Z" w16du:dateUtc="2024-09-23T12:09:00Z">
              <w:rPr/>
            </w:rPrChange>
          </w:rPr>
          <w:delText>important route information</w:delText>
        </w:r>
        <w:r w:rsidRPr="00E941CE" w:rsidDel="00672F66">
          <w:rPr>
            <w:color w:val="FF0000"/>
            <w:rPrChange w:id="1125" w:author="Kaski Maiju" w:date="2024-09-23T15:09:00Z" w16du:dateUtc="2024-09-23T12:09:00Z">
              <w:rPr/>
            </w:rPrChange>
          </w:rPr>
          <w:delText xml:space="preserve">, </w:delText>
        </w:r>
        <w:r w:rsidR="00C45421" w:rsidRPr="00E941CE" w:rsidDel="00672F66">
          <w:rPr>
            <w:color w:val="FF0000"/>
            <w:rPrChange w:id="1126" w:author="Kaski Maiju" w:date="2024-09-23T15:09:00Z" w16du:dateUtc="2024-09-23T12:09:00Z">
              <w:rPr/>
            </w:rPrChange>
          </w:rPr>
          <w:delText>not already provided by current official nautical charts or publications</w:delText>
        </w:r>
        <w:r w:rsidRPr="00E941CE" w:rsidDel="00672F66">
          <w:rPr>
            <w:color w:val="FF0000"/>
            <w:rPrChange w:id="1127" w:author="Kaski Maiju" w:date="2024-09-23T15:09:00Z" w16du:dateUtc="2024-09-23T12:09:00Z">
              <w:rPr/>
            </w:rPrChange>
          </w:rPr>
          <w:delText xml:space="preserve">. Information </w:delText>
        </w:r>
        <w:r w:rsidR="00C45421" w:rsidRPr="00E941CE" w:rsidDel="00672F66">
          <w:rPr>
            <w:color w:val="FF0000"/>
            <w:rPrChange w:id="1128" w:author="Kaski Maiju" w:date="2024-09-23T15:09:00Z" w16du:dateUtc="2024-09-23T12:09:00Z">
              <w:rPr/>
            </w:rPrChange>
          </w:rPr>
          <w:delText>can be broadcast or addressed</w:delText>
        </w:r>
        <w:r w:rsidRPr="00E941CE" w:rsidDel="00672F66">
          <w:rPr>
            <w:color w:val="FF0000"/>
            <w:rPrChange w:id="1129" w:author="Kaski Maiju" w:date="2024-09-23T15:09:00Z" w16du:dateUtc="2024-09-23T12:09:00Z">
              <w:rPr/>
            </w:rPrChange>
          </w:rPr>
          <w:delText xml:space="preserve"> to specific vessels</w:delText>
        </w:r>
        <w:r w:rsidR="00C45421" w:rsidRPr="00E941CE" w:rsidDel="00672F66">
          <w:rPr>
            <w:color w:val="FF0000"/>
            <w:rPrChange w:id="1130" w:author="Kaski Maiju" w:date="2024-09-23T15:09:00Z" w16du:dateUtc="2024-09-23T12:09:00Z">
              <w:rPr/>
            </w:rPrChange>
          </w:rPr>
          <w:delText>, depending on which alternative is more appropriate.</w:delText>
        </w:r>
      </w:del>
    </w:p>
    <w:p w14:paraId="6DFB8A5F" w14:textId="6FF5193A" w:rsidR="00467E6A" w:rsidRPr="00E941CE" w:rsidDel="00672F66" w:rsidRDefault="00467E6A" w:rsidP="00467E6A">
      <w:pPr>
        <w:pStyle w:val="Leipteksti"/>
        <w:rPr>
          <w:del w:id="1131" w:author="Kaski Maiju" w:date="2024-09-23T14:46:00Z" w16du:dateUtc="2024-09-23T11:46:00Z"/>
          <w:color w:val="FF0000"/>
          <w:rPrChange w:id="1132" w:author="Kaski Maiju" w:date="2024-09-23T15:09:00Z" w16du:dateUtc="2024-09-23T12:09:00Z">
            <w:rPr>
              <w:del w:id="1133" w:author="Kaski Maiju" w:date="2024-09-23T14:46:00Z" w16du:dateUtc="2024-09-23T11:46:00Z"/>
            </w:rPr>
          </w:rPrChange>
        </w:rPr>
      </w:pPr>
      <w:del w:id="1134" w:author="Kaski Maiju" w:date="2024-09-23T14:46:00Z" w16du:dateUtc="2024-09-23T11:46:00Z">
        <w:r w:rsidRPr="00E941CE" w:rsidDel="00672F66">
          <w:rPr>
            <w:color w:val="FF0000"/>
            <w:rPrChange w:id="1135" w:author="Kaski Maiju" w:date="2024-09-23T15:09:00Z" w16du:dateUtc="2024-09-23T12:09:00Z">
              <w:rPr/>
            </w:rPrChange>
          </w:rPr>
          <w:delText xml:space="preserve">When using ASM messages to deliver information to vessels the information exchange can be </w:delText>
        </w:r>
        <w:r w:rsidR="00C45421" w:rsidRPr="00E941CE" w:rsidDel="00672F66">
          <w:rPr>
            <w:color w:val="FF0000"/>
            <w:rPrChange w:id="1136" w:author="Kaski Maiju" w:date="2024-09-23T15:09:00Z" w16du:dateUtc="2024-09-23T12:09:00Z">
              <w:rPr/>
            </w:rPrChange>
          </w:rPr>
          <w:delText xml:space="preserve">automated and will not require human actions. </w:delText>
        </w:r>
        <w:bookmarkStart w:id="1137" w:name="_Hlk146022346"/>
        <w:r w:rsidR="00C45421" w:rsidRPr="00E941CE" w:rsidDel="00672F66">
          <w:rPr>
            <w:color w:val="FF0000"/>
            <w:rPrChange w:id="1138" w:author="Kaski Maiju" w:date="2024-09-23T15:09:00Z" w16du:dateUtc="2024-09-23T12:09:00Z">
              <w:rPr/>
            </w:rPrChange>
          </w:rPr>
          <w:delText xml:space="preserve">VTS should ensure that it has up-to-date knowledge on the information provided by ASM and </w:delText>
        </w:r>
        <w:r w:rsidRPr="00E941CE" w:rsidDel="00672F66">
          <w:rPr>
            <w:color w:val="FF0000"/>
            <w:rPrChange w:id="1139" w:author="Kaski Maiju" w:date="2024-09-23T15:09:00Z" w16du:dateUtc="2024-09-23T12:09:00Z">
              <w:rPr/>
            </w:rPrChange>
          </w:rPr>
          <w:delText xml:space="preserve"> </w:delText>
        </w:r>
        <w:r w:rsidR="00C45421" w:rsidRPr="00E941CE" w:rsidDel="00672F66">
          <w:rPr>
            <w:color w:val="FF0000"/>
            <w:rPrChange w:id="1140" w:author="Kaski Maiju" w:date="2024-09-23T15:09:00Z" w16du:dateUtc="2024-09-23T12:09:00Z">
              <w:rPr/>
            </w:rPrChange>
          </w:rPr>
          <w:delText>possible system malfunctions.</w:delText>
        </w:r>
      </w:del>
    </w:p>
    <w:p w14:paraId="00AE8CEA" w14:textId="19339FF7" w:rsidR="00C45421" w:rsidRPr="00E941CE" w:rsidDel="00672F66" w:rsidRDefault="00C45421" w:rsidP="00C45421">
      <w:pPr>
        <w:pStyle w:val="Leipteksti"/>
        <w:rPr>
          <w:del w:id="1141" w:author="Kaski Maiju" w:date="2024-09-23T14:46:00Z" w16du:dateUtc="2024-09-23T11:46:00Z"/>
          <w:color w:val="FF0000"/>
          <w:rPrChange w:id="1142" w:author="Kaski Maiju" w:date="2024-09-23T15:09:00Z" w16du:dateUtc="2024-09-23T12:09:00Z">
            <w:rPr>
              <w:del w:id="1143" w:author="Kaski Maiju" w:date="2024-09-23T14:46:00Z" w16du:dateUtc="2024-09-23T11:46:00Z"/>
            </w:rPr>
          </w:rPrChange>
        </w:rPr>
      </w:pPr>
      <w:del w:id="1144" w:author="Kaski Maiju" w:date="2024-09-23T14:46:00Z" w16du:dateUtc="2024-09-23T11:46:00Z">
        <w:r w:rsidRPr="00E941CE" w:rsidDel="00672F66">
          <w:rPr>
            <w:color w:val="FF0000"/>
            <w:rPrChange w:id="1145" w:author="Kaski Maiju" w:date="2024-09-23T15:09:00Z" w16du:dateUtc="2024-09-23T12:09:00Z">
              <w:rPr/>
            </w:rPrChange>
          </w:rPr>
          <w:delText xml:space="preserve">Although shipborne AIS </w:delText>
        </w:r>
        <w:r w:rsidR="00974511" w:rsidRPr="00E941CE" w:rsidDel="00672F66">
          <w:rPr>
            <w:color w:val="FF0000"/>
            <w:rPrChange w:id="1146" w:author="Kaski Maiju" w:date="2024-09-23T15:09:00Z" w16du:dateUtc="2024-09-23T12:09:00Z">
              <w:rPr/>
            </w:rPrChange>
          </w:rPr>
          <w:delText>equipment’s</w:delText>
        </w:r>
        <w:r w:rsidRPr="00E941CE" w:rsidDel="00672F66">
          <w:rPr>
            <w:color w:val="FF0000"/>
            <w:rPrChange w:id="1147" w:author="Kaski Maiju" w:date="2024-09-23T15:09:00Z" w16du:dateUtc="2024-09-23T12:09:00Z">
              <w:rPr/>
            </w:rPrChange>
          </w:rPr>
          <w:delText xml:space="preserve"> are capable of receiving AIS Application-Specific Messages, they may not be properly processed and displayed. VTS should ensure that the vessels navigating in the VTS area have received the information required for the safe navigation.</w:delText>
        </w:r>
      </w:del>
    </w:p>
    <w:bookmarkEnd w:id="1137"/>
    <w:p w14:paraId="7F568DD9" w14:textId="31DA5A66" w:rsidR="00160476" w:rsidRPr="00E941CE" w:rsidDel="00672F66" w:rsidRDefault="00160476" w:rsidP="000A470B">
      <w:pPr>
        <w:pStyle w:val="Heading1separationline"/>
        <w:pBdr>
          <w:bottom w:val="single" w:sz="8" w:space="0" w:color="00558C" w:themeColor="accent1"/>
        </w:pBdr>
        <w:rPr>
          <w:del w:id="1148" w:author="Kaski Maiju" w:date="2024-09-23T14:46:00Z" w16du:dateUtc="2024-09-23T11:46:00Z"/>
          <w:color w:val="FF0000"/>
          <w:rPrChange w:id="1149" w:author="Kaski Maiju" w:date="2024-09-23T15:09:00Z" w16du:dateUtc="2024-09-23T12:09:00Z">
            <w:rPr>
              <w:del w:id="1150" w:author="Kaski Maiju" w:date="2024-09-23T14:46:00Z" w16du:dateUtc="2024-09-23T11:46:00Z"/>
            </w:rPr>
          </w:rPrChange>
        </w:rPr>
      </w:pPr>
    </w:p>
    <w:p w14:paraId="6A1269C3" w14:textId="65A932C6" w:rsidR="000C75A8" w:rsidRPr="00E941CE" w:rsidDel="00672F66" w:rsidRDefault="00A25873">
      <w:pPr>
        <w:pStyle w:val="Otsikko1"/>
        <w:rPr>
          <w:del w:id="1151" w:author="Kaski Maiju" w:date="2024-09-23T14:46:00Z" w16du:dateUtc="2024-09-23T11:46:00Z"/>
          <w:color w:val="FF0000"/>
          <w:rPrChange w:id="1152" w:author="Kaski Maiju" w:date="2024-09-23T15:09:00Z" w16du:dateUtc="2024-09-23T12:09:00Z">
            <w:rPr>
              <w:del w:id="1153" w:author="Kaski Maiju" w:date="2024-09-23T14:46:00Z" w16du:dateUtc="2024-09-23T11:46:00Z"/>
            </w:rPr>
          </w:rPrChange>
        </w:rPr>
        <w:pPrChange w:id="1154" w:author="Karlsson, Fredrik" w:date="2024-03-14T14:15:00Z">
          <w:pPr>
            <w:pStyle w:val="Otsikko2"/>
          </w:pPr>
        </w:pPrChange>
      </w:pPr>
      <w:bookmarkStart w:id="1155" w:name="_Toc111209588"/>
      <w:ins w:id="1156" w:author="Karlsson, Fredrik" w:date="2024-03-14T14:15:00Z">
        <w:del w:id="1157" w:author="Kaski Maiju" w:date="2024-09-23T14:46:00Z" w16du:dateUtc="2024-09-23T11:46:00Z">
          <w:r w:rsidRPr="00E941CE" w:rsidDel="00672F66">
            <w:rPr>
              <w:b w:val="0"/>
              <w:caps w:val="0"/>
              <w:color w:val="FF0000"/>
              <w:rPrChange w:id="1158" w:author="Kaski Maiju" w:date="2024-09-23T15:09:00Z" w16du:dateUtc="2024-09-23T12:09:00Z">
                <w:rPr>
                  <w:b w:val="0"/>
                  <w:caps w:val="0"/>
                </w:rPr>
              </w:rPrChange>
            </w:rPr>
            <w:delText xml:space="preserve">Part </w:delText>
          </w:r>
        </w:del>
        <w:del w:id="1159" w:author="Kaski Maiju" w:date="2024-06-26T11:39:00Z">
          <w:r w:rsidRPr="00E941CE" w:rsidDel="00A811DA">
            <w:rPr>
              <w:b w:val="0"/>
              <w:caps w:val="0"/>
              <w:color w:val="FF0000"/>
              <w:rPrChange w:id="1160" w:author="Kaski Maiju" w:date="2024-09-23T15:09:00Z" w16du:dateUtc="2024-09-23T12:09:00Z">
                <w:rPr>
                  <w:b w:val="0"/>
                  <w:caps w:val="0"/>
                </w:rPr>
              </w:rPrChange>
            </w:rPr>
            <w:delText>C</w:delText>
          </w:r>
        </w:del>
      </w:ins>
      <w:ins w:id="1161" w:author="Karlsson, Fredrik" w:date="2024-03-14T14:16:00Z">
        <w:del w:id="1162" w:author="Kaski Maiju" w:date="2024-09-23T14:46:00Z" w16du:dateUtc="2024-09-23T11:46:00Z">
          <w:r w:rsidRPr="00E941CE" w:rsidDel="00672F66">
            <w:rPr>
              <w:b w:val="0"/>
              <w:caps w:val="0"/>
              <w:color w:val="FF0000"/>
              <w:rPrChange w:id="1163" w:author="Kaski Maiju" w:date="2024-09-23T15:09:00Z" w16du:dateUtc="2024-09-23T12:09:00Z">
                <w:rPr>
                  <w:b w:val="0"/>
                  <w:caps w:val="0"/>
                </w:rPr>
              </w:rPrChange>
            </w:rPr>
            <w:delText xml:space="preserve"> </w:delText>
          </w:r>
        </w:del>
      </w:ins>
      <w:del w:id="1164" w:author="Kaski Maiju" w:date="2024-09-23T14:46:00Z" w16du:dateUtc="2024-09-23T11:46:00Z">
        <w:r w:rsidR="000C75A8" w:rsidRPr="00E941CE" w:rsidDel="00672F66">
          <w:rPr>
            <w:b w:val="0"/>
            <w:caps w:val="0"/>
            <w:color w:val="FF0000"/>
            <w:rPrChange w:id="1165" w:author="Kaski Maiju" w:date="2024-09-23T15:09:00Z" w16du:dateUtc="2024-09-23T12:09:00Z">
              <w:rPr>
                <w:b w:val="0"/>
                <w:caps w:val="0"/>
              </w:rPr>
            </w:rPrChange>
          </w:rPr>
          <w:delText xml:space="preserve">Technical </w:delText>
        </w:r>
      </w:del>
      <w:ins w:id="1166" w:author="Karlsson, Fredrik" w:date="2024-03-14T14:16:00Z">
        <w:del w:id="1167" w:author="Kaski Maiju" w:date="2024-09-23T14:46:00Z" w16du:dateUtc="2024-09-23T11:46:00Z">
          <w:r w:rsidRPr="00E941CE" w:rsidDel="00672F66">
            <w:rPr>
              <w:b w:val="0"/>
              <w:caps w:val="0"/>
              <w:color w:val="FF0000"/>
              <w:rPrChange w:id="1168" w:author="Kaski Maiju" w:date="2024-09-23T15:09:00Z" w16du:dateUtc="2024-09-23T12:09:00Z">
                <w:rPr>
                  <w:b w:val="0"/>
                  <w:caps w:val="0"/>
                </w:rPr>
              </w:rPrChange>
            </w:rPr>
            <w:delText xml:space="preserve">VTS DIGITAL </w:delText>
          </w:r>
        </w:del>
      </w:ins>
      <w:del w:id="1169" w:author="Kaski Maiju" w:date="2024-09-23T14:46:00Z" w16du:dateUtc="2024-09-23T11:46:00Z">
        <w:r w:rsidR="000C75A8" w:rsidRPr="00E941CE" w:rsidDel="00672F66">
          <w:rPr>
            <w:b w:val="0"/>
            <w:caps w:val="0"/>
            <w:color w:val="FF0000"/>
            <w:rPrChange w:id="1170" w:author="Kaski Maiju" w:date="2024-09-23T15:09:00Z" w16du:dateUtc="2024-09-23T12:09:00Z">
              <w:rPr>
                <w:b w:val="0"/>
                <w:caps w:val="0"/>
              </w:rPr>
            </w:rPrChange>
          </w:rPr>
          <w:delText>services</w:delText>
        </w:r>
        <w:bookmarkEnd w:id="1155"/>
      </w:del>
    </w:p>
    <w:p w14:paraId="5F704BC2" w14:textId="395B9841" w:rsidR="000C75A8" w:rsidRPr="00E941CE" w:rsidDel="00672F66" w:rsidRDefault="000C75A8" w:rsidP="000C75A8">
      <w:pPr>
        <w:pStyle w:val="Heading2separationline"/>
        <w:rPr>
          <w:del w:id="1171" w:author="Kaski Maiju" w:date="2024-09-23T14:46:00Z" w16du:dateUtc="2024-09-23T11:46:00Z"/>
          <w:color w:val="FF0000"/>
          <w:rPrChange w:id="1172" w:author="Kaski Maiju" w:date="2024-09-23T15:09:00Z" w16du:dateUtc="2024-09-23T12:09:00Z">
            <w:rPr>
              <w:del w:id="1173" w:author="Kaski Maiju" w:date="2024-09-23T14:46:00Z" w16du:dateUtc="2024-09-23T11:46:00Z"/>
            </w:rPr>
          </w:rPrChange>
        </w:rPr>
      </w:pPr>
    </w:p>
    <w:p w14:paraId="72173D39" w14:textId="3092EA84" w:rsidR="000C75A8" w:rsidRPr="00E941CE" w:rsidDel="006C0517" w:rsidRDefault="000C75A8" w:rsidP="000C75A8">
      <w:pPr>
        <w:pStyle w:val="Leipteksti"/>
        <w:rPr>
          <w:del w:id="1174" w:author="Kaski Maiju" w:date="2024-09-26T11:55:00Z" w16du:dateUtc="2024-09-26T08:55:00Z"/>
          <w:color w:val="FF0000"/>
          <w:highlight w:val="yellow"/>
          <w:rPrChange w:id="1175" w:author="Kaski Maiju" w:date="2024-09-23T15:09:00Z" w16du:dateUtc="2024-09-23T12:09:00Z">
            <w:rPr>
              <w:del w:id="1176" w:author="Kaski Maiju" w:date="2024-09-26T11:55:00Z" w16du:dateUtc="2024-09-26T08:55:00Z"/>
              <w:highlight w:val="yellow"/>
            </w:rPr>
          </w:rPrChange>
        </w:rPr>
      </w:pPr>
      <w:del w:id="1177" w:author="Kaski Maiju" w:date="2024-09-26T11:55:00Z" w16du:dateUtc="2024-09-26T08:55:00Z">
        <w:r w:rsidRPr="00E941CE" w:rsidDel="006C0517">
          <w:rPr>
            <w:color w:val="FF0000"/>
            <w:highlight w:val="yellow"/>
            <w:rPrChange w:id="1178" w:author="Kaski Maiju" w:date="2024-09-23T15:09:00Z" w16du:dateUtc="2024-09-23T12:09:00Z">
              <w:rPr>
                <w:highlight w:val="yellow"/>
              </w:rPr>
            </w:rPrChange>
          </w:rPr>
          <w:delText xml:space="preserve">This section will include the operational descriptions and use cases for the potential technical services identified in the description for Maritime Service for VTS. </w:delText>
        </w:r>
      </w:del>
    </w:p>
    <w:p w14:paraId="00949531" w14:textId="7C190AA9" w:rsidR="000C75A8" w:rsidRPr="00E941CE" w:rsidDel="006C0517" w:rsidRDefault="000C75A8" w:rsidP="000C75A8">
      <w:pPr>
        <w:pStyle w:val="Leipteksti"/>
        <w:rPr>
          <w:del w:id="1179" w:author="Kaski Maiju" w:date="2024-09-26T11:55:00Z" w16du:dateUtc="2024-09-26T08:55:00Z"/>
          <w:color w:val="FF0000"/>
          <w:highlight w:val="yellow"/>
          <w:rPrChange w:id="1180" w:author="Kaski Maiju" w:date="2024-09-23T15:09:00Z" w16du:dateUtc="2024-09-23T12:09:00Z">
            <w:rPr>
              <w:del w:id="1181" w:author="Kaski Maiju" w:date="2024-09-26T11:55:00Z" w16du:dateUtc="2024-09-26T08:55:00Z"/>
              <w:highlight w:val="yellow"/>
            </w:rPr>
          </w:rPrChange>
        </w:rPr>
      </w:pPr>
      <w:del w:id="1182" w:author="Kaski Maiju" w:date="2024-09-26T11:55:00Z" w16du:dateUtc="2024-09-26T08:55:00Z">
        <w:r w:rsidRPr="00E941CE" w:rsidDel="006C0517">
          <w:rPr>
            <w:color w:val="FF0000"/>
            <w:highlight w:val="yellow"/>
            <w:rPrChange w:id="1183" w:author="Kaski Maiju" w:date="2024-09-23T15:09:00Z" w16du:dateUtc="2024-09-23T12:09:00Z">
              <w:rPr>
                <w:highlight w:val="yellow"/>
              </w:rPr>
            </w:rPrChange>
          </w:rPr>
          <w:delText>If needed further technical services can be added.</w:delText>
        </w:r>
      </w:del>
    </w:p>
    <w:p w14:paraId="529C9255" w14:textId="01BDE0D6" w:rsidR="007D3D22" w:rsidRPr="00E941CE" w:rsidDel="006C0517" w:rsidRDefault="000C75A8" w:rsidP="000C75A8">
      <w:pPr>
        <w:pStyle w:val="Leipteksti"/>
        <w:rPr>
          <w:ins w:id="1184" w:author="Remi Hoeve" w:date="2024-03-12T15:16:00Z"/>
          <w:del w:id="1185" w:author="Kaski Maiju" w:date="2024-09-26T11:55:00Z" w16du:dateUtc="2024-09-26T08:55:00Z"/>
          <w:color w:val="FF0000"/>
          <w:rPrChange w:id="1186" w:author="Kaski Maiju" w:date="2024-09-23T15:09:00Z" w16du:dateUtc="2024-09-23T12:09:00Z">
            <w:rPr>
              <w:ins w:id="1187" w:author="Remi Hoeve" w:date="2024-03-12T15:16:00Z"/>
              <w:del w:id="1188" w:author="Kaski Maiju" w:date="2024-09-26T11:55:00Z" w16du:dateUtc="2024-09-26T08:55:00Z"/>
            </w:rPr>
          </w:rPrChange>
        </w:rPr>
      </w:pPr>
      <w:del w:id="1189" w:author="Kaski Maiju" w:date="2024-09-26T11:55:00Z" w16du:dateUtc="2024-09-26T08:55:00Z">
        <w:r w:rsidRPr="00E941CE" w:rsidDel="006C0517">
          <w:rPr>
            <w:color w:val="FF0000"/>
            <w:highlight w:val="yellow"/>
            <w:rPrChange w:id="1190" w:author="Kaski Maiju" w:date="2024-09-23T15:09:00Z" w16du:dateUtc="2024-09-23T12:09:00Z">
              <w:rPr>
                <w:highlight w:val="yellow"/>
              </w:rPr>
            </w:rPrChange>
          </w:rPr>
          <w:delText>Consideration should also be on the timeframe when the services can be implemented, including the potential use of intermediate solutions before standardised technical services, based on S-100 product specifications, are available.</w:delText>
        </w:r>
      </w:del>
    </w:p>
    <w:p w14:paraId="11A4EBF3" w14:textId="392CCF01" w:rsidR="000E223C" w:rsidRPr="00E941CE" w:rsidDel="0017666F" w:rsidRDefault="00894316" w:rsidP="000C75A8">
      <w:pPr>
        <w:pStyle w:val="Leipteksti"/>
        <w:rPr>
          <w:del w:id="1191" w:author="Kaski Maiju" w:date="2024-09-23T15:55:00Z" w16du:dateUtc="2024-09-23T12:55:00Z"/>
          <w:color w:val="FF0000"/>
          <w:rPrChange w:id="1192" w:author="Kaski Maiju" w:date="2024-09-23T15:09:00Z" w16du:dateUtc="2024-09-23T12:09:00Z">
            <w:rPr>
              <w:del w:id="1193" w:author="Kaski Maiju" w:date="2024-09-23T15:55:00Z" w16du:dateUtc="2024-09-23T12:55:00Z"/>
            </w:rPr>
          </w:rPrChange>
        </w:rPr>
      </w:pPr>
      <w:ins w:id="1194" w:author="Remi Hoeve" w:date="2024-03-12T15:18:00Z">
        <w:del w:id="1195" w:author="Kaski Maiju" w:date="2024-09-23T15:55:00Z" w16du:dateUtc="2024-09-23T12:55:00Z">
          <w:r w:rsidRPr="00E941CE" w:rsidDel="0017666F">
            <w:rPr>
              <w:color w:val="FF0000"/>
              <w:rPrChange w:id="1196" w:author="Kaski Maiju" w:date="2024-09-23T15:09:00Z" w16du:dateUtc="2024-09-23T12:09:00Z">
                <w:rPr/>
              </w:rPrChange>
            </w:rPr>
            <w:delText>This paragra</w:delText>
          </w:r>
          <w:r w:rsidR="002856CB" w:rsidRPr="00E941CE" w:rsidDel="0017666F">
            <w:rPr>
              <w:color w:val="FF0000"/>
              <w:rPrChange w:id="1197" w:author="Kaski Maiju" w:date="2024-09-23T15:09:00Z" w16du:dateUtc="2024-09-23T12:09:00Z">
                <w:rPr/>
              </w:rPrChange>
            </w:rPr>
            <w:delText xml:space="preserve">ph </w:delText>
          </w:r>
        </w:del>
      </w:ins>
      <w:ins w:id="1198" w:author="Remi Hoeve" w:date="2024-03-12T15:19:00Z">
        <w:del w:id="1199" w:author="Kaski Maiju" w:date="2024-09-23T15:55:00Z" w16du:dateUtc="2024-09-23T12:55:00Z">
          <w:r w:rsidR="002856CB" w:rsidRPr="00E941CE" w:rsidDel="0017666F">
            <w:rPr>
              <w:color w:val="FF0000"/>
              <w:rPrChange w:id="1200" w:author="Kaski Maiju" w:date="2024-09-23T15:09:00Z" w16du:dateUtc="2024-09-23T12:09:00Z">
                <w:rPr/>
              </w:rPrChange>
            </w:rPr>
            <w:delText xml:space="preserve">will describe the use cases and operational </w:delText>
          </w:r>
          <w:r w:rsidR="00AA5F11" w:rsidRPr="00E941CE" w:rsidDel="0017666F">
            <w:rPr>
              <w:color w:val="FF0000"/>
              <w:rPrChange w:id="1201" w:author="Kaski Maiju" w:date="2024-09-23T15:09:00Z" w16du:dateUtc="2024-09-23T12:09:00Z">
                <w:rPr/>
              </w:rPrChange>
            </w:rPr>
            <w:delText xml:space="preserve">descriptions for potential technical services </w:delText>
          </w:r>
        </w:del>
      </w:ins>
      <w:ins w:id="1202" w:author="Remi Hoeve" w:date="2024-03-12T15:20:00Z">
        <w:del w:id="1203" w:author="Kaski Maiju" w:date="2024-09-23T15:55:00Z" w16du:dateUtc="2024-09-23T12:55:00Z">
          <w:r w:rsidR="00525734" w:rsidRPr="00E941CE" w:rsidDel="0017666F">
            <w:rPr>
              <w:color w:val="FF0000"/>
              <w:rPrChange w:id="1204" w:author="Kaski Maiju" w:date="2024-09-23T15:09:00Z" w16du:dateUtc="2024-09-23T12:09:00Z">
                <w:rPr/>
              </w:rPrChange>
            </w:rPr>
            <w:delText xml:space="preserve">identified in the domain </w:delText>
          </w:r>
          <w:r w:rsidR="00E14C35" w:rsidRPr="00E941CE" w:rsidDel="0017666F">
            <w:rPr>
              <w:color w:val="FF0000"/>
              <w:rPrChange w:id="1205" w:author="Kaski Maiju" w:date="2024-09-23T15:09:00Z" w16du:dateUtc="2024-09-23T12:09:00Z">
                <w:rPr/>
              </w:rPrChange>
            </w:rPr>
            <w:delText xml:space="preserve">of Maritime Services for VTS. </w:delText>
          </w:r>
        </w:del>
      </w:ins>
      <w:ins w:id="1206" w:author="Remi Hoeve" w:date="2024-03-12T15:21:00Z">
        <w:del w:id="1207" w:author="Kaski Maiju" w:date="2024-09-23T15:55:00Z" w16du:dateUtc="2024-09-23T12:55:00Z">
          <w:r w:rsidR="00214E91" w:rsidRPr="00E941CE" w:rsidDel="0017666F">
            <w:rPr>
              <w:color w:val="FF0000"/>
              <w:rPrChange w:id="1208" w:author="Kaski Maiju" w:date="2024-09-23T15:09:00Z" w16du:dateUtc="2024-09-23T12:09:00Z">
                <w:rPr/>
              </w:rPrChange>
            </w:rPr>
            <w:delText xml:space="preserve">The </w:delText>
          </w:r>
          <w:r w:rsidR="00700130" w:rsidRPr="00E941CE" w:rsidDel="0017666F">
            <w:rPr>
              <w:color w:val="FF0000"/>
              <w:rPrChange w:id="1209" w:author="Kaski Maiju" w:date="2024-09-23T15:09:00Z" w16du:dateUtc="2024-09-23T12:09:00Z">
                <w:rPr/>
              </w:rPrChange>
            </w:rPr>
            <w:delText>technical</w:delText>
          </w:r>
          <w:r w:rsidR="00214E91" w:rsidRPr="00E941CE" w:rsidDel="0017666F">
            <w:rPr>
              <w:color w:val="FF0000"/>
              <w:rPrChange w:id="1210" w:author="Kaski Maiju" w:date="2024-09-23T15:09:00Z" w16du:dateUtc="2024-09-23T12:09:00Z">
                <w:rPr/>
              </w:rPrChange>
            </w:rPr>
            <w:delText xml:space="preserve"> services </w:delText>
          </w:r>
          <w:r w:rsidR="00700130" w:rsidRPr="00E941CE" w:rsidDel="0017666F">
            <w:rPr>
              <w:color w:val="FF0000"/>
              <w:rPrChange w:id="1211" w:author="Kaski Maiju" w:date="2024-09-23T15:09:00Z" w16du:dateUtc="2024-09-23T12:09:00Z">
                <w:rPr/>
              </w:rPrChange>
            </w:rPr>
            <w:delText>are not limited, if nee</w:delText>
          </w:r>
        </w:del>
      </w:ins>
      <w:ins w:id="1212" w:author="Remi Hoeve" w:date="2024-03-12T15:22:00Z">
        <w:del w:id="1213" w:author="Kaski Maiju" w:date="2024-09-23T15:55:00Z" w16du:dateUtc="2024-09-23T12:55:00Z">
          <w:r w:rsidR="00700130" w:rsidRPr="00E941CE" w:rsidDel="0017666F">
            <w:rPr>
              <w:color w:val="FF0000"/>
              <w:rPrChange w:id="1214" w:author="Kaski Maiju" w:date="2024-09-23T15:09:00Z" w16du:dateUtc="2024-09-23T12:09:00Z">
                <w:rPr/>
              </w:rPrChange>
            </w:rPr>
            <w:delText>ded further technical services can be added</w:delText>
          </w:r>
          <w:r w:rsidR="00970E06" w:rsidRPr="00E941CE" w:rsidDel="0017666F">
            <w:rPr>
              <w:color w:val="FF0000"/>
              <w:rPrChange w:id="1215" w:author="Kaski Maiju" w:date="2024-09-23T15:09:00Z" w16du:dateUtc="2024-09-23T12:09:00Z">
                <w:rPr/>
              </w:rPrChange>
            </w:rPr>
            <w:delText>.</w:delText>
          </w:r>
        </w:del>
      </w:ins>
    </w:p>
    <w:p w14:paraId="7D2459FF" w14:textId="70D5DE5F" w:rsidR="00835BD5" w:rsidRPr="00E941CE" w:rsidDel="0017666F" w:rsidRDefault="00835BD5" w:rsidP="000C75A8">
      <w:pPr>
        <w:pStyle w:val="Leipteksti"/>
        <w:rPr>
          <w:del w:id="1216" w:author="Kaski Maiju" w:date="2024-09-23T15:55:00Z" w16du:dateUtc="2024-09-23T12:55:00Z"/>
          <w:color w:val="FF0000"/>
          <w:rPrChange w:id="1217" w:author="Kaski Maiju" w:date="2024-09-23T15:09:00Z" w16du:dateUtc="2024-09-23T12:09:00Z">
            <w:rPr>
              <w:del w:id="1218" w:author="Kaski Maiju" w:date="2024-09-23T15:55:00Z" w16du:dateUtc="2024-09-23T12:55:00Z"/>
            </w:rPr>
          </w:rPrChange>
        </w:rPr>
      </w:pPr>
      <w:del w:id="1219" w:author="Kaski Maiju" w:date="2024-09-23T15:55:00Z" w16du:dateUtc="2024-09-23T12:55:00Z">
        <w:r w:rsidRPr="00E941CE" w:rsidDel="0017666F">
          <w:rPr>
            <w:color w:val="FF0000"/>
            <w:rPrChange w:id="1220" w:author="Kaski Maiju" w:date="2024-09-23T15:09:00Z" w16du:dateUtc="2024-09-23T12:09:00Z">
              <w:rPr/>
            </w:rPrChange>
          </w:rPr>
          <w:delText>The description for Maritime Service 1 - Vessel traffic service (VTS) list several different potential Technical Services associated with the Maritime Service. These Technical Services can be divided into VTS-specific services and services developed within other Maritime Services.</w:delText>
        </w:r>
      </w:del>
      <w:ins w:id="1221" w:author="Remi Hoeve" w:date="2024-03-12T15:16:00Z">
        <w:del w:id="1222" w:author="Kaski Maiju" w:date="2024-09-23T15:55:00Z" w16du:dateUtc="2024-09-23T12:55:00Z">
          <w:r w:rsidR="005A0FCA" w:rsidRPr="00E941CE" w:rsidDel="0017666F">
            <w:rPr>
              <w:color w:val="FF0000"/>
              <w:rPrChange w:id="1223" w:author="Kaski Maiju" w:date="2024-09-23T15:09:00Z" w16du:dateUtc="2024-09-23T12:09:00Z">
                <w:rPr/>
              </w:rPrChange>
            </w:rPr>
            <w:delText xml:space="preserve"> </w:delText>
          </w:r>
        </w:del>
      </w:ins>
      <w:ins w:id="1224" w:author="Remi Hoeve" w:date="2024-03-12T15:24:00Z">
        <w:del w:id="1225" w:author="Kaski Maiju" w:date="2024-09-23T15:55:00Z" w16du:dateUtc="2024-09-23T12:55:00Z">
          <w:r w:rsidR="006D5317" w:rsidRPr="00E941CE" w:rsidDel="0017666F">
            <w:rPr>
              <w:color w:val="FF0000"/>
              <w:rPrChange w:id="1226" w:author="Kaski Maiju" w:date="2024-09-23T15:09:00Z" w16du:dateUtc="2024-09-23T12:09:00Z">
                <w:rPr/>
              </w:rPrChange>
            </w:rPr>
            <w:delText>This guideline only focus on the</w:delText>
          </w:r>
        </w:del>
      </w:ins>
      <w:ins w:id="1227" w:author="Remi Hoeve" w:date="2024-03-12T15:26:00Z">
        <w:del w:id="1228" w:author="Kaski Maiju" w:date="2024-09-23T15:55:00Z" w16du:dateUtc="2024-09-23T12:55:00Z">
          <w:r w:rsidR="004166D7" w:rsidRPr="00E941CE" w:rsidDel="0017666F">
            <w:rPr>
              <w:color w:val="FF0000"/>
              <w:rPrChange w:id="1229" w:author="Kaski Maiju" w:date="2024-09-23T15:09:00Z" w16du:dateUtc="2024-09-23T12:09:00Z">
                <w:rPr/>
              </w:rPrChange>
            </w:rPr>
            <w:delText xml:space="preserve"> VTS-specific </w:delText>
          </w:r>
        </w:del>
      </w:ins>
      <w:ins w:id="1230" w:author="Remi Hoeve" w:date="2024-03-12T15:24:00Z">
        <w:del w:id="1231" w:author="Kaski Maiju" w:date="2024-09-23T15:55:00Z" w16du:dateUtc="2024-09-23T12:55:00Z">
          <w:r w:rsidR="006D5317" w:rsidRPr="00E941CE" w:rsidDel="0017666F">
            <w:rPr>
              <w:color w:val="FF0000"/>
              <w:rPrChange w:id="1232" w:author="Kaski Maiju" w:date="2024-09-23T15:09:00Z" w16du:dateUtc="2024-09-23T12:09:00Z">
                <w:rPr/>
              </w:rPrChange>
            </w:rPr>
            <w:delText xml:space="preserve"> technical services under the remit </w:delText>
          </w:r>
          <w:r w:rsidR="00363AF1" w:rsidRPr="00E941CE" w:rsidDel="0017666F">
            <w:rPr>
              <w:color w:val="FF0000"/>
              <w:rPrChange w:id="1233" w:author="Kaski Maiju" w:date="2024-09-23T15:09:00Z" w16du:dateUtc="2024-09-23T12:09:00Z">
                <w:rPr/>
              </w:rPrChange>
            </w:rPr>
            <w:delText xml:space="preserve">of </w:delText>
          </w:r>
        </w:del>
      </w:ins>
      <w:ins w:id="1234" w:author="Remi Hoeve" w:date="2024-03-12T15:25:00Z">
        <w:del w:id="1235" w:author="Kaski Maiju" w:date="2024-09-23T15:55:00Z" w16du:dateUtc="2024-09-23T12:55:00Z">
          <w:r w:rsidR="00E2560E" w:rsidRPr="00E941CE" w:rsidDel="0017666F">
            <w:rPr>
              <w:color w:val="FF0000"/>
              <w:rPrChange w:id="1236" w:author="Kaski Maiju" w:date="2024-09-23T15:09:00Z" w16du:dateUtc="2024-09-23T12:09:00Z">
                <w:rPr/>
              </w:rPrChange>
            </w:rPr>
            <w:delText xml:space="preserve">IALA; </w:delText>
          </w:r>
        </w:del>
      </w:ins>
      <w:ins w:id="1237" w:author="Remi Hoeve" w:date="2024-03-12T15:24:00Z">
        <w:del w:id="1238" w:author="Kaski Maiju" w:date="2024-09-23T15:55:00Z" w16du:dateUtc="2024-09-23T12:55:00Z">
          <w:r w:rsidR="00363AF1" w:rsidRPr="00E941CE" w:rsidDel="0017666F">
            <w:rPr>
              <w:color w:val="FF0000"/>
              <w:rPrChange w:id="1239" w:author="Kaski Maiju" w:date="2024-09-23T15:09:00Z" w16du:dateUtc="2024-09-23T12:09:00Z">
                <w:rPr/>
              </w:rPrChange>
            </w:rPr>
            <w:delText>MS 1 VTS</w:delText>
          </w:r>
        </w:del>
      </w:ins>
      <w:ins w:id="1240" w:author="Remi Hoeve" w:date="2024-03-12T15:27:00Z">
        <w:del w:id="1241" w:author="Kaski Maiju" w:date="2024-09-23T15:55:00Z" w16du:dateUtc="2024-09-23T12:55:00Z">
          <w:r w:rsidR="00967E43" w:rsidRPr="00E941CE" w:rsidDel="0017666F">
            <w:rPr>
              <w:color w:val="FF0000"/>
              <w:rPrChange w:id="1242" w:author="Kaski Maiju" w:date="2024-09-23T15:09:00Z" w16du:dateUtc="2024-09-23T12:09:00Z">
                <w:rPr/>
              </w:rPrChange>
            </w:rPr>
            <w:delText>.</w:delText>
          </w:r>
        </w:del>
      </w:ins>
    </w:p>
    <w:p w14:paraId="20111D10" w14:textId="6ECC260B" w:rsidR="0051495F" w:rsidRPr="00E941CE" w:rsidDel="0017666F" w:rsidRDefault="0051495F" w:rsidP="000C75A8">
      <w:pPr>
        <w:pStyle w:val="Leipteksti"/>
        <w:rPr>
          <w:del w:id="1243" w:author="Kaski Maiju" w:date="2024-09-23T15:55:00Z" w16du:dateUtc="2024-09-23T12:55:00Z"/>
          <w:color w:val="FF0000"/>
          <w:rPrChange w:id="1244" w:author="Kaski Maiju" w:date="2024-09-23T15:09:00Z" w16du:dateUtc="2024-09-23T12:09:00Z">
            <w:rPr>
              <w:del w:id="1245" w:author="Kaski Maiju" w:date="2024-09-23T15:55:00Z" w16du:dateUtc="2024-09-23T12:55:00Z"/>
            </w:rPr>
          </w:rPrChange>
        </w:rPr>
      </w:pPr>
      <w:del w:id="1246" w:author="Kaski Maiju" w:date="2024-09-23T15:55:00Z" w16du:dateUtc="2024-09-23T12:55:00Z">
        <w:r w:rsidRPr="00E941CE" w:rsidDel="0017666F">
          <w:rPr>
            <w:color w:val="FF0000"/>
            <w:rPrChange w:id="1247" w:author="Kaski Maiju" w:date="2024-09-23T15:09:00Z" w16du:dateUtc="2024-09-23T12:09:00Z">
              <w:rPr/>
            </w:rPrChange>
          </w:rPr>
          <w:delText>Technical services are needed to coordinate a seamless combination between different product specifications. Information provided using S-100 based product specifications is brought together by technical services to deliver a Maritime Service. IALA G1128 gives guidance on how to make specifications of e-Navigation Technical Services. A Maritime Service (MS) can be implemented by one or more e-Navigation Technical Services.</w:delText>
        </w:r>
      </w:del>
    </w:p>
    <w:p w14:paraId="14C950A2" w14:textId="648FDE09" w:rsidR="00672F66" w:rsidRPr="000604EE" w:rsidRDefault="000E6582" w:rsidP="000E6582">
      <w:pPr>
        <w:pStyle w:val="Leipteksti"/>
      </w:pPr>
      <w:del w:id="1248" w:author="Kaski Maiju" w:date="2024-09-23T15:55:00Z" w16du:dateUtc="2024-09-23T12:55:00Z">
        <w:r w:rsidRPr="00E941CE" w:rsidDel="0017666F">
          <w:rPr>
            <w:color w:val="FF0000"/>
            <w:rPrChange w:id="1249" w:author="Kaski Maiju" w:date="2024-09-23T15:09:00Z" w16du:dateUtc="2024-09-23T12:09:00Z">
              <w:rPr/>
            </w:rPrChange>
          </w:rPr>
          <w:delText>It its envisioned that a large number of proposed services within not only the VTS domain will need, use, compute, communicate route and schedule information such as Weather routing, Pilot Routes/passage plans, Ice navigation services, Fleet management, Remote operations, Reporting, Co</w:delText>
        </w:r>
      </w:del>
      <w:ins w:id="1250" w:author="Remi Hoeve" w:date="2024-03-12T15:28:00Z">
        <w:del w:id="1251" w:author="Kaski Maiju" w:date="2024-09-23T15:55:00Z" w16du:dateUtc="2024-09-23T12:55:00Z">
          <w:r w:rsidR="000A2B40" w:rsidRPr="00E941CE" w:rsidDel="0017666F">
            <w:rPr>
              <w:color w:val="FF0000"/>
              <w:rPrChange w:id="1252" w:author="Kaski Maiju" w:date="2024-09-23T15:09:00Z" w16du:dateUtc="2024-09-23T12:09:00Z">
                <w:rPr/>
              </w:rPrChange>
            </w:rPr>
            <w:delText>a</w:delText>
          </w:r>
        </w:del>
      </w:ins>
      <w:del w:id="1253" w:author="Kaski Maiju" w:date="2024-09-23T15:55:00Z" w16du:dateUtc="2024-09-23T12:55:00Z">
        <w:r w:rsidRPr="00E941CE" w:rsidDel="0017666F">
          <w:rPr>
            <w:color w:val="FF0000"/>
            <w:rPrChange w:id="1254" w:author="Kaski Maiju" w:date="2024-09-23T15:09:00Z" w16du:dateUtc="2024-09-23T12:09:00Z">
              <w:rPr/>
            </w:rPrChange>
          </w:rPr>
          <w:delText>stal surveillance and many other use cases</w:delText>
        </w:r>
      </w:del>
      <w:ins w:id="1255" w:author="Remi Hoeve" w:date="2024-03-12T15:29:00Z">
        <w:del w:id="1256" w:author="Kaski Maiju" w:date="2024-09-23T15:55:00Z" w16du:dateUtc="2024-09-23T12:55:00Z">
          <w:r w:rsidR="000A2B40" w:rsidRPr="00E941CE" w:rsidDel="0017666F">
            <w:rPr>
              <w:color w:val="FF0000"/>
              <w:rPrChange w:id="1257" w:author="Kaski Maiju" w:date="2024-09-23T15:09:00Z" w16du:dateUtc="2024-09-23T12:09:00Z">
                <w:rPr/>
              </w:rPrChange>
            </w:rPr>
            <w:delText>.</w:delText>
          </w:r>
        </w:del>
      </w:ins>
      <w:del w:id="1258" w:author="Kaski Maiju" w:date="2024-09-23T15:55:00Z" w16du:dateUtc="2024-09-23T12:55:00Z">
        <w:r w:rsidRPr="00E941CE" w:rsidDel="0017666F">
          <w:rPr>
            <w:color w:val="FF0000"/>
            <w:rPrChange w:id="1259" w:author="Kaski Maiju" w:date="2024-09-23T15:09:00Z" w16du:dateUtc="2024-09-23T12:09:00Z">
              <w:rPr/>
            </w:rPrChange>
          </w:rPr>
          <w:delText>, they are not included here god dammit!</w:delText>
        </w:r>
      </w:del>
      <w:moveToRangeStart w:id="1260" w:author="Kaski Maiju" w:date="2024-09-23T14:47:00Z" w:name="move177995294"/>
      <w:moveTo w:id="1261" w:author="Kaski Maiju" w:date="2024-09-23T14:47:00Z" w16du:dateUtc="2024-09-23T11:47:00Z">
        <w:del w:id="1262" w:author="Kaski Maiju" w:date="2024-09-26T11:55:00Z" w16du:dateUtc="2024-09-26T08:55:00Z">
          <w:r w:rsidR="00672F66" w:rsidDel="006C0517">
            <w:rPr>
              <w:noProof/>
              <w:lang w:val="sv-SE" w:eastAsia="sv-SE"/>
            </w:rPr>
            <w:drawing>
              <wp:inline distT="0" distB="0" distL="0" distR="0" wp14:anchorId="4AE4FFB6" wp14:editId="7E45E9E4">
                <wp:extent cx="6480175" cy="3293110"/>
                <wp:effectExtent l="0" t="0" r="0" b="2540"/>
                <wp:docPr id="1375597444" name="Afbeelding 10" descr="Kuva, joka sisältää kohteen teksti, kuvakaappaus, Fontti, Bränd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97444" name="Afbeelding 10" descr="Kuva, joka sisältää kohteen teksti, kuvakaappaus, Fontti, Brändi&#10;&#10;Kuvaus luotu automaattisesti"/>
                        <pic:cNvPicPr/>
                      </pic:nvPicPr>
                      <pic:blipFill>
                        <a:blip r:embed="rId31"/>
                        <a:stretch>
                          <a:fillRect/>
                        </a:stretch>
                      </pic:blipFill>
                      <pic:spPr>
                        <a:xfrm>
                          <a:off x="0" y="0"/>
                          <a:ext cx="6480175" cy="3293110"/>
                        </a:xfrm>
                        <a:prstGeom prst="rect">
                          <a:avLst/>
                        </a:prstGeom>
                      </pic:spPr>
                    </pic:pic>
                  </a:graphicData>
                </a:graphic>
              </wp:inline>
            </w:drawing>
          </w:r>
        </w:del>
      </w:moveTo>
      <w:moveToRangeEnd w:id="1260"/>
    </w:p>
    <w:p w14:paraId="4CF00D63" w14:textId="5161133F" w:rsidR="00FF7A47" w:rsidDel="006C0517" w:rsidRDefault="00FF7A47" w:rsidP="000C75A8">
      <w:pPr>
        <w:pStyle w:val="Leipteksti"/>
        <w:rPr>
          <w:del w:id="1263" w:author="Kaski Maiju" w:date="2024-09-26T11:56:00Z" w16du:dateUtc="2024-09-26T08:56:00Z"/>
        </w:rPr>
      </w:pPr>
    </w:p>
    <w:p w14:paraId="0369D8FF" w14:textId="1617AEC1" w:rsidR="00835BD5" w:rsidDel="006C0517" w:rsidRDefault="00835BD5">
      <w:pPr>
        <w:pStyle w:val="AppendixHead2"/>
        <w:rPr>
          <w:del w:id="1264" w:author="Kaski Maiju" w:date="2024-09-26T11:47:00Z" w16du:dateUtc="2024-09-26T08:47:00Z"/>
        </w:rPr>
        <w:pPrChange w:id="1265" w:author="Kaski Maiju" w:date="2024-09-23T15:01:00Z" w16du:dateUtc="2024-09-23T12:01:00Z">
          <w:pPr>
            <w:pStyle w:val="Otsikko3"/>
          </w:pPr>
        </w:pPrChange>
      </w:pPr>
      <w:del w:id="1266" w:author="Kaski Maiju" w:date="2024-09-23T14:48:00Z" w16du:dateUtc="2024-09-23T11:48:00Z">
        <w:r w:rsidDel="00672F66">
          <w:delText>VTS Specific Technical</w:delText>
        </w:r>
        <w:commentRangeStart w:id="1267"/>
        <w:r w:rsidDel="00672F66">
          <w:delText xml:space="preserve"> Services</w:delText>
        </w:r>
        <w:commentRangeEnd w:id="1267"/>
        <w:r w:rsidR="00067DAD" w:rsidDel="00672F66">
          <w:rPr>
            <w:rStyle w:val="Kommentinviite"/>
            <w:rFonts w:asciiTheme="minorHAnsi" w:eastAsiaTheme="minorHAnsi" w:hAnsiTheme="minorHAnsi" w:cstheme="minorBidi"/>
            <w:b w:val="0"/>
            <w:caps w:val="0"/>
            <w:color w:val="auto"/>
          </w:rPr>
          <w:commentReference w:id="1267"/>
        </w:r>
      </w:del>
    </w:p>
    <w:p w14:paraId="34786D28" w14:textId="4D798D0F" w:rsidR="00D14277" w:rsidRPr="00F830C3" w:rsidDel="006C0517" w:rsidRDefault="00D14277" w:rsidP="00D14277">
      <w:pPr>
        <w:pStyle w:val="Leipteksti"/>
        <w:rPr>
          <w:del w:id="1268" w:author="Kaski Maiju" w:date="2024-09-26T11:47:00Z" w16du:dateUtc="2024-09-26T08:47:00Z"/>
        </w:rPr>
      </w:pPr>
      <w:moveFromRangeStart w:id="1269" w:author="Kaski Maiju" w:date="2024-09-23T14:47:00Z" w:name="move177995294"/>
      <w:moveFrom w:id="1270" w:author="Kaski Maiju" w:date="2024-09-23T14:47:00Z" w16du:dateUtc="2024-09-23T11:47:00Z">
        <w:del w:id="1271" w:author="Kaski Maiju" w:date="2024-09-26T11:47:00Z" w16du:dateUtc="2024-09-26T08:47:00Z">
          <w:r w:rsidDel="006C0517">
            <w:rPr>
              <w:noProof/>
              <w:lang w:val="sv-SE" w:eastAsia="sv-SE"/>
            </w:rPr>
            <w:drawing>
              <wp:inline distT="0" distB="0" distL="0" distR="0" wp14:anchorId="3C2419A0" wp14:editId="3FD531BA">
                <wp:extent cx="6480175" cy="3293110"/>
                <wp:effectExtent l="0" t="0" r="0" b="2540"/>
                <wp:docPr id="5"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480175" cy="3293110"/>
                        </a:xfrm>
                        <a:prstGeom prst="rect">
                          <a:avLst/>
                        </a:prstGeom>
                      </pic:spPr>
                    </pic:pic>
                  </a:graphicData>
                </a:graphic>
              </wp:inline>
            </w:drawing>
          </w:r>
        </w:del>
      </w:moveFrom>
      <w:moveFromRangeEnd w:id="1269"/>
    </w:p>
    <w:p w14:paraId="0B00714D" w14:textId="501482BB" w:rsidR="00D14277" w:rsidDel="00672F66" w:rsidRDefault="00D14277">
      <w:pPr>
        <w:pStyle w:val="Leipteksti"/>
        <w:ind w:left="3119" w:hanging="992"/>
        <w:rPr>
          <w:del w:id="1272" w:author="Kaski Maiju" w:date="2024-09-23T14:48:00Z" w16du:dateUtc="2024-09-23T11:48:00Z"/>
        </w:rPr>
        <w:pPrChange w:id="1273" w:author="Kaski Maiju" w:date="2024-09-23T14:50:00Z" w16du:dateUtc="2024-09-23T11:50:00Z">
          <w:pPr>
            <w:pStyle w:val="Leipteksti"/>
          </w:pPr>
        </w:pPrChange>
      </w:pPr>
      <w:del w:id="1274" w:author="Kaski Maiju" w:date="2024-09-23T14:48:00Z" w16du:dateUtc="2024-09-23T11:48:00Z">
        <w:r w:rsidDel="00672F66">
          <w:delText>Currently identified VTS specific Technical Services are:</w:delText>
        </w:r>
      </w:del>
    </w:p>
    <w:p w14:paraId="2B073B51" w14:textId="3E1E4841" w:rsidR="00D14277" w:rsidRPr="004D6B5D" w:rsidDel="00672F66" w:rsidRDefault="00D14277">
      <w:pPr>
        <w:pStyle w:val="Otsikko3"/>
        <w:numPr>
          <w:ilvl w:val="0"/>
          <w:numId w:val="0"/>
        </w:numPr>
        <w:rPr>
          <w:del w:id="1275" w:author="Kaski Maiju" w:date="2024-09-23T14:55:00Z" w16du:dateUtc="2024-09-23T11:55:00Z"/>
        </w:rPr>
        <w:pPrChange w:id="1276" w:author="Kaski Maiju" w:date="2024-09-23T14:55:00Z" w16du:dateUtc="2024-09-23T11:55:00Z">
          <w:pPr>
            <w:pStyle w:val="Bullet1"/>
          </w:pPr>
        </w:pPrChange>
      </w:pPr>
      <w:del w:id="1277" w:author="Kaski Maiju" w:date="2024-09-23T14:55:00Z" w16du:dateUtc="2024-09-23T11:55:00Z">
        <w:r w:rsidRPr="00AC05CE" w:rsidDel="00672F66">
          <w:delText>Traffic clearance Service</w:delText>
        </w:r>
        <w:r w:rsidDel="00672F66">
          <w:delText xml:space="preserve"> including anchorage assignment</w:delText>
        </w:r>
      </w:del>
    </w:p>
    <w:p w14:paraId="6AD263FA" w14:textId="7C020C55" w:rsidR="00672F66" w:rsidDel="005E116F" w:rsidRDefault="00D14277">
      <w:pPr>
        <w:pStyle w:val="Bullet1"/>
        <w:numPr>
          <w:ilvl w:val="0"/>
          <w:numId w:val="0"/>
        </w:numPr>
        <w:rPr>
          <w:ins w:id="1278" w:author="Remi Hoeve" w:date="2024-03-12T15:33:00Z"/>
          <w:del w:id="1279" w:author="Kaski Maiju" w:date="2025-03-19T14:29:00Z" w16du:dateUtc="2025-03-19T12:29:00Z"/>
        </w:rPr>
      </w:pPr>
      <w:del w:id="1280" w:author="Kaski Maiju" w:date="2024-09-26T11:47:00Z" w16du:dateUtc="2024-09-26T08:47:00Z">
        <w:r w:rsidRPr="00986284" w:rsidDel="006C0517">
          <w:delText xml:space="preserve">Traffic clearance </w:delText>
        </w:r>
        <w:r w:rsidRPr="00B40AEA" w:rsidDel="006C0517">
          <w:delText xml:space="preserve">refers to the process of ensuring that there is sufficient space and time for vessels to navigate safely through an area, taking into account other vessels, obstructions, regulatory and environmental factors. </w:delText>
        </w:r>
        <w:r w:rsidRPr="00085EA1" w:rsidDel="006C0517">
          <w:delText xml:space="preserve">The Traffic Clearance Service (TCS) provides vessels with permission to proceed, impose conditions or deny clearance and or </w:delText>
        </w:r>
        <w:r w:rsidRPr="00085EA1" w:rsidDel="006C0517">
          <w:rPr>
            <w:color w:val="auto"/>
          </w:rPr>
          <w:delText>assists ships into anchorage positions by assigning anchorage areas.</w:delText>
        </w:r>
        <w:r w:rsidRPr="00B40AEA" w:rsidDel="006C0517">
          <w:delText xml:space="preserve"> </w:delText>
        </w:r>
        <w:r w:rsidRPr="00B40AEA" w:rsidDel="006C0517">
          <w:rPr>
            <w:color w:val="auto"/>
          </w:rPr>
          <w:delText xml:space="preserve">Within this service the VTS authority(s) is </w:delText>
        </w:r>
        <w:r w:rsidRPr="00B40AEA" w:rsidDel="006C0517">
          <w:delText>responsible for coordinating, authorizing, and</w:delText>
        </w:r>
        <w:r w:rsidRPr="00966B20" w:rsidDel="006C0517">
          <w:delText xml:space="preserve"> monitoring the passage of vessels through </w:delText>
        </w:r>
        <w:r w:rsidDel="006C0517">
          <w:delText>the</w:delText>
        </w:r>
        <w:r w:rsidRPr="00966B20" w:rsidDel="006C0517">
          <w:delText xml:space="preserve"> areas</w:delText>
        </w:r>
        <w:r w:rsidDel="006C0517">
          <w:delText xml:space="preserve">. </w:delText>
        </w:r>
        <w:r w:rsidRPr="00966B20" w:rsidDel="006C0517">
          <w:delText>Its primary purpose is to ensure the safe and efficient flow of vessel traffic by</w:delText>
        </w:r>
        <w:r w:rsidRPr="00083E32" w:rsidDel="006C0517">
          <w:delText xml:space="preserve"> </w:delText>
        </w:r>
        <w:r w:rsidDel="006C0517">
          <w:delText>e</w:delText>
        </w:r>
        <w:r w:rsidRPr="00083E32" w:rsidDel="006C0517">
          <w:delText>nsuring vessels comply with</w:delText>
        </w:r>
        <w:r w:rsidRPr="00966B20" w:rsidDel="006C0517">
          <w:delText xml:space="preserve"> </w:delText>
        </w:r>
        <w:r w:rsidDel="006C0517">
          <w:delText xml:space="preserve">regulations, </w:delText>
        </w:r>
        <w:r w:rsidRPr="00966B20" w:rsidDel="006C0517">
          <w:delText>managing traffic</w:delText>
        </w:r>
        <w:r w:rsidDel="006C0517">
          <w:delText xml:space="preserve"> </w:delText>
        </w:r>
        <w:r w:rsidRPr="00966B20" w:rsidDel="006C0517">
          <w:delText>and minimizing the risk of collisions or incidents.</w:delText>
        </w:r>
      </w:del>
    </w:p>
    <w:p w14:paraId="4C119DDB" w14:textId="59A392EB" w:rsidR="00304A13" w:rsidRPr="006D0F9C" w:rsidDel="005E116F" w:rsidRDefault="00304A13">
      <w:pPr>
        <w:pStyle w:val="AppendixHead3"/>
        <w:rPr>
          <w:ins w:id="1281" w:author="Remi Hoeve" w:date="2024-03-12T15:48:00Z"/>
          <w:del w:id="1282" w:author="Kaski Maiju" w:date="2025-03-19T14:29:00Z" w16du:dateUtc="2025-03-19T12:29:00Z"/>
        </w:rPr>
        <w:pPrChange w:id="1283" w:author="Kaski Maiju" w:date="2024-09-23T15:02:00Z" w16du:dateUtc="2024-09-23T12:02:00Z">
          <w:pPr>
            <w:spacing w:after="160" w:line="259" w:lineRule="auto"/>
          </w:pPr>
        </w:pPrChange>
      </w:pPr>
      <w:ins w:id="1284" w:author="Remi Hoeve" w:date="2024-03-12T15:48:00Z">
        <w:del w:id="1285" w:author="Kaski Maiju" w:date="2024-09-26T12:09:00Z" w16du:dateUtc="2024-09-26T09:09:00Z">
          <w:r w:rsidRPr="006D0F9C" w:rsidDel="006C0517">
            <w:delText>Use Case</w:delText>
          </w:r>
        </w:del>
      </w:ins>
      <w:ins w:id="1286" w:author="Remi Hoeve" w:date="2024-03-12T15:51:00Z">
        <w:del w:id="1287" w:author="Kaski Maiju" w:date="2024-09-26T12:09:00Z" w16du:dateUtc="2024-09-26T09:09:00Z">
          <w:r w:rsidR="000D76D9" w:rsidRPr="006D0F9C" w:rsidDel="006C0517">
            <w:delText xml:space="preserve"> </w:delText>
          </w:r>
          <w:r w:rsidR="00411697" w:rsidRPr="006D0F9C" w:rsidDel="006C0517">
            <w:delText>1</w:delText>
          </w:r>
        </w:del>
      </w:ins>
    </w:p>
    <w:p w14:paraId="5AE1C94D" w14:textId="48479C57" w:rsidR="00304A13" w:rsidRPr="0031508E" w:rsidDel="00935D23" w:rsidRDefault="00304A13" w:rsidP="00304A13">
      <w:pPr>
        <w:spacing w:after="160" w:line="259" w:lineRule="auto"/>
        <w:rPr>
          <w:ins w:id="1288" w:author="Remi Hoeve" w:date="2024-03-12T15:48:00Z"/>
          <w:del w:id="1289" w:author="Kaski Maiju" w:date="2024-06-26T15:28:00Z"/>
          <w:rFonts w:ascii="Calibri" w:eastAsia="Calibri" w:hAnsi="Calibri" w:cs="Times New Roman"/>
          <w:sz w:val="22"/>
        </w:rPr>
      </w:pPr>
      <w:ins w:id="1290" w:author="Remi Hoeve" w:date="2024-03-12T15:48:00Z">
        <w:del w:id="1291" w:author="Kaski Maiju" w:date="2024-06-26T15:28:00Z">
          <w:r w:rsidRPr="0031508E" w:rsidDel="00935D23">
            <w:rPr>
              <w:rFonts w:ascii="Calibri" w:eastAsia="Calibri" w:hAnsi="Calibri" w:cs="Times New Roman"/>
              <w:sz w:val="22"/>
              <w:u w:val="single"/>
            </w:rPr>
            <w:delText>Use-case (name):</w:delText>
          </w:r>
        </w:del>
      </w:ins>
      <w:ins w:id="1292" w:author="Remi Hoeve" w:date="2024-03-12T15:51:00Z">
        <w:del w:id="1293" w:author="Kaski Maiju" w:date="2024-06-26T15:28:00Z">
          <w:r w:rsidR="00411697" w:rsidDel="00935D23">
            <w:rPr>
              <w:rFonts w:ascii="Calibri" w:eastAsia="Calibri" w:hAnsi="Calibri" w:cs="Times New Roman"/>
              <w:sz w:val="22"/>
              <w:u w:val="single"/>
            </w:rPr>
            <w:tab/>
            <w:delText xml:space="preserve">Departing </w:delText>
          </w:r>
          <w:r w:rsidR="00770F6D" w:rsidDel="00935D23">
            <w:rPr>
              <w:rFonts w:ascii="Calibri" w:eastAsia="Calibri" w:hAnsi="Calibri" w:cs="Times New Roman"/>
              <w:sz w:val="22"/>
              <w:u w:val="single"/>
            </w:rPr>
            <w:delText xml:space="preserve">vessels from </w:delText>
          </w:r>
        </w:del>
      </w:ins>
      <w:ins w:id="1294" w:author="Remi Hoeve" w:date="2024-03-12T15:52:00Z">
        <w:del w:id="1295" w:author="Kaski Maiju" w:date="2024-06-26T15:28:00Z">
          <w:r w:rsidR="00770F6D" w:rsidDel="00935D23">
            <w:rPr>
              <w:rFonts w:ascii="Calibri" w:eastAsia="Calibri" w:hAnsi="Calibri" w:cs="Times New Roman"/>
              <w:sz w:val="22"/>
              <w:u w:val="single"/>
            </w:rPr>
            <w:delText>berth or anchorage</w:delText>
          </w:r>
        </w:del>
      </w:ins>
    </w:p>
    <w:p w14:paraId="22F47AA6" w14:textId="6B59A3A5" w:rsidR="00304A13" w:rsidRPr="0031508E" w:rsidDel="00EB7650" w:rsidRDefault="00304A13" w:rsidP="00304A13">
      <w:pPr>
        <w:spacing w:after="160" w:line="259" w:lineRule="auto"/>
        <w:ind w:left="2608" w:hanging="2608"/>
        <w:rPr>
          <w:ins w:id="1296" w:author="Remi Hoeve" w:date="2024-03-12T15:48:00Z"/>
          <w:del w:id="1297" w:author="Kaski Maiju" w:date="2024-06-26T12:24:00Z"/>
          <w:rFonts w:ascii="Calibri" w:eastAsia="Calibri" w:hAnsi="Calibri" w:cs="Times New Roman"/>
          <w:sz w:val="22"/>
        </w:rPr>
      </w:pPr>
      <w:ins w:id="1298" w:author="Remi Hoeve" w:date="2024-03-12T15:48:00Z">
        <w:del w:id="1299" w:author="Kaski Maiju" w:date="2025-03-19T14:29:00Z" w16du:dateUtc="2025-03-19T12:29:00Z">
          <w:r w:rsidRPr="0031508E" w:rsidDel="005E116F">
            <w:rPr>
              <w:rFonts w:ascii="Calibri" w:eastAsia="Calibri" w:hAnsi="Calibri" w:cs="Times New Roman"/>
              <w:sz w:val="22"/>
              <w:u w:val="single"/>
            </w:rPr>
            <w:delText>Description:</w:delText>
          </w:r>
        </w:del>
      </w:ins>
      <w:ins w:id="1300" w:author="Remi Hoeve" w:date="2024-03-12T15:57:00Z">
        <w:del w:id="1301" w:author="Kaski Maiju" w:date="2025-03-19T14:29:00Z" w16du:dateUtc="2025-03-19T12:29:00Z">
          <w:r w:rsidR="00CB4922" w:rsidRPr="00935D23" w:rsidDel="005E116F">
            <w:rPr>
              <w:rFonts w:ascii="Calibri" w:eastAsia="Calibri" w:hAnsi="Calibri" w:cs="Times New Roman"/>
              <w:sz w:val="22"/>
              <w:rPrChange w:id="1302" w:author="Kaski Maiju" w:date="2024-06-26T15:28:00Z">
                <w:rPr>
                  <w:rFonts w:ascii="Calibri" w:eastAsia="Calibri" w:hAnsi="Calibri" w:cs="Times New Roman"/>
                  <w:sz w:val="22"/>
                  <w:u w:val="single"/>
                </w:rPr>
              </w:rPrChange>
            </w:rPr>
            <w:tab/>
          </w:r>
          <w:r w:rsidR="00CB4922" w:rsidRPr="0031508E" w:rsidDel="005E116F">
            <w:rPr>
              <w:rFonts w:ascii="Calibri" w:eastAsia="Calibri" w:hAnsi="Calibri" w:cs="Times New Roman"/>
              <w:sz w:val="22"/>
            </w:rPr>
            <w:delText xml:space="preserve">Vessel sends prior to its </w:delText>
          </w:r>
        </w:del>
      </w:ins>
      <w:ins w:id="1303" w:author="Remi Hoeve" w:date="2024-03-12T15:58:00Z">
        <w:del w:id="1304" w:author="Kaski Maiju" w:date="2025-03-19T14:29:00Z" w16du:dateUtc="2025-03-19T12:29:00Z">
          <w:r w:rsidR="00CB4922" w:rsidDel="005E116F">
            <w:rPr>
              <w:rFonts w:ascii="Calibri" w:eastAsia="Calibri" w:hAnsi="Calibri" w:cs="Times New Roman"/>
              <w:sz w:val="22"/>
            </w:rPr>
            <w:delText>departure</w:delText>
          </w:r>
        </w:del>
      </w:ins>
      <w:ins w:id="1305" w:author="Remi Hoeve" w:date="2024-03-12T15:57:00Z">
        <w:del w:id="1306" w:author="Kaski Maiju" w:date="2025-03-19T14:29:00Z" w16du:dateUtc="2025-03-19T12:29:00Z">
          <w:r w:rsidR="00CB4922" w:rsidRPr="0031508E" w:rsidDel="005E116F">
            <w:rPr>
              <w:rFonts w:ascii="Calibri" w:eastAsia="Calibri" w:hAnsi="Calibri" w:cs="Times New Roman"/>
              <w:sz w:val="22"/>
            </w:rPr>
            <w:delText xml:space="preserve"> the intended </w:delText>
          </w:r>
        </w:del>
      </w:ins>
      <w:ins w:id="1307" w:author="Remi Hoeve" w:date="2024-03-12T15:58:00Z">
        <w:del w:id="1308" w:author="Kaski Maiju" w:date="2025-03-19T14:29:00Z" w16du:dateUtc="2025-03-19T12:29:00Z">
          <w:r w:rsidR="009B18A7" w:rsidDel="005E116F">
            <w:rPr>
              <w:rFonts w:ascii="Calibri" w:eastAsia="Calibri" w:hAnsi="Calibri" w:cs="Times New Roman"/>
              <w:sz w:val="22"/>
            </w:rPr>
            <w:delText>ETD and</w:delText>
          </w:r>
        </w:del>
      </w:ins>
      <w:ins w:id="1309" w:author="Remi Hoeve" w:date="2024-03-12T15:59:00Z">
        <w:del w:id="1310" w:author="Kaski Maiju" w:date="2025-03-19T14:29:00Z" w16du:dateUtc="2025-03-19T12:29:00Z">
          <w:r w:rsidR="00CF3F84" w:rsidDel="005E116F">
            <w:rPr>
              <w:rFonts w:ascii="Calibri" w:eastAsia="Calibri" w:hAnsi="Calibri" w:cs="Times New Roman"/>
              <w:sz w:val="22"/>
            </w:rPr>
            <w:delText xml:space="preserve"> </w:delText>
          </w:r>
        </w:del>
      </w:ins>
      <w:ins w:id="1311" w:author="Remi Hoeve" w:date="2024-03-12T15:57:00Z">
        <w:del w:id="1312" w:author="Kaski Maiju" w:date="2025-03-19T14:29:00Z" w16du:dateUtc="2025-03-19T12:29:00Z">
          <w:r w:rsidR="00CB4922" w:rsidRPr="0031508E" w:rsidDel="005E116F">
            <w:rPr>
              <w:rFonts w:ascii="Calibri" w:eastAsia="Calibri" w:hAnsi="Calibri" w:cs="Times New Roman"/>
              <w:sz w:val="22"/>
            </w:rPr>
            <w:delText xml:space="preserve">route through the VTS area to the VTS. </w:delText>
          </w:r>
        </w:del>
      </w:ins>
      <w:ins w:id="1313" w:author="Remi Hoeve" w:date="2024-03-12T15:59:00Z">
        <w:del w:id="1314" w:author="Kaski Maiju" w:date="2025-03-19T14:29:00Z" w16du:dateUtc="2025-03-19T12:29:00Z">
          <w:r w:rsidR="00CF3F84" w:rsidDel="005E116F">
            <w:rPr>
              <w:rFonts w:ascii="Calibri" w:eastAsia="Calibri" w:hAnsi="Calibri" w:cs="Times New Roman"/>
              <w:sz w:val="22"/>
            </w:rPr>
            <w:delText xml:space="preserve">The </w:delText>
          </w:r>
        </w:del>
      </w:ins>
      <w:ins w:id="1315" w:author="Remi Hoeve" w:date="2024-03-12T15:57:00Z">
        <w:del w:id="1316" w:author="Kaski Maiju" w:date="2025-03-19T14:29:00Z" w16du:dateUtc="2025-03-19T12:29:00Z">
          <w:r w:rsidR="00CB4922" w:rsidRPr="0031508E" w:rsidDel="005E116F">
            <w:rPr>
              <w:rFonts w:ascii="Calibri" w:eastAsia="Calibri" w:hAnsi="Calibri" w:cs="Times New Roman"/>
              <w:sz w:val="22"/>
            </w:rPr>
            <w:delText>VTS validates the intended</w:delText>
          </w:r>
        </w:del>
      </w:ins>
      <w:ins w:id="1317" w:author="Remi Hoeve" w:date="2024-03-12T15:59:00Z">
        <w:del w:id="1318" w:author="Kaski Maiju" w:date="2025-03-19T14:29:00Z" w16du:dateUtc="2025-03-19T12:29:00Z">
          <w:r w:rsidR="00CF3F84" w:rsidDel="005E116F">
            <w:rPr>
              <w:rFonts w:ascii="Calibri" w:eastAsia="Calibri" w:hAnsi="Calibri" w:cs="Times New Roman"/>
              <w:sz w:val="22"/>
            </w:rPr>
            <w:delText xml:space="preserve"> ETD and</w:delText>
          </w:r>
        </w:del>
      </w:ins>
      <w:ins w:id="1319" w:author="Remi Hoeve" w:date="2024-03-12T15:57:00Z">
        <w:del w:id="1320" w:author="Kaski Maiju" w:date="2025-03-19T14:29:00Z" w16du:dateUtc="2025-03-19T12:29:00Z">
          <w:r w:rsidR="00CB4922" w:rsidRPr="0031508E" w:rsidDel="005E116F">
            <w:rPr>
              <w:rFonts w:ascii="Calibri" w:eastAsia="Calibri" w:hAnsi="Calibri" w:cs="Times New Roman"/>
              <w:sz w:val="22"/>
            </w:rPr>
            <w:delText xml:space="preserve"> route </w:delText>
          </w:r>
        </w:del>
      </w:ins>
      <w:ins w:id="1321" w:author="Remi Hoeve" w:date="2024-03-12T16:00:00Z">
        <w:del w:id="1322" w:author="Kaski Maiju" w:date="2025-03-19T14:29:00Z" w16du:dateUtc="2025-03-19T12:29:00Z">
          <w:r w:rsidR="00491244" w:rsidDel="005E116F">
            <w:rPr>
              <w:rFonts w:ascii="Calibri" w:eastAsia="Calibri" w:hAnsi="Calibri" w:cs="Times New Roman"/>
              <w:sz w:val="22"/>
            </w:rPr>
            <w:delText xml:space="preserve">and approves </w:delText>
          </w:r>
        </w:del>
      </w:ins>
      <w:ins w:id="1323" w:author="Remi Hoeve" w:date="2024-03-12T15:57:00Z">
        <w:del w:id="1324" w:author="Kaski Maiju" w:date="2025-03-19T14:29:00Z" w16du:dateUtc="2025-03-19T12:29:00Z">
          <w:r w:rsidR="00CB4922" w:rsidRPr="0031508E" w:rsidDel="005E116F">
            <w:rPr>
              <w:rFonts w:ascii="Calibri" w:eastAsia="Calibri" w:hAnsi="Calibri" w:cs="Times New Roman"/>
              <w:sz w:val="22"/>
            </w:rPr>
            <w:delText xml:space="preserve">or sends a </w:delText>
          </w:r>
        </w:del>
      </w:ins>
      <w:ins w:id="1325" w:author="Remi Hoeve" w:date="2024-03-12T16:00:00Z">
        <w:del w:id="1326" w:author="Kaski Maiju" w:date="2025-03-19T14:29:00Z" w16du:dateUtc="2025-03-19T12:29:00Z">
          <w:r w:rsidR="00830829" w:rsidDel="005E116F">
            <w:rPr>
              <w:rFonts w:ascii="Calibri" w:eastAsia="Calibri" w:hAnsi="Calibri" w:cs="Times New Roman"/>
              <w:sz w:val="22"/>
            </w:rPr>
            <w:delText>denial or a proposal</w:delText>
          </w:r>
          <w:r w:rsidR="0052002F" w:rsidDel="005E116F">
            <w:rPr>
              <w:rFonts w:ascii="Calibri" w:eastAsia="Calibri" w:hAnsi="Calibri" w:cs="Times New Roman"/>
              <w:sz w:val="22"/>
            </w:rPr>
            <w:delText xml:space="preserve"> </w:delText>
          </w:r>
        </w:del>
      </w:ins>
      <w:ins w:id="1327" w:author="Remi Hoeve" w:date="2024-03-12T16:01:00Z">
        <w:del w:id="1328" w:author="Kaski Maiju" w:date="2025-03-19T14:29:00Z" w16du:dateUtc="2025-03-19T12:29:00Z">
          <w:r w:rsidR="0052002F" w:rsidDel="005E116F">
            <w:rPr>
              <w:rFonts w:ascii="Calibri" w:eastAsia="Calibri" w:hAnsi="Calibri" w:cs="Times New Roman"/>
              <w:sz w:val="22"/>
            </w:rPr>
            <w:delText xml:space="preserve">with recommended information on when the vessel </w:delText>
          </w:r>
          <w:r w:rsidR="007F3679" w:rsidDel="005E116F">
            <w:rPr>
              <w:rFonts w:ascii="Calibri" w:eastAsia="Calibri" w:hAnsi="Calibri" w:cs="Times New Roman"/>
              <w:sz w:val="22"/>
            </w:rPr>
            <w:delText>can leave the berth/anchorage</w:delText>
          </w:r>
        </w:del>
      </w:ins>
      <w:ins w:id="1329" w:author="Remi Hoeve" w:date="2024-03-12T16:02:00Z">
        <w:del w:id="1330" w:author="Kaski Maiju" w:date="2025-03-19T14:29:00Z" w16du:dateUtc="2025-03-19T12:29:00Z">
          <w:r w:rsidR="00D3021C" w:rsidDel="005E116F">
            <w:rPr>
              <w:rFonts w:ascii="Calibri" w:eastAsia="Calibri" w:hAnsi="Calibri" w:cs="Times New Roman"/>
              <w:sz w:val="22"/>
            </w:rPr>
            <w:delText>. The</w:delText>
          </w:r>
        </w:del>
      </w:ins>
      <w:ins w:id="1331" w:author="Remi Hoeve" w:date="2024-03-12T15:57:00Z">
        <w:del w:id="1332" w:author="Kaski Maiju" w:date="2025-03-19T14:29:00Z" w16du:dateUtc="2025-03-19T12:29:00Z">
          <w:r w:rsidR="00CB4922" w:rsidRPr="0031508E" w:rsidDel="005E116F">
            <w:rPr>
              <w:rFonts w:ascii="Calibri" w:eastAsia="Calibri" w:hAnsi="Calibri" w:cs="Times New Roman"/>
              <w:sz w:val="22"/>
            </w:rPr>
            <w:delText xml:space="preserve"> </w:delText>
          </w:r>
        </w:del>
      </w:ins>
      <w:ins w:id="1333" w:author="Remi Hoeve" w:date="2024-03-12T16:02:00Z">
        <w:del w:id="1334" w:author="Kaski Maiju" w:date="2025-03-19T14:29:00Z" w16du:dateUtc="2025-03-19T12:29:00Z">
          <w:r w:rsidR="00D3021C" w:rsidDel="005E116F">
            <w:rPr>
              <w:rFonts w:ascii="Calibri" w:eastAsia="Calibri" w:hAnsi="Calibri" w:cs="Times New Roman"/>
              <w:sz w:val="22"/>
            </w:rPr>
            <w:delText>v</w:delText>
          </w:r>
        </w:del>
      </w:ins>
      <w:ins w:id="1335" w:author="Remi Hoeve" w:date="2024-03-12T15:57:00Z">
        <w:del w:id="1336" w:author="Kaski Maiju" w:date="2025-03-19T14:29:00Z" w16du:dateUtc="2025-03-19T12:29:00Z">
          <w:r w:rsidR="00CB4922" w:rsidRPr="0031508E" w:rsidDel="005E116F">
            <w:rPr>
              <w:rFonts w:ascii="Calibri" w:eastAsia="Calibri" w:hAnsi="Calibri" w:cs="Times New Roman"/>
              <w:sz w:val="22"/>
            </w:rPr>
            <w:delText>essel approves the recommended route.</w:delText>
          </w:r>
        </w:del>
      </w:ins>
    </w:p>
    <w:p w14:paraId="1811E675" w14:textId="19AF05B1" w:rsidR="00304A13" w:rsidRPr="0031508E" w:rsidDel="00EB7650" w:rsidRDefault="00304A13">
      <w:pPr>
        <w:spacing w:after="160" w:line="259" w:lineRule="auto"/>
        <w:rPr>
          <w:ins w:id="1337" w:author="Remi Hoeve" w:date="2024-03-12T15:48:00Z"/>
          <w:del w:id="1338" w:author="Kaski Maiju" w:date="2024-06-26T12:24:00Z"/>
          <w:rFonts w:ascii="Calibri" w:eastAsia="Calibri" w:hAnsi="Calibri" w:cs="Times New Roman"/>
          <w:sz w:val="22"/>
        </w:rPr>
      </w:pPr>
      <w:ins w:id="1339" w:author="Remi Hoeve" w:date="2024-03-12T15:48:00Z">
        <w:del w:id="1340" w:author="Kaski Maiju" w:date="2024-06-26T12:24:00Z">
          <w:r w:rsidRPr="0031508E" w:rsidDel="00EB7650">
            <w:rPr>
              <w:rFonts w:ascii="Calibri" w:eastAsia="Calibri" w:hAnsi="Calibri" w:cs="Times New Roman"/>
              <w:sz w:val="22"/>
              <w:u w:val="single"/>
            </w:rPr>
            <w:delText>Actors:</w:delText>
          </w:r>
        </w:del>
      </w:ins>
      <w:ins w:id="1341" w:author="Remi Hoeve" w:date="2024-03-12T15:52:00Z">
        <w:del w:id="1342" w:author="Kaski Maiju" w:date="2024-06-26T12:24:00Z">
          <w:r w:rsidR="00770F6D" w:rsidDel="00EB7650">
            <w:rPr>
              <w:rFonts w:ascii="Calibri" w:eastAsia="Calibri" w:hAnsi="Calibri" w:cs="Times New Roman"/>
              <w:sz w:val="22"/>
              <w:u w:val="single"/>
            </w:rPr>
            <w:tab/>
          </w:r>
          <w:r w:rsidR="00770F6D" w:rsidDel="00EB7650">
            <w:rPr>
              <w:rFonts w:ascii="Calibri" w:eastAsia="Calibri" w:hAnsi="Calibri" w:cs="Times New Roman"/>
              <w:sz w:val="22"/>
              <w:u w:val="single"/>
            </w:rPr>
            <w:tab/>
          </w:r>
          <w:r w:rsidR="00770F6D" w:rsidDel="00EB7650">
            <w:rPr>
              <w:rFonts w:ascii="Calibri" w:eastAsia="Calibri" w:hAnsi="Calibri" w:cs="Times New Roman"/>
              <w:sz w:val="22"/>
              <w:u w:val="single"/>
            </w:rPr>
            <w:tab/>
          </w:r>
        </w:del>
      </w:ins>
      <w:bookmarkStart w:id="1343" w:name="_Hlk161153021"/>
      <w:ins w:id="1344" w:author="Remi Hoeve" w:date="2024-03-12T15:54:00Z">
        <w:del w:id="1345" w:author="Kaski Maiju" w:date="2024-06-26T12:24:00Z">
          <w:r w:rsidR="002D7D68" w:rsidDel="00EB7650">
            <w:rPr>
              <w:rFonts w:ascii="Calibri" w:eastAsia="Calibri" w:hAnsi="Calibri" w:cs="Times New Roman"/>
              <w:sz w:val="22"/>
              <w:u w:val="single"/>
            </w:rPr>
            <w:delText>Mariner, ECDIS/</w:delText>
          </w:r>
        </w:del>
      </w:ins>
      <w:ins w:id="1346" w:author="Remi Hoeve" w:date="2024-03-12T16:22:00Z">
        <w:del w:id="1347" w:author="Kaski Maiju" w:date="2024-06-26T12:24:00Z">
          <w:r w:rsidR="00E835F3" w:rsidDel="00EB7650">
            <w:rPr>
              <w:rFonts w:ascii="Calibri" w:eastAsia="Calibri" w:hAnsi="Calibri" w:cs="Times New Roman"/>
              <w:sz w:val="22"/>
              <w:u w:val="single"/>
            </w:rPr>
            <w:delText>on board system</w:delText>
          </w:r>
        </w:del>
      </w:ins>
      <w:ins w:id="1348" w:author="Remi Hoeve" w:date="2024-03-12T15:54:00Z">
        <w:del w:id="1349" w:author="Kaski Maiju" w:date="2024-06-26T12:24:00Z">
          <w:r w:rsidR="002D7D68" w:rsidDel="00EB7650">
            <w:rPr>
              <w:rFonts w:ascii="Calibri" w:eastAsia="Calibri" w:hAnsi="Calibri" w:cs="Times New Roman"/>
              <w:sz w:val="22"/>
              <w:u w:val="single"/>
            </w:rPr>
            <w:delText>, VTS</w:delText>
          </w:r>
        </w:del>
      </w:ins>
      <w:bookmarkEnd w:id="1343"/>
    </w:p>
    <w:p w14:paraId="01C2DA2B" w14:textId="191DCF7B" w:rsidR="00304A13" w:rsidRPr="0031508E" w:rsidDel="00EB7650" w:rsidRDefault="00304A13">
      <w:pPr>
        <w:spacing w:after="160" w:line="259" w:lineRule="auto"/>
        <w:rPr>
          <w:ins w:id="1350" w:author="Remi Hoeve" w:date="2024-03-12T15:48:00Z"/>
          <w:del w:id="1351" w:author="Kaski Maiju" w:date="2024-06-26T12:24:00Z"/>
          <w:rFonts w:ascii="Calibri" w:eastAsia="Calibri" w:hAnsi="Calibri" w:cs="Times New Roman"/>
          <w:sz w:val="22"/>
        </w:rPr>
      </w:pPr>
      <w:ins w:id="1352" w:author="Remi Hoeve" w:date="2024-03-12T15:48:00Z">
        <w:del w:id="1353" w:author="Kaski Maiju" w:date="2024-06-26T12:24: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354" w:author="Remi Hoeve" w:date="2024-03-12T16:04:00Z">
        <w:del w:id="1355" w:author="Kaski Maiju" w:date="2024-06-26T12:24:00Z">
          <w:r w:rsidR="00950900" w:rsidDel="00EB7650">
            <w:rPr>
              <w:rFonts w:ascii="Calibri" w:eastAsia="Calibri" w:hAnsi="Calibri" w:cs="Times New Roman"/>
              <w:sz w:val="22"/>
            </w:rPr>
            <w:tab/>
          </w:r>
          <w:r w:rsidR="00950900" w:rsidRPr="0031508E" w:rsidDel="00EB7650">
            <w:rPr>
              <w:rFonts w:ascii="Calibri" w:eastAsia="Calibri" w:hAnsi="Calibri" w:cs="Times New Roman"/>
              <w:sz w:val="22"/>
            </w:rPr>
            <w:delText xml:space="preserve">Typically triggered before </w:delText>
          </w:r>
        </w:del>
      </w:ins>
      <w:ins w:id="1356" w:author="Remi Hoeve" w:date="2024-03-12T16:05:00Z">
        <w:del w:id="1357" w:author="Kaski Maiju" w:date="2024-06-26T12:24:00Z">
          <w:r w:rsidR="00C55FE8" w:rsidDel="00EB7650">
            <w:rPr>
              <w:rFonts w:ascii="Calibri" w:eastAsia="Calibri" w:hAnsi="Calibri" w:cs="Times New Roman"/>
              <w:sz w:val="22"/>
            </w:rPr>
            <w:delText>s</w:delText>
          </w:r>
        </w:del>
      </w:ins>
      <w:ins w:id="1358" w:author="Remi Hoeve" w:date="2024-03-12T16:06:00Z">
        <w:del w:id="1359" w:author="Kaski Maiju" w:date="2024-06-26T12:24:00Z">
          <w:r w:rsidR="00C55FE8" w:rsidDel="00EB7650">
            <w:rPr>
              <w:rFonts w:ascii="Calibri" w:eastAsia="Calibri" w:hAnsi="Calibri" w:cs="Times New Roman"/>
              <w:sz w:val="22"/>
            </w:rPr>
            <w:delText>ailing in the</w:delText>
          </w:r>
        </w:del>
      </w:ins>
      <w:ins w:id="1360" w:author="Remi Hoeve" w:date="2024-03-12T16:04:00Z">
        <w:del w:id="1361" w:author="Kaski Maiju" w:date="2024-06-26T12:24:00Z">
          <w:r w:rsidR="00950900" w:rsidRPr="0031508E" w:rsidDel="00EB7650">
            <w:rPr>
              <w:rFonts w:ascii="Calibri" w:eastAsia="Calibri" w:hAnsi="Calibri" w:cs="Times New Roman"/>
              <w:sz w:val="22"/>
            </w:rPr>
            <w:delText xml:space="preserve"> VTS area.</w:delText>
          </w:r>
        </w:del>
      </w:ins>
    </w:p>
    <w:p w14:paraId="5619781F" w14:textId="0004C768" w:rsidR="00EC319D" w:rsidRPr="0031508E" w:rsidDel="00EB7650" w:rsidRDefault="00304A13">
      <w:pPr>
        <w:spacing w:after="120" w:line="259" w:lineRule="auto"/>
        <w:rPr>
          <w:ins w:id="1362" w:author="Remi Hoeve" w:date="2024-03-12T16:07:00Z"/>
          <w:del w:id="1363" w:author="Kaski Maiju" w:date="2024-06-26T12:24:00Z"/>
          <w:rFonts w:ascii="Calibri" w:eastAsia="Calibri" w:hAnsi="Calibri" w:cs="Times New Roman"/>
          <w:sz w:val="22"/>
        </w:rPr>
        <w:pPrChange w:id="1364" w:author="Kaski Maiju" w:date="2024-06-26T12:24:00Z">
          <w:pPr>
            <w:spacing w:after="120" w:line="259" w:lineRule="auto"/>
            <w:ind w:left="2832" w:hanging="2832"/>
          </w:pPr>
        </w:pPrChange>
      </w:pPr>
      <w:ins w:id="1365" w:author="Remi Hoeve" w:date="2024-03-12T15:48:00Z">
        <w:del w:id="1366" w:author="Kaski Maiju" w:date="2024-06-26T12:24: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367" w:author="Remi Hoeve" w:date="2024-03-12T16:07:00Z">
        <w:del w:id="1368" w:author="Kaski Maiju" w:date="2024-06-26T12:24:00Z">
          <w:r w:rsidR="00B50520" w:rsidDel="00EB7650">
            <w:rPr>
              <w:rFonts w:ascii="Calibri" w:eastAsia="Calibri" w:hAnsi="Calibri" w:cs="Times New Roman"/>
              <w:sz w:val="22"/>
            </w:rPr>
            <w:tab/>
          </w:r>
          <w:r w:rsidR="00EC319D"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ins w:id="1369" w:author="Remi Hoeve [2]" w:date="2024-03-13T09:45:00Z">
        <w:del w:id="1370" w:author="Kaski Maiju" w:date="2024-06-26T12:24:00Z">
          <w:r w:rsidR="005453DC" w:rsidDel="00EB7650">
            <w:rPr>
              <w:rFonts w:ascii="Calibri" w:eastAsia="Calibri" w:hAnsi="Calibri" w:cs="Times New Roman"/>
              <w:sz w:val="22"/>
            </w:rPr>
            <w:delText xml:space="preserve"> </w:delText>
          </w:r>
        </w:del>
      </w:ins>
      <w:ins w:id="1371" w:author="Remi Hoeve [2]" w:date="2024-03-13T09:46:00Z">
        <w:del w:id="1372" w:author="Kaski Maiju" w:date="2024-06-26T12:24:00Z">
          <w:r w:rsidR="005453DC" w:rsidDel="00EB7650">
            <w:rPr>
              <w:rFonts w:ascii="Calibri" w:eastAsia="Calibri" w:hAnsi="Calibri" w:cs="Times New Roman"/>
              <w:sz w:val="22"/>
            </w:rPr>
            <w:delText>The time before activating this use case depends from VTS to VTS</w:delText>
          </w:r>
        </w:del>
      </w:ins>
      <w:ins w:id="1373" w:author="Remi Hoeve [2]" w:date="2024-03-13T09:47:00Z">
        <w:del w:id="1374" w:author="Kaski Maiju" w:date="2024-06-26T12:24:00Z">
          <w:r w:rsidR="005453DC" w:rsidDel="00EB7650">
            <w:rPr>
              <w:rFonts w:ascii="Calibri" w:eastAsia="Calibri" w:hAnsi="Calibri" w:cs="Times New Roman"/>
              <w:sz w:val="22"/>
            </w:rPr>
            <w:delText>.</w:delText>
          </w:r>
        </w:del>
      </w:ins>
    </w:p>
    <w:p w14:paraId="2B3857EC" w14:textId="68E7D56B" w:rsidR="00304A13" w:rsidRPr="0031508E" w:rsidDel="005E116F" w:rsidRDefault="00304A13" w:rsidP="00EB7650">
      <w:pPr>
        <w:spacing w:after="160" w:line="259" w:lineRule="auto"/>
        <w:ind w:left="2608" w:hanging="2608"/>
        <w:rPr>
          <w:ins w:id="1375" w:author="Remi Hoeve" w:date="2024-03-12T15:48:00Z"/>
          <w:del w:id="1376" w:author="Kaski Maiju" w:date="2025-03-19T14:29:00Z" w16du:dateUtc="2025-03-19T12:29:00Z"/>
          <w:rFonts w:ascii="Calibri" w:eastAsia="Calibri" w:hAnsi="Calibri" w:cs="Times New Roman"/>
          <w:sz w:val="22"/>
        </w:rPr>
      </w:pPr>
    </w:p>
    <w:p w14:paraId="2B91CA56" w14:textId="20F35A0A" w:rsidR="00304A13" w:rsidDel="00935D23" w:rsidRDefault="005453DC" w:rsidP="004F6822">
      <w:pPr>
        <w:pStyle w:val="Luettelokappale"/>
        <w:numPr>
          <w:ilvl w:val="0"/>
          <w:numId w:val="46"/>
        </w:numPr>
        <w:autoSpaceDE w:val="0"/>
        <w:autoSpaceDN w:val="0"/>
        <w:adjustRightInd w:val="0"/>
        <w:spacing w:after="0" w:line="240" w:lineRule="auto"/>
        <w:rPr>
          <w:del w:id="1377" w:author="Kaski Maiju" w:date="2024-06-26T15:28:00Z"/>
          <w:rFonts w:ascii="Calibri" w:eastAsia="Calibri" w:hAnsi="Calibri" w:cs="Times New Roman"/>
          <w:color w:val="000000" w:themeColor="text1"/>
          <w:u w:val="single"/>
        </w:rPr>
      </w:pPr>
      <w:ins w:id="1378" w:author="Remi Hoeve [2]" w:date="2024-03-13T09:41:00Z">
        <w:del w:id="1379" w:author="Kaski Maiju" w:date="2024-06-26T15:28:00Z">
          <w:r w:rsidDel="00935D23">
            <w:rPr>
              <w:rFonts w:ascii="Calibri" w:eastAsia="Calibri" w:hAnsi="Calibri" w:cs="Times New Roman"/>
              <w:u w:val="single"/>
            </w:rPr>
            <w:delText>Nominal sequence scenario</w:delText>
          </w:r>
        </w:del>
      </w:ins>
      <w:ins w:id="1380" w:author="Remi Hoeve" w:date="2024-03-12T15:48:00Z">
        <w:del w:id="1381" w:author="Kaski Maiju" w:date="2024-06-26T15:28:00Z">
          <w:r w:rsidR="00304A13" w:rsidRPr="0031508E" w:rsidDel="00935D23">
            <w:rPr>
              <w:rFonts w:ascii="Calibri" w:eastAsia="Calibri" w:hAnsi="Calibri" w:cs="Times New Roman"/>
              <w:u w:val="single"/>
            </w:rPr>
            <w:delText>Ordinary Sequence:</w:delText>
          </w:r>
        </w:del>
      </w:ins>
      <w:ins w:id="1382" w:author="Remi Hoeve" w:date="2024-03-12T16:07:00Z">
        <w:del w:id="1383" w:author="Kaski Maiju" w:date="2024-06-26T15:28:00Z">
          <w:r w:rsidR="00395E06" w:rsidDel="00935D23">
            <w:rPr>
              <w:rFonts w:ascii="Calibri" w:eastAsia="Calibri" w:hAnsi="Calibri" w:cs="Times New Roman"/>
              <w:u w:val="single"/>
            </w:rPr>
            <w:tab/>
          </w:r>
        </w:del>
      </w:ins>
    </w:p>
    <w:p w14:paraId="7E7F80B9" w14:textId="397EA697" w:rsidR="005A4C10" w:rsidRPr="006D71EC" w:rsidDel="005E116F" w:rsidRDefault="005A4C10" w:rsidP="004F6822">
      <w:pPr>
        <w:pStyle w:val="Luettelokappale"/>
        <w:numPr>
          <w:ilvl w:val="0"/>
          <w:numId w:val="46"/>
        </w:numPr>
        <w:autoSpaceDE w:val="0"/>
        <w:autoSpaceDN w:val="0"/>
        <w:adjustRightInd w:val="0"/>
        <w:spacing w:after="0" w:line="240" w:lineRule="auto"/>
        <w:rPr>
          <w:ins w:id="1384" w:author="Remi Hoeve" w:date="2024-03-12T16:09:00Z"/>
          <w:del w:id="1385" w:author="Kaski Maiju" w:date="2025-03-19T14:29:00Z" w16du:dateUtc="2025-03-19T12:29:00Z"/>
          <w:lang w:val="en-US"/>
        </w:rPr>
      </w:pPr>
      <w:ins w:id="1386" w:author="Remi Hoeve" w:date="2024-03-12T16:09:00Z">
        <w:del w:id="1387" w:author="Kaski Maiju" w:date="2025-03-19T14:29:00Z" w16du:dateUtc="2025-03-19T12:29:00Z">
          <w:r w:rsidRPr="006D71EC" w:rsidDel="005E116F">
            <w:rPr>
              <w:lang w:val="en-US"/>
            </w:rPr>
            <w:delText>Vessel wants to leave berth/anchorage</w:delText>
          </w:r>
        </w:del>
      </w:ins>
    </w:p>
    <w:p w14:paraId="7C7A2853" w14:textId="1CB0427B" w:rsidR="005A4C10" w:rsidRPr="006D71EC" w:rsidDel="005E116F" w:rsidRDefault="005A4C10" w:rsidP="004F6822">
      <w:pPr>
        <w:pStyle w:val="Luettelokappale"/>
        <w:numPr>
          <w:ilvl w:val="0"/>
          <w:numId w:val="46"/>
        </w:numPr>
        <w:autoSpaceDE w:val="0"/>
        <w:autoSpaceDN w:val="0"/>
        <w:adjustRightInd w:val="0"/>
        <w:spacing w:after="0" w:line="240" w:lineRule="auto"/>
        <w:rPr>
          <w:ins w:id="1388" w:author="Remi Hoeve" w:date="2024-03-12T16:09:00Z"/>
          <w:del w:id="1389" w:author="Kaski Maiju" w:date="2025-03-19T14:29:00Z" w16du:dateUtc="2025-03-19T12:29:00Z"/>
          <w:lang w:val="en-US"/>
        </w:rPr>
      </w:pPr>
      <w:ins w:id="1390" w:author="Remi Hoeve" w:date="2024-03-12T16:09:00Z">
        <w:del w:id="1391" w:author="Kaski Maiju" w:date="2025-03-19T14:29:00Z" w16du:dateUtc="2025-03-19T12:29:00Z">
          <w:r w:rsidRPr="006D71EC" w:rsidDel="005E116F">
            <w:rPr>
              <w:lang w:val="en-US"/>
            </w:rPr>
            <w:delText>The vessel sends message (ETD</w:delText>
          </w:r>
        </w:del>
        <w:del w:id="1392" w:author="Kaski Maiju" w:date="2024-06-26T12:24:00Z">
          <w:r w:rsidRPr="006D71EC" w:rsidDel="00EB7650">
            <w:rPr>
              <w:lang w:val="en-US"/>
            </w:rPr>
            <w:delText xml:space="preserve"> or route plan</w:delText>
          </w:r>
        </w:del>
        <w:del w:id="1393" w:author="Kaski Maiju" w:date="2025-03-19T14:29:00Z" w16du:dateUtc="2025-03-19T12:29:00Z">
          <w:r w:rsidRPr="006D71EC" w:rsidDel="005E116F">
            <w:rPr>
              <w:lang w:val="en-US"/>
            </w:rPr>
            <w:delText>) through its system to the service and requests traffic clearance to leave berth/anchorage</w:delText>
          </w:r>
        </w:del>
      </w:ins>
    </w:p>
    <w:p w14:paraId="7569E060" w14:textId="79F0BE09" w:rsidR="005A4C10" w:rsidRPr="006D71EC" w:rsidDel="005E116F" w:rsidRDefault="005A4C10" w:rsidP="004F6822">
      <w:pPr>
        <w:pStyle w:val="Luettelokappale"/>
        <w:numPr>
          <w:ilvl w:val="0"/>
          <w:numId w:val="46"/>
        </w:numPr>
        <w:autoSpaceDE w:val="0"/>
        <w:autoSpaceDN w:val="0"/>
        <w:adjustRightInd w:val="0"/>
        <w:spacing w:after="0" w:line="240" w:lineRule="auto"/>
        <w:rPr>
          <w:ins w:id="1394" w:author="Remi Hoeve" w:date="2024-03-12T16:09:00Z"/>
          <w:del w:id="1395" w:author="Kaski Maiju" w:date="2025-03-19T14:29:00Z" w16du:dateUtc="2025-03-19T12:29:00Z"/>
          <w:lang w:val="en-US"/>
        </w:rPr>
      </w:pPr>
      <w:ins w:id="1396" w:author="Remi Hoeve" w:date="2024-03-12T16:09:00Z">
        <w:del w:id="1397" w:author="Kaski Maiju" w:date="2025-03-19T14:29:00Z" w16du:dateUtc="2025-03-19T12:29:00Z">
          <w:r w:rsidRPr="006D71EC" w:rsidDel="005E116F">
            <w:rPr>
              <w:lang w:val="en-US"/>
            </w:rPr>
            <w:delText>If vessel's schedule is suitable VTS [go to step 7]</w:delText>
          </w:r>
        </w:del>
      </w:ins>
    </w:p>
    <w:p w14:paraId="79D1B630" w14:textId="1B955DA8" w:rsidR="005A4C10" w:rsidRPr="006D71EC" w:rsidDel="005E116F" w:rsidRDefault="005A4C10" w:rsidP="004F6822">
      <w:pPr>
        <w:pStyle w:val="Luettelokappale"/>
        <w:numPr>
          <w:ilvl w:val="0"/>
          <w:numId w:val="46"/>
        </w:numPr>
        <w:autoSpaceDE w:val="0"/>
        <w:autoSpaceDN w:val="0"/>
        <w:adjustRightInd w:val="0"/>
        <w:spacing w:after="0" w:line="240" w:lineRule="auto"/>
        <w:rPr>
          <w:ins w:id="1398" w:author="Remi Hoeve" w:date="2024-03-12T16:09:00Z"/>
          <w:del w:id="1399" w:author="Kaski Maiju" w:date="2025-03-19T14:29:00Z" w16du:dateUtc="2025-03-19T12:29:00Z"/>
          <w:lang w:val="en-US"/>
        </w:rPr>
      </w:pPr>
      <w:ins w:id="1400" w:author="Remi Hoeve" w:date="2024-03-12T16:09:00Z">
        <w:del w:id="1401" w:author="Kaski Maiju" w:date="2025-03-19T14:29:00Z" w16du:dateUtc="2025-03-19T12:29:00Z">
          <w:r w:rsidRPr="006D71EC" w:rsidDel="005E116F">
            <w:rPr>
              <w:lang w:val="en-US"/>
            </w:rPr>
            <w:delText>If vessel's plan (ETD</w:delText>
          </w:r>
        </w:del>
        <w:del w:id="1402" w:author="Kaski Maiju" w:date="2024-06-26T12:24:00Z">
          <w:r w:rsidRPr="006D71EC" w:rsidDel="00EB7650">
            <w:rPr>
              <w:lang w:val="en-US"/>
            </w:rPr>
            <w:delText xml:space="preserve"> or route plan</w:delText>
          </w:r>
        </w:del>
        <w:del w:id="1403" w:author="Kaski Maiju" w:date="2025-03-19T14:29:00Z" w16du:dateUtc="2025-03-19T12:29:00Z">
          <w:r w:rsidRPr="006D71EC" w:rsidDel="005E116F">
            <w:rPr>
              <w:lang w:val="en-US"/>
            </w:rPr>
            <w:delText xml:space="preserve">)  is not suitable, VTS sends denial or a </w:delText>
          </w:r>
          <w:r w:rsidDel="005E116F">
            <w:rPr>
              <w:lang w:val="en-US"/>
            </w:rPr>
            <w:delText>proposal</w:delText>
          </w:r>
          <w:r w:rsidRPr="006D71EC" w:rsidDel="005E116F">
            <w:rPr>
              <w:lang w:val="en-US"/>
            </w:rPr>
            <w:delText xml:space="preserve"> with recommended information on when vessel can leave the berth/anchorage.</w:delText>
          </w:r>
        </w:del>
      </w:ins>
    </w:p>
    <w:p w14:paraId="7D473E41" w14:textId="6CA67D22" w:rsidR="005A4C10" w:rsidRPr="006D71EC" w:rsidDel="005E116F" w:rsidRDefault="005A4C10" w:rsidP="004F6822">
      <w:pPr>
        <w:pStyle w:val="Luettelokappale"/>
        <w:numPr>
          <w:ilvl w:val="0"/>
          <w:numId w:val="46"/>
        </w:numPr>
        <w:autoSpaceDE w:val="0"/>
        <w:autoSpaceDN w:val="0"/>
        <w:adjustRightInd w:val="0"/>
        <w:spacing w:after="0" w:line="240" w:lineRule="auto"/>
        <w:rPr>
          <w:ins w:id="1404" w:author="Remi Hoeve" w:date="2024-03-12T16:09:00Z"/>
          <w:del w:id="1405" w:author="Kaski Maiju" w:date="2025-03-19T14:29:00Z" w16du:dateUtc="2025-03-19T12:29:00Z"/>
          <w:lang w:val="en-US"/>
        </w:rPr>
      </w:pPr>
      <w:ins w:id="1406" w:author="Remi Hoeve" w:date="2024-03-12T16:09:00Z">
        <w:del w:id="1407" w:author="Kaski Maiju" w:date="2025-03-19T14:29:00Z" w16du:dateUtc="2025-03-19T12:29:00Z">
          <w:r w:rsidRPr="006D71EC" w:rsidDel="005E116F">
            <w:rPr>
              <w:lang w:val="en-US"/>
            </w:rPr>
            <w:delText>Service delivers response to the vessel</w:delText>
          </w:r>
        </w:del>
      </w:ins>
    </w:p>
    <w:p w14:paraId="312C3654" w14:textId="1771EDF2" w:rsidR="005A4C10" w:rsidRPr="006D71EC" w:rsidDel="005E116F" w:rsidRDefault="005A4C10" w:rsidP="004F6822">
      <w:pPr>
        <w:pStyle w:val="Luettelokappale"/>
        <w:numPr>
          <w:ilvl w:val="0"/>
          <w:numId w:val="46"/>
        </w:numPr>
        <w:autoSpaceDE w:val="0"/>
        <w:autoSpaceDN w:val="0"/>
        <w:adjustRightInd w:val="0"/>
        <w:spacing w:after="0" w:line="240" w:lineRule="auto"/>
        <w:rPr>
          <w:ins w:id="1408" w:author="Remi Hoeve" w:date="2024-03-12T16:09:00Z"/>
          <w:del w:id="1409" w:author="Kaski Maiju" w:date="2025-03-19T14:29:00Z" w16du:dateUtc="2025-03-19T12:29:00Z"/>
          <w:lang w:val="en-US"/>
        </w:rPr>
      </w:pPr>
      <w:ins w:id="1410" w:author="Remi Hoeve" w:date="2024-03-12T16:09:00Z">
        <w:del w:id="1411" w:author="Kaski Maiju" w:date="2025-03-19T14:29:00Z" w16du:dateUtc="2025-03-19T12:29:00Z">
          <w:r w:rsidRPr="006D71EC" w:rsidDel="005E116F">
            <w:rPr>
              <w:lang w:val="en-US"/>
            </w:rPr>
            <w:delText>The vessel acknowledges revised ETD and sends response to the VTS or creates new plan [go to step 2]</w:delText>
          </w:r>
        </w:del>
      </w:ins>
    </w:p>
    <w:p w14:paraId="082D11F4" w14:textId="1A0F6614" w:rsidR="005A4C10" w:rsidRPr="006D71EC" w:rsidDel="005E116F" w:rsidRDefault="005A4C10" w:rsidP="004F6822">
      <w:pPr>
        <w:pStyle w:val="Luettelokappale"/>
        <w:numPr>
          <w:ilvl w:val="0"/>
          <w:numId w:val="46"/>
        </w:numPr>
        <w:autoSpaceDE w:val="0"/>
        <w:autoSpaceDN w:val="0"/>
        <w:adjustRightInd w:val="0"/>
        <w:spacing w:after="0" w:line="240" w:lineRule="auto"/>
        <w:rPr>
          <w:ins w:id="1412" w:author="Remi Hoeve" w:date="2024-03-12T16:09:00Z"/>
          <w:del w:id="1413" w:author="Kaski Maiju" w:date="2025-03-19T14:29:00Z" w16du:dateUtc="2025-03-19T12:29:00Z"/>
          <w:lang w:val="en-US"/>
        </w:rPr>
      </w:pPr>
      <w:ins w:id="1414" w:author="Remi Hoeve" w:date="2024-03-12T16:09:00Z">
        <w:del w:id="1415" w:author="Kaski Maiju" w:date="2025-03-19T14:29:00Z" w16du:dateUtc="2025-03-19T12:29:00Z">
          <w:r w:rsidRPr="006D71EC" w:rsidDel="005E116F">
            <w:rPr>
              <w:lang w:val="en-US"/>
            </w:rPr>
            <w:delText>Berth/anchorage location with ETD are acknowledged by the VTS and sends approval</w:delText>
          </w:r>
        </w:del>
      </w:ins>
    </w:p>
    <w:p w14:paraId="44168486" w14:textId="5BCBC529" w:rsidR="005A4C10" w:rsidRPr="006D71EC" w:rsidDel="00935D23" w:rsidRDefault="005A4C10" w:rsidP="004F6822">
      <w:pPr>
        <w:pStyle w:val="Luettelokappale"/>
        <w:numPr>
          <w:ilvl w:val="0"/>
          <w:numId w:val="46"/>
        </w:numPr>
        <w:autoSpaceDE w:val="0"/>
        <w:autoSpaceDN w:val="0"/>
        <w:adjustRightInd w:val="0"/>
        <w:spacing w:after="0" w:line="240" w:lineRule="auto"/>
        <w:rPr>
          <w:ins w:id="1416" w:author="Remi Hoeve" w:date="2024-03-12T16:09:00Z"/>
          <w:del w:id="1417" w:author="Kaski Maiju" w:date="2024-06-26T15:28:00Z"/>
          <w:lang w:val="en-US"/>
        </w:rPr>
      </w:pPr>
      <w:ins w:id="1418" w:author="Remi Hoeve" w:date="2024-03-12T16:09:00Z">
        <w:del w:id="1419" w:author="Kaski Maiju" w:date="2025-03-19T14:29:00Z" w16du:dateUtc="2025-03-19T12:29:00Z">
          <w:r w:rsidRPr="006D71EC" w:rsidDel="005E116F">
            <w:rPr>
              <w:lang w:val="en-US"/>
            </w:rPr>
            <w:delText>The vessel leaves berth/anchorage</w:delText>
          </w:r>
        </w:del>
      </w:ins>
    </w:p>
    <w:p w14:paraId="22433F6C" w14:textId="3357A311" w:rsidR="005A4C10" w:rsidRPr="000F5614" w:rsidDel="005E116F" w:rsidRDefault="005A4C10">
      <w:pPr>
        <w:pStyle w:val="Luettelokappale"/>
        <w:numPr>
          <w:ilvl w:val="0"/>
          <w:numId w:val="46"/>
        </w:numPr>
        <w:autoSpaceDE w:val="0"/>
        <w:autoSpaceDN w:val="0"/>
        <w:adjustRightInd w:val="0"/>
        <w:spacing w:after="0" w:line="240" w:lineRule="auto"/>
        <w:rPr>
          <w:ins w:id="1420" w:author="Remi Hoeve" w:date="2024-03-12T15:48:00Z"/>
          <w:del w:id="1421" w:author="Kaski Maiju" w:date="2025-03-19T14:29:00Z" w16du:dateUtc="2025-03-19T12:29:00Z"/>
          <w:rFonts w:ascii="Calibri" w:eastAsia="Calibri" w:hAnsi="Calibri" w:cs="Times New Roman"/>
          <w:lang w:val="en-US"/>
          <w:rPrChange w:id="1422" w:author="Kaski Maiju" w:date="2024-06-27T10:51:00Z">
            <w:rPr>
              <w:ins w:id="1423" w:author="Remi Hoeve" w:date="2024-03-12T15:48:00Z"/>
              <w:del w:id="1424" w:author="Kaski Maiju" w:date="2025-03-19T14:29:00Z" w16du:dateUtc="2025-03-19T12:29:00Z"/>
            </w:rPr>
          </w:rPrChange>
        </w:rPr>
        <w:pPrChange w:id="1425" w:author="Kaski Maiju" w:date="2024-06-26T15:28:00Z">
          <w:pPr>
            <w:spacing w:after="160" w:line="259" w:lineRule="auto"/>
          </w:pPr>
        </w:pPrChange>
      </w:pPr>
    </w:p>
    <w:p w14:paraId="107AC287" w14:textId="585D4B06" w:rsidR="000A0779" w:rsidRPr="0031508E" w:rsidDel="00EB7650" w:rsidRDefault="00304A13" w:rsidP="000A0779">
      <w:pPr>
        <w:suppressAutoHyphens/>
        <w:spacing w:after="120" w:line="240" w:lineRule="auto"/>
        <w:ind w:left="2608" w:hanging="2608"/>
        <w:rPr>
          <w:ins w:id="1426" w:author="Remi Hoeve" w:date="2024-03-12T16:10:00Z"/>
          <w:del w:id="1427" w:author="Kaski Maiju" w:date="2024-06-26T12:24:00Z"/>
          <w:rFonts w:ascii="Calibri" w:eastAsia="Calibri" w:hAnsi="Calibri" w:cs="Times New Roman"/>
          <w:sz w:val="22"/>
        </w:rPr>
      </w:pPr>
      <w:ins w:id="1428" w:author="Remi Hoeve" w:date="2024-03-12T15:48:00Z">
        <w:del w:id="1429" w:author="Kaski Maiju" w:date="2024-06-26T12:24:00Z">
          <w:r w:rsidRPr="0031508E" w:rsidDel="00EB7650">
            <w:rPr>
              <w:rFonts w:ascii="Calibri" w:eastAsia="Calibri" w:hAnsi="Calibri" w:cs="Times New Roman"/>
              <w:sz w:val="22"/>
              <w:u w:val="single"/>
            </w:rPr>
            <w:delText>Post-conditions</w:delText>
          </w:r>
          <w:r w:rsidRPr="0031508E" w:rsidDel="00EB7650">
            <w:rPr>
              <w:rFonts w:ascii="Calibri" w:eastAsia="Calibri" w:hAnsi="Calibri" w:cs="Times New Roman"/>
              <w:sz w:val="22"/>
            </w:rPr>
            <w:delText>:</w:delText>
          </w:r>
        </w:del>
      </w:ins>
      <w:ins w:id="1430" w:author="Remi Hoeve" w:date="2024-03-12T16:10:00Z">
        <w:del w:id="1431" w:author="Kaski Maiju" w:date="2024-06-26T12:24:00Z">
          <w:r w:rsidR="000A0779" w:rsidDel="00EB7650">
            <w:rPr>
              <w:rFonts w:ascii="Calibri" w:eastAsia="Calibri" w:hAnsi="Calibri" w:cs="Times New Roman"/>
            </w:rPr>
            <w:tab/>
          </w:r>
          <w:r w:rsidR="000A0779" w:rsidRPr="0031508E" w:rsidDel="00EB7650">
            <w:rPr>
              <w:rFonts w:ascii="Calibri" w:eastAsia="Calibri" w:hAnsi="Calibri" w:cs="Times New Roman"/>
              <w:sz w:val="22"/>
            </w:rPr>
            <w:delText>The vessel's intended</w:delText>
          </w:r>
          <w:r w:rsidR="000A0779" w:rsidDel="00EB7650">
            <w:rPr>
              <w:rFonts w:ascii="Calibri" w:eastAsia="Calibri" w:hAnsi="Calibri" w:cs="Times New Roman"/>
              <w:sz w:val="22"/>
            </w:rPr>
            <w:delText xml:space="preserve"> ETD and</w:delText>
          </w:r>
          <w:r w:rsidR="000A0779" w:rsidRPr="0031508E" w:rsidDel="00EB7650">
            <w:rPr>
              <w:rFonts w:ascii="Calibri" w:eastAsia="Calibri" w:hAnsi="Calibri" w:cs="Times New Roman"/>
              <w:sz w:val="22"/>
            </w:rPr>
            <w:delText xml:space="preserve"> route </w:delText>
          </w:r>
          <w:r w:rsidR="000A0779" w:rsidDel="00EB7650">
            <w:rPr>
              <w:rFonts w:ascii="Calibri" w:eastAsia="Calibri" w:hAnsi="Calibri" w:cs="Times New Roman"/>
              <w:sz w:val="22"/>
            </w:rPr>
            <w:delText>are</w:delText>
          </w:r>
          <w:r w:rsidR="000A0779" w:rsidRPr="0031508E" w:rsidDel="00EB7650">
            <w:rPr>
              <w:rFonts w:ascii="Calibri" w:eastAsia="Calibri" w:hAnsi="Calibri" w:cs="Times New Roman"/>
              <w:sz w:val="22"/>
            </w:rPr>
            <w:delText xml:space="preserve"> incorporated in the VTS system. </w:delText>
          </w:r>
        </w:del>
      </w:ins>
    </w:p>
    <w:p w14:paraId="50857435" w14:textId="0C232BF6" w:rsidR="000A0779" w:rsidRPr="0031508E" w:rsidDel="00EB7650" w:rsidRDefault="000A0779" w:rsidP="000A0779">
      <w:pPr>
        <w:suppressAutoHyphens/>
        <w:spacing w:after="120" w:line="240" w:lineRule="auto"/>
        <w:ind w:left="2608" w:hanging="2608"/>
        <w:rPr>
          <w:ins w:id="1432" w:author="Remi Hoeve" w:date="2024-03-12T16:10:00Z"/>
          <w:del w:id="1433" w:author="Kaski Maiju" w:date="2024-06-26T12:24:00Z"/>
          <w:rFonts w:ascii="Calibri" w:eastAsia="Calibri" w:hAnsi="Calibri" w:cs="Times New Roman"/>
          <w:sz w:val="22"/>
        </w:rPr>
      </w:pPr>
      <w:ins w:id="1434" w:author="Remi Hoeve" w:date="2024-03-12T16:10:00Z">
        <w:del w:id="1435" w:author="Kaski Maiju" w:date="2024-06-26T12:24:00Z">
          <w:r w:rsidRPr="0031508E" w:rsidDel="00EB7650">
            <w:rPr>
              <w:rFonts w:ascii="Calibri" w:eastAsia="Calibri" w:hAnsi="Calibri" w:cs="Times New Roman"/>
              <w:sz w:val="22"/>
            </w:rPr>
            <w:tab/>
            <w:delText xml:space="preserve">If the route cannot be agreed, VTS operator contacts the vessel by </w:delText>
          </w:r>
        </w:del>
      </w:ins>
      <w:ins w:id="1436" w:author="Remi Hoeve [2]" w:date="2024-03-13T09:50:00Z">
        <w:del w:id="1437" w:author="Kaski Maiju" w:date="2024-06-26T12:24:00Z">
          <w:r w:rsidR="005453DC" w:rsidDel="00EB7650">
            <w:rPr>
              <w:rFonts w:ascii="Calibri" w:eastAsia="Calibri" w:hAnsi="Calibri" w:cs="Times New Roman"/>
              <w:sz w:val="22"/>
            </w:rPr>
            <w:delText>other means</w:delText>
          </w:r>
        </w:del>
      </w:ins>
      <w:ins w:id="1438" w:author="Remi Hoeve" w:date="2024-03-12T16:10:00Z">
        <w:del w:id="1439" w:author="Kaski Maiju" w:date="2024-06-26T12:24:00Z">
          <w:r w:rsidRPr="0031508E" w:rsidDel="00EB7650">
            <w:rPr>
              <w:rFonts w:ascii="Calibri" w:eastAsia="Calibri" w:hAnsi="Calibri" w:cs="Times New Roman"/>
              <w:sz w:val="22"/>
            </w:rPr>
            <w:delText>VHF.</w:delText>
          </w:r>
        </w:del>
      </w:ins>
    </w:p>
    <w:p w14:paraId="6080ADDE" w14:textId="3C5A3C48" w:rsidR="008A2D71" w:rsidDel="00EB7650" w:rsidRDefault="008A2D71" w:rsidP="00A17417">
      <w:pPr>
        <w:pStyle w:val="Bullet1"/>
        <w:numPr>
          <w:ilvl w:val="0"/>
          <w:numId w:val="0"/>
        </w:numPr>
        <w:ind w:left="360" w:hanging="360"/>
        <w:rPr>
          <w:ins w:id="1440" w:author="Remi Hoeve [2]" w:date="2024-03-13T10:36:00Z"/>
          <w:del w:id="1441" w:author="Kaski Maiju" w:date="2024-06-26T12:24:00Z"/>
          <w:rFonts w:ascii="Calibri" w:eastAsia="Calibri" w:hAnsi="Calibri" w:cs="Times New Roman"/>
        </w:rPr>
      </w:pPr>
    </w:p>
    <w:p w14:paraId="6A9B4971" w14:textId="77777777" w:rsidR="00112571" w:rsidDel="0092327C" w:rsidRDefault="00112571" w:rsidP="00112571">
      <w:pPr>
        <w:spacing w:line="259" w:lineRule="auto"/>
        <w:rPr>
          <w:ins w:id="1442" w:author="Remi Hoeve [2]" w:date="2024-03-13T10:36:00Z"/>
          <w:del w:id="1443" w:author="Kaski Maiju" w:date="2024-06-26T12:32:00Z"/>
          <w:rFonts w:ascii="Calibri" w:eastAsia="Calibri" w:hAnsi="Calibri" w:cs="Times New Roman"/>
        </w:rPr>
      </w:pPr>
    </w:p>
    <w:p w14:paraId="625D6531" w14:textId="2E931415" w:rsidR="00112571" w:rsidRPr="00112571" w:rsidDel="0092327C" w:rsidRDefault="00112571">
      <w:pPr>
        <w:spacing w:line="240" w:lineRule="auto"/>
        <w:rPr>
          <w:ins w:id="1444" w:author="Remi Hoeve [2]" w:date="2024-03-13T10:36:00Z"/>
          <w:del w:id="1445" w:author="Kaski Maiju" w:date="2024-06-26T12:32:00Z"/>
          <w:rFonts w:ascii="Times New Roman" w:eastAsia="Times New Roman" w:hAnsi="Times New Roman" w:cs="Times New Roman"/>
          <w:i/>
          <w:iCs/>
          <w:sz w:val="24"/>
          <w:szCs w:val="24"/>
          <w:lang w:eastAsia="nl-NL"/>
          <w:rPrChange w:id="1446" w:author="Remi Hoeve [2]" w:date="2024-03-13T10:36:00Z">
            <w:rPr>
              <w:ins w:id="1447" w:author="Remi Hoeve [2]" w:date="2024-03-13T10:36:00Z"/>
              <w:del w:id="1448" w:author="Kaski Maiju" w:date="2024-06-26T12:32:00Z"/>
              <w:rFonts w:ascii="Times New Roman" w:eastAsia="Times New Roman" w:hAnsi="Times New Roman" w:cs="Times New Roman"/>
              <w:sz w:val="24"/>
              <w:szCs w:val="24"/>
              <w:lang w:eastAsia="nl-NL"/>
            </w:rPr>
          </w:rPrChange>
        </w:rPr>
      </w:pPr>
      <w:ins w:id="1449" w:author="Remi Hoeve [2]" w:date="2024-03-13T10:36:00Z">
        <w:del w:id="1450" w:author="Kaski Maiju" w:date="2024-06-26T12:32:00Z">
          <w:r w:rsidRPr="00112571" w:rsidDel="0092327C">
            <w:rPr>
              <w:rFonts w:ascii="Times New Roman" w:eastAsia="Times New Roman" w:hAnsi="Times New Roman" w:cs="Times New Roman"/>
              <w:i/>
              <w:iCs/>
              <w:sz w:val="24"/>
              <w:szCs w:val="24"/>
              <w:lang w:eastAsia="nl-NL"/>
              <w:rPrChange w:id="1451" w:author="Remi Hoeve [2]" w:date="2024-03-13T10:36:00Z">
                <w:rPr>
                  <w:rFonts w:ascii="Times New Roman" w:eastAsia="Times New Roman" w:hAnsi="Times New Roman" w:cs="Times New Roman"/>
                  <w:sz w:val="24"/>
                  <w:szCs w:val="24"/>
                  <w:lang w:eastAsia="nl-NL"/>
                </w:rPr>
              </w:rPrChange>
            </w:rPr>
            <w:delText xml:space="preserve">Proposal for use case </w:delText>
          </w:r>
        </w:del>
      </w:ins>
    </w:p>
    <w:p w14:paraId="33FFED48" w14:textId="5F1ED145" w:rsidR="00112571" w:rsidRPr="00112571" w:rsidDel="0092327C" w:rsidRDefault="00112571">
      <w:pPr>
        <w:spacing w:line="240" w:lineRule="auto"/>
        <w:rPr>
          <w:ins w:id="1452" w:author="Remi Hoeve [2]" w:date="2024-03-13T10:36:00Z"/>
          <w:del w:id="1453" w:author="Kaski Maiju" w:date="2024-06-26T12:32:00Z"/>
          <w:rFonts w:ascii="Times New Roman" w:eastAsia="Times New Roman" w:hAnsi="Times New Roman" w:cs="Times New Roman"/>
          <w:i/>
          <w:iCs/>
          <w:sz w:val="24"/>
          <w:szCs w:val="24"/>
          <w:lang w:eastAsia="nl-NL"/>
          <w:rPrChange w:id="1454" w:author="Remi Hoeve [2]" w:date="2024-03-13T10:36:00Z">
            <w:rPr>
              <w:ins w:id="1455" w:author="Remi Hoeve [2]" w:date="2024-03-13T10:36:00Z"/>
              <w:del w:id="1456" w:author="Kaski Maiju" w:date="2024-06-26T12:32:00Z"/>
              <w:rFonts w:ascii="Times New Roman" w:eastAsia="Times New Roman" w:hAnsi="Times New Roman" w:cs="Times New Roman"/>
              <w:sz w:val="24"/>
              <w:szCs w:val="24"/>
              <w:lang w:eastAsia="nl-NL"/>
            </w:rPr>
          </w:rPrChange>
        </w:rPr>
      </w:pPr>
      <w:ins w:id="1457" w:author="Remi Hoeve [2]" w:date="2024-03-13T10:36:00Z">
        <w:del w:id="1458" w:author="Kaski Maiju" w:date="2024-06-26T12:32:00Z">
          <w:r w:rsidRPr="00112571" w:rsidDel="0092327C">
            <w:rPr>
              <w:rFonts w:ascii="Times New Roman" w:eastAsia="Times New Roman" w:hAnsi="Times New Roman" w:cs="Times New Roman"/>
              <w:i/>
              <w:iCs/>
              <w:sz w:val="24"/>
              <w:szCs w:val="24"/>
              <w:lang w:eastAsia="nl-NL"/>
              <w:rPrChange w:id="1459" w:author="Remi Hoeve [2]" w:date="2024-03-13T10:36:00Z">
                <w:rPr>
                  <w:rFonts w:ascii="Times New Roman" w:eastAsia="Times New Roman" w:hAnsi="Times New Roman" w:cs="Times New Roman"/>
                  <w:sz w:val="24"/>
                  <w:szCs w:val="24"/>
                  <w:lang w:eastAsia="nl-NL"/>
                </w:rPr>
              </w:rPrChange>
            </w:rPr>
            <w:delText>Possible non-nominal scenarios:</w:delText>
          </w:r>
        </w:del>
      </w:ins>
    </w:p>
    <w:p w14:paraId="7C3EACE2" w14:textId="272B701C" w:rsidR="00112571" w:rsidRPr="00112571" w:rsidDel="0092327C" w:rsidRDefault="00112571">
      <w:pPr>
        <w:numPr>
          <w:ilvl w:val="0"/>
          <w:numId w:val="52"/>
        </w:numPr>
        <w:spacing w:line="240" w:lineRule="auto"/>
        <w:ind w:left="0" w:firstLine="0"/>
        <w:rPr>
          <w:ins w:id="1460" w:author="Remi Hoeve [2]" w:date="2024-03-13T10:36:00Z"/>
          <w:del w:id="1461" w:author="Kaski Maiju" w:date="2024-06-26T12:31:00Z"/>
          <w:rFonts w:ascii="Times New Roman" w:eastAsia="Times New Roman" w:hAnsi="Times New Roman" w:cs="Times New Roman"/>
          <w:i/>
          <w:iCs/>
          <w:sz w:val="24"/>
          <w:szCs w:val="24"/>
          <w:lang w:eastAsia="nl-NL"/>
          <w:rPrChange w:id="1462" w:author="Remi Hoeve [2]" w:date="2024-03-13T10:36:00Z">
            <w:rPr>
              <w:ins w:id="1463" w:author="Remi Hoeve [2]" w:date="2024-03-13T10:36:00Z"/>
              <w:del w:id="1464" w:author="Kaski Maiju" w:date="2024-06-26T12:31:00Z"/>
              <w:rFonts w:ascii="Times New Roman" w:eastAsia="Times New Roman" w:hAnsi="Times New Roman" w:cs="Times New Roman"/>
              <w:sz w:val="24"/>
              <w:szCs w:val="24"/>
              <w:lang w:eastAsia="nl-NL"/>
            </w:rPr>
          </w:rPrChange>
        </w:rPr>
        <w:pPrChange w:id="1465" w:author="Kaski Maiju" w:date="2024-06-26T12:32:00Z">
          <w:pPr>
            <w:numPr>
              <w:numId w:val="52"/>
            </w:numPr>
            <w:tabs>
              <w:tab w:val="num" w:pos="720"/>
            </w:tabs>
            <w:spacing w:line="240" w:lineRule="auto"/>
            <w:ind w:left="720" w:hanging="360"/>
          </w:pPr>
        </w:pPrChange>
      </w:pPr>
      <w:ins w:id="1466" w:author="Remi Hoeve [2]" w:date="2024-03-13T10:36:00Z">
        <w:del w:id="1467" w:author="Kaski Maiju" w:date="2024-06-26T12:31:00Z">
          <w:r w:rsidRPr="00112571" w:rsidDel="0092327C">
            <w:rPr>
              <w:rFonts w:ascii="Times New Roman" w:eastAsia="Times New Roman" w:hAnsi="Times New Roman" w:cs="Times New Roman"/>
              <w:i/>
              <w:iCs/>
              <w:sz w:val="24"/>
              <w:szCs w:val="24"/>
              <w:lang w:eastAsia="nl-NL"/>
              <w:rPrChange w:id="1468" w:author="Remi Hoeve [2]" w:date="2024-03-13T10:36:00Z">
                <w:rPr>
                  <w:rFonts w:ascii="Times New Roman" w:eastAsia="Times New Roman" w:hAnsi="Times New Roman" w:cs="Times New Roman"/>
                  <w:sz w:val="24"/>
                  <w:szCs w:val="24"/>
                  <w:lang w:eastAsia="nl-NL"/>
                </w:rPr>
              </w:rPrChange>
            </w:rPr>
            <w:delText>The vessel changes its plans and re-issues its clearance request to VTS which overrules the originally  issued request</w:delText>
          </w:r>
        </w:del>
      </w:ins>
    </w:p>
    <w:p w14:paraId="0B7B501E" w14:textId="458750F2" w:rsidR="00112571" w:rsidRPr="00112571" w:rsidDel="0092327C" w:rsidRDefault="00112571">
      <w:pPr>
        <w:numPr>
          <w:ilvl w:val="0"/>
          <w:numId w:val="52"/>
        </w:numPr>
        <w:spacing w:line="240" w:lineRule="auto"/>
        <w:ind w:left="0" w:firstLine="0"/>
        <w:rPr>
          <w:ins w:id="1469" w:author="Remi Hoeve [2]" w:date="2024-03-13T10:36:00Z"/>
          <w:del w:id="1470" w:author="Kaski Maiju" w:date="2024-06-26T12:30:00Z"/>
          <w:rFonts w:ascii="Times New Roman" w:eastAsia="Times New Roman" w:hAnsi="Times New Roman" w:cs="Times New Roman"/>
          <w:i/>
          <w:iCs/>
          <w:sz w:val="24"/>
          <w:szCs w:val="24"/>
          <w:lang w:eastAsia="nl-NL"/>
          <w:rPrChange w:id="1471" w:author="Remi Hoeve [2]" w:date="2024-03-13T10:36:00Z">
            <w:rPr>
              <w:ins w:id="1472" w:author="Remi Hoeve [2]" w:date="2024-03-13T10:36:00Z"/>
              <w:del w:id="1473" w:author="Kaski Maiju" w:date="2024-06-26T12:30:00Z"/>
              <w:rFonts w:ascii="Times New Roman" w:eastAsia="Times New Roman" w:hAnsi="Times New Roman" w:cs="Times New Roman"/>
              <w:sz w:val="24"/>
              <w:szCs w:val="24"/>
              <w:lang w:eastAsia="nl-NL"/>
            </w:rPr>
          </w:rPrChange>
        </w:rPr>
        <w:pPrChange w:id="1474" w:author="Kaski Maiju" w:date="2024-06-26T12:32:00Z">
          <w:pPr>
            <w:numPr>
              <w:numId w:val="52"/>
            </w:numPr>
            <w:tabs>
              <w:tab w:val="num" w:pos="720"/>
            </w:tabs>
            <w:spacing w:line="240" w:lineRule="auto"/>
            <w:ind w:left="720" w:hanging="360"/>
          </w:pPr>
        </w:pPrChange>
      </w:pPr>
      <w:ins w:id="1475" w:author="Remi Hoeve [2]" w:date="2024-03-13T10:36:00Z">
        <w:del w:id="1476" w:author="Kaski Maiju" w:date="2024-06-26T12:30:00Z">
          <w:r w:rsidRPr="00112571" w:rsidDel="0092327C">
            <w:rPr>
              <w:rFonts w:ascii="Times New Roman" w:eastAsia="Times New Roman" w:hAnsi="Times New Roman" w:cs="Times New Roman"/>
              <w:i/>
              <w:iCs/>
              <w:sz w:val="24"/>
              <w:szCs w:val="24"/>
              <w:lang w:eastAsia="nl-NL"/>
              <w:rPrChange w:id="1477" w:author="Remi Hoeve [2]" w:date="2024-03-13T10:36:00Z">
                <w:rPr>
                  <w:rFonts w:ascii="Times New Roman" w:eastAsia="Times New Roman" w:hAnsi="Times New Roman" w:cs="Times New Roman"/>
                  <w:sz w:val="24"/>
                  <w:szCs w:val="24"/>
                  <w:lang w:eastAsia="nl-NL"/>
                </w:rPr>
              </w:rPrChange>
            </w:rPr>
            <w:delText>The VTSO has to retract the clearance approval due to changes in the ops situation after it has been approved by VTS.</w:delText>
          </w:r>
        </w:del>
      </w:ins>
    </w:p>
    <w:p w14:paraId="14BD45AD" w14:textId="445D4662" w:rsidR="00112571" w:rsidRPr="00112571" w:rsidDel="0092327C" w:rsidRDefault="00112571">
      <w:pPr>
        <w:numPr>
          <w:ilvl w:val="0"/>
          <w:numId w:val="52"/>
        </w:numPr>
        <w:spacing w:line="240" w:lineRule="auto"/>
        <w:ind w:left="0" w:firstLine="0"/>
        <w:rPr>
          <w:ins w:id="1478" w:author="Remi Hoeve [2]" w:date="2024-03-13T10:36:00Z"/>
          <w:del w:id="1479" w:author="Kaski Maiju" w:date="2024-06-26T12:32:00Z"/>
          <w:rFonts w:ascii="Times New Roman" w:eastAsia="Times New Roman" w:hAnsi="Times New Roman" w:cs="Times New Roman"/>
          <w:i/>
          <w:iCs/>
          <w:sz w:val="24"/>
          <w:szCs w:val="24"/>
          <w:lang w:eastAsia="nl-NL"/>
          <w:rPrChange w:id="1480" w:author="Remi Hoeve [2]" w:date="2024-03-13T10:36:00Z">
            <w:rPr>
              <w:ins w:id="1481" w:author="Remi Hoeve [2]" w:date="2024-03-13T10:36:00Z"/>
              <w:del w:id="1482" w:author="Kaski Maiju" w:date="2024-06-26T12:32:00Z"/>
              <w:rFonts w:ascii="Times New Roman" w:eastAsia="Times New Roman" w:hAnsi="Times New Roman" w:cs="Times New Roman"/>
              <w:sz w:val="24"/>
              <w:szCs w:val="24"/>
              <w:lang w:eastAsia="nl-NL"/>
            </w:rPr>
          </w:rPrChange>
        </w:rPr>
        <w:pPrChange w:id="1483" w:author="Kaski Maiju" w:date="2024-06-26T12:32:00Z">
          <w:pPr>
            <w:numPr>
              <w:numId w:val="52"/>
            </w:numPr>
            <w:tabs>
              <w:tab w:val="num" w:pos="720"/>
            </w:tabs>
            <w:spacing w:line="240" w:lineRule="auto"/>
            <w:ind w:left="720" w:hanging="360"/>
          </w:pPr>
        </w:pPrChange>
      </w:pPr>
      <w:ins w:id="1484" w:author="Remi Hoeve [2]" w:date="2024-03-13T10:36:00Z">
        <w:del w:id="1485" w:author="Kaski Maiju" w:date="2024-06-26T12:32:00Z">
          <w:r w:rsidRPr="00112571" w:rsidDel="0092327C">
            <w:rPr>
              <w:rFonts w:ascii="Times New Roman" w:eastAsia="Times New Roman" w:hAnsi="Times New Roman" w:cs="Times New Roman"/>
              <w:i/>
              <w:iCs/>
              <w:sz w:val="24"/>
              <w:szCs w:val="24"/>
              <w:lang w:eastAsia="nl-NL"/>
              <w:rPrChange w:id="1486" w:author="Remi Hoeve [2]" w:date="2024-03-13T10:36:00Z">
                <w:rPr>
                  <w:rFonts w:ascii="Times New Roman" w:eastAsia="Times New Roman" w:hAnsi="Times New Roman" w:cs="Times New Roman"/>
                  <w:sz w:val="24"/>
                  <w:szCs w:val="24"/>
                  <w:lang w:eastAsia="nl-NL"/>
                </w:rPr>
              </w:rPrChange>
            </w:rPr>
            <w:delText>VTS has additional conditions on the already approved clearance, VTS will contact the vessel by other means, for example voice comm.</w:delText>
          </w:r>
        </w:del>
      </w:ins>
    </w:p>
    <w:p w14:paraId="20AD7C96" w14:textId="77777777" w:rsidR="00112571" w:rsidDel="00935D23" w:rsidRDefault="00112571">
      <w:pPr>
        <w:pStyle w:val="Bullet1"/>
        <w:numPr>
          <w:ilvl w:val="0"/>
          <w:numId w:val="0"/>
        </w:numPr>
        <w:rPr>
          <w:ins w:id="1487" w:author="Remi Hoeve" w:date="2024-03-12T15:50:00Z"/>
          <w:del w:id="1488" w:author="Kaski Maiju" w:date="2024-06-26T15:28:00Z"/>
          <w:rFonts w:ascii="Calibri" w:eastAsia="Calibri" w:hAnsi="Calibri" w:cs="Times New Roman"/>
        </w:rPr>
      </w:pPr>
    </w:p>
    <w:p w14:paraId="5D6D8848" w14:textId="44178F9A" w:rsidR="000D76D9" w:rsidDel="005E116F" w:rsidRDefault="000D76D9">
      <w:pPr>
        <w:pStyle w:val="Bullet1"/>
        <w:numPr>
          <w:ilvl w:val="0"/>
          <w:numId w:val="0"/>
        </w:numPr>
        <w:rPr>
          <w:ins w:id="1489" w:author="Remi Hoeve" w:date="2024-03-12T15:50:00Z"/>
          <w:del w:id="1490" w:author="Kaski Maiju" w:date="2025-03-19T14:29:00Z" w16du:dateUtc="2025-03-19T12:29:00Z"/>
          <w:rFonts w:ascii="Calibri" w:eastAsia="Calibri" w:hAnsi="Calibri" w:cs="Times New Roman"/>
        </w:rPr>
      </w:pPr>
    </w:p>
    <w:p w14:paraId="5C39E6D2" w14:textId="354641FD" w:rsidR="000D76D9" w:rsidRPr="00702C17" w:rsidDel="005E116F" w:rsidRDefault="000D76D9">
      <w:pPr>
        <w:pStyle w:val="AppendixHead3"/>
        <w:rPr>
          <w:ins w:id="1491" w:author="Remi Hoeve" w:date="2024-03-12T15:50:00Z"/>
          <w:del w:id="1492" w:author="Kaski Maiju" w:date="2025-03-19T14:29:00Z" w16du:dateUtc="2025-03-19T12:29:00Z"/>
          <w:rFonts w:asciiTheme="majorHAnsi" w:hAnsiTheme="majorHAnsi" w:cstheme="majorBidi"/>
          <w:b w:val="0"/>
          <w:iCs/>
          <w:rPrChange w:id="1493" w:author="Kaski Maiju" w:date="2024-03-14T15:50:00Z">
            <w:rPr>
              <w:ins w:id="1494" w:author="Remi Hoeve" w:date="2024-03-12T15:50:00Z"/>
              <w:del w:id="1495" w:author="Kaski Maiju" w:date="2025-03-19T14:29:00Z" w16du:dateUtc="2025-03-19T12:29:00Z"/>
              <w:rFonts w:ascii="Calibri" w:eastAsia="Calibri" w:hAnsi="Calibri" w:cs="Times New Roman"/>
              <w:b/>
              <w:bCs/>
              <w:sz w:val="22"/>
            </w:rPr>
          </w:rPrChange>
        </w:rPr>
        <w:pPrChange w:id="1496" w:author="Kaski Maiju" w:date="2024-09-23T15:02:00Z" w16du:dateUtc="2024-09-23T12:02:00Z">
          <w:pPr>
            <w:spacing w:after="160" w:line="259" w:lineRule="auto"/>
          </w:pPr>
        </w:pPrChange>
      </w:pPr>
      <w:ins w:id="1497" w:author="Remi Hoeve" w:date="2024-03-12T15:50:00Z">
        <w:del w:id="1498" w:author="Kaski Maiju" w:date="2024-09-26T12:10:00Z" w16du:dateUtc="2024-09-26T09:10:00Z">
          <w:r w:rsidRPr="00702C17" w:rsidDel="006C0517">
            <w:rPr>
              <w:rFonts w:asciiTheme="majorHAnsi" w:hAnsiTheme="majorHAnsi" w:cstheme="majorBidi"/>
              <w:b w:val="0"/>
              <w:iCs/>
              <w:smallCaps w:val="0"/>
              <w:rPrChange w:id="1499" w:author="Kaski Maiju" w:date="2024-03-14T15:50:00Z">
                <w:rPr>
                  <w:rFonts w:ascii="Calibri" w:hAnsi="Calibri" w:cs="Times New Roman"/>
                  <w:b/>
                  <w:bCs/>
                  <w:iCs/>
                  <w:smallCaps/>
                </w:rPr>
              </w:rPrChange>
            </w:rPr>
            <w:delText>Use Case</w:delText>
          </w:r>
        </w:del>
      </w:ins>
      <w:ins w:id="1500" w:author="Remi Hoeve" w:date="2024-03-12T16:11:00Z">
        <w:del w:id="1501" w:author="Kaski Maiju" w:date="2024-09-26T12:10:00Z" w16du:dateUtc="2024-09-26T09:10:00Z">
          <w:r w:rsidR="003F4E7D" w:rsidRPr="00702C17" w:rsidDel="006C0517">
            <w:rPr>
              <w:rFonts w:asciiTheme="majorHAnsi" w:hAnsiTheme="majorHAnsi" w:cstheme="majorBidi"/>
              <w:b w:val="0"/>
              <w:iCs/>
              <w:smallCaps w:val="0"/>
              <w:rPrChange w:id="1502" w:author="Kaski Maiju" w:date="2024-03-14T15:50:00Z">
                <w:rPr>
                  <w:rFonts w:ascii="Calibri" w:hAnsi="Calibri" w:cs="Times New Roman"/>
                  <w:b/>
                  <w:bCs/>
                  <w:iCs/>
                  <w:smallCaps/>
                </w:rPr>
              </w:rPrChange>
            </w:rPr>
            <w:delText xml:space="preserve"> 2</w:delText>
          </w:r>
        </w:del>
      </w:ins>
    </w:p>
    <w:p w14:paraId="3458DF74" w14:textId="63F5AA7F" w:rsidR="000D76D9" w:rsidRPr="0031508E" w:rsidDel="00935D23" w:rsidRDefault="000D76D9" w:rsidP="000D76D9">
      <w:pPr>
        <w:spacing w:after="160" w:line="259" w:lineRule="auto"/>
        <w:rPr>
          <w:ins w:id="1503" w:author="Remi Hoeve" w:date="2024-03-12T15:50:00Z"/>
          <w:del w:id="1504" w:author="Kaski Maiju" w:date="2024-06-26T15:30:00Z"/>
          <w:rFonts w:ascii="Calibri" w:eastAsia="Calibri" w:hAnsi="Calibri" w:cs="Times New Roman"/>
          <w:sz w:val="22"/>
        </w:rPr>
      </w:pPr>
      <w:ins w:id="1505" w:author="Remi Hoeve" w:date="2024-03-12T15:50:00Z">
        <w:del w:id="1506" w:author="Kaski Maiju" w:date="2024-06-26T15:30:00Z">
          <w:r w:rsidRPr="0031508E" w:rsidDel="00935D23">
            <w:rPr>
              <w:rFonts w:ascii="Calibri" w:eastAsia="Calibri" w:hAnsi="Calibri" w:cs="Times New Roman"/>
              <w:sz w:val="22"/>
              <w:u w:val="single"/>
            </w:rPr>
            <w:delText>Use-case (name):</w:delText>
          </w:r>
        </w:del>
      </w:ins>
      <w:ins w:id="1507" w:author="Remi Hoeve" w:date="2024-03-12T16:11:00Z">
        <w:del w:id="1508" w:author="Kaski Maiju" w:date="2024-06-26T15:30:00Z">
          <w:r w:rsidR="001C6D80" w:rsidDel="00935D23">
            <w:rPr>
              <w:rFonts w:ascii="Calibri" w:eastAsia="Calibri" w:hAnsi="Calibri" w:cs="Times New Roman"/>
              <w:sz w:val="22"/>
              <w:u w:val="single"/>
            </w:rPr>
            <w:tab/>
            <w:delText>Entering or passing through a VTS ar</w:delText>
          </w:r>
        </w:del>
      </w:ins>
      <w:ins w:id="1509" w:author="Remi Hoeve" w:date="2024-03-12T16:12:00Z">
        <w:del w:id="1510" w:author="Kaski Maiju" w:date="2024-06-26T15:30:00Z">
          <w:r w:rsidR="001C6D80" w:rsidDel="00935D23">
            <w:rPr>
              <w:rFonts w:ascii="Calibri" w:eastAsia="Calibri" w:hAnsi="Calibri" w:cs="Times New Roman"/>
              <w:sz w:val="22"/>
              <w:u w:val="single"/>
            </w:rPr>
            <w:delText>ea</w:delText>
          </w:r>
        </w:del>
      </w:ins>
    </w:p>
    <w:p w14:paraId="508144D3" w14:textId="1D34CB55" w:rsidR="000D76D9" w:rsidRPr="0031508E" w:rsidDel="005E116F" w:rsidRDefault="000D76D9" w:rsidP="000D76D9">
      <w:pPr>
        <w:spacing w:after="160" w:line="259" w:lineRule="auto"/>
        <w:ind w:left="2608" w:hanging="2608"/>
        <w:rPr>
          <w:ins w:id="1511" w:author="Remi Hoeve" w:date="2024-03-12T15:50:00Z"/>
          <w:del w:id="1512" w:author="Kaski Maiju" w:date="2025-03-19T14:29:00Z" w16du:dateUtc="2025-03-19T12:29:00Z"/>
          <w:rFonts w:ascii="Calibri" w:eastAsia="Calibri" w:hAnsi="Calibri" w:cs="Times New Roman"/>
          <w:sz w:val="22"/>
        </w:rPr>
      </w:pPr>
      <w:ins w:id="1513" w:author="Remi Hoeve" w:date="2024-03-12T15:50:00Z">
        <w:del w:id="1514" w:author="Kaski Maiju" w:date="2025-03-19T14:29:00Z" w16du:dateUtc="2025-03-19T12:29:00Z">
          <w:r w:rsidRPr="0031508E" w:rsidDel="005E116F">
            <w:rPr>
              <w:rFonts w:ascii="Calibri" w:eastAsia="Calibri" w:hAnsi="Calibri" w:cs="Times New Roman"/>
              <w:sz w:val="22"/>
              <w:u w:val="single"/>
            </w:rPr>
            <w:delText>Description:</w:delText>
          </w:r>
        </w:del>
      </w:ins>
      <w:ins w:id="1515" w:author="Remi Hoeve" w:date="2024-03-12T16:42:00Z">
        <w:del w:id="1516" w:author="Kaski Maiju" w:date="2025-03-19T14:29:00Z" w16du:dateUtc="2025-03-19T12:29:00Z">
          <w:r w:rsidR="006B3E4C" w:rsidRPr="00D92CAE" w:rsidDel="005E116F">
            <w:rPr>
              <w:rFonts w:ascii="Calibri" w:eastAsia="Calibri" w:hAnsi="Calibri" w:cs="Times New Roman"/>
              <w:sz w:val="22"/>
              <w:rPrChange w:id="1517" w:author="Kaski Maiju" w:date="2024-06-26T15:00:00Z">
                <w:rPr>
                  <w:rFonts w:ascii="Calibri" w:eastAsia="Calibri" w:hAnsi="Calibri" w:cs="Times New Roman"/>
                  <w:sz w:val="22"/>
                  <w:u w:val="single"/>
                </w:rPr>
              </w:rPrChange>
            </w:rPr>
            <w:tab/>
          </w:r>
        </w:del>
      </w:ins>
      <w:ins w:id="1518" w:author="Remi Hoeve" w:date="2024-03-12T16:43:00Z">
        <w:del w:id="1519" w:author="Kaski Maiju" w:date="2025-03-19T14:29:00Z" w16du:dateUtc="2025-03-19T12:29:00Z">
          <w:r w:rsidR="00107BD3" w:rsidRPr="00D92CAE" w:rsidDel="005E116F">
            <w:rPr>
              <w:rFonts w:ascii="Calibri" w:eastAsia="Calibri" w:hAnsi="Calibri" w:cs="Times New Roman"/>
              <w:sz w:val="22"/>
              <w:rPrChange w:id="1520" w:author="Kaski Maiju" w:date="2024-06-26T15:00:00Z">
                <w:rPr>
                  <w:rFonts w:ascii="Calibri" w:eastAsia="Calibri" w:hAnsi="Calibri" w:cs="Times New Roman"/>
                  <w:sz w:val="22"/>
                  <w:u w:val="single"/>
                </w:rPr>
              </w:rPrChange>
            </w:rPr>
            <w:delText xml:space="preserve">Vessel request for </w:delText>
          </w:r>
          <w:r w:rsidR="00F53A2F" w:rsidRPr="00D92CAE" w:rsidDel="005E116F">
            <w:rPr>
              <w:rFonts w:ascii="Calibri" w:eastAsia="Calibri" w:hAnsi="Calibri" w:cs="Times New Roman"/>
              <w:sz w:val="22"/>
              <w:rPrChange w:id="1521" w:author="Kaski Maiju" w:date="2024-06-26T15:00:00Z">
                <w:rPr>
                  <w:rFonts w:ascii="Calibri" w:eastAsia="Calibri" w:hAnsi="Calibri" w:cs="Times New Roman"/>
                  <w:sz w:val="22"/>
                  <w:u w:val="single"/>
                </w:rPr>
              </w:rPrChange>
            </w:rPr>
            <w:delText xml:space="preserve">Traffic Clearance </w:delText>
          </w:r>
        </w:del>
      </w:ins>
      <w:ins w:id="1522" w:author="Remi Hoeve" w:date="2024-03-12T16:44:00Z">
        <w:del w:id="1523" w:author="Kaski Maiju" w:date="2025-03-19T14:29:00Z" w16du:dateUtc="2025-03-19T12:29:00Z">
          <w:r w:rsidR="003D78F7" w:rsidRPr="00D92CAE" w:rsidDel="005E116F">
            <w:rPr>
              <w:rFonts w:ascii="Calibri" w:eastAsia="Calibri" w:hAnsi="Calibri" w:cs="Times New Roman"/>
              <w:sz w:val="22"/>
              <w:rPrChange w:id="1524" w:author="Kaski Maiju" w:date="2024-06-26T15:00:00Z">
                <w:rPr>
                  <w:rFonts w:ascii="Calibri" w:eastAsia="Calibri" w:hAnsi="Calibri" w:cs="Times New Roman"/>
                  <w:sz w:val="22"/>
                  <w:u w:val="single"/>
                </w:rPr>
              </w:rPrChange>
            </w:rPr>
            <w:delText xml:space="preserve">entering of passing through a </w:delText>
          </w:r>
        </w:del>
      </w:ins>
      <w:ins w:id="1525" w:author="Remi Hoeve" w:date="2024-03-12T16:43:00Z">
        <w:del w:id="1526" w:author="Kaski Maiju" w:date="2025-03-19T14:29:00Z" w16du:dateUtc="2025-03-19T12:29:00Z">
          <w:r w:rsidR="00F53A2F" w:rsidRPr="00D92CAE" w:rsidDel="005E116F">
            <w:rPr>
              <w:rFonts w:ascii="Calibri" w:eastAsia="Calibri" w:hAnsi="Calibri" w:cs="Times New Roman"/>
              <w:sz w:val="22"/>
              <w:rPrChange w:id="1527" w:author="Kaski Maiju" w:date="2024-06-26T15:00:00Z">
                <w:rPr>
                  <w:rFonts w:ascii="Calibri" w:eastAsia="Calibri" w:hAnsi="Calibri" w:cs="Times New Roman"/>
                  <w:sz w:val="22"/>
                  <w:u w:val="single"/>
                </w:rPr>
              </w:rPrChange>
            </w:rPr>
            <w:delText>VTS area but has no desti</w:delText>
          </w:r>
        </w:del>
      </w:ins>
      <w:ins w:id="1528" w:author="Remi Hoeve" w:date="2024-03-12T16:44:00Z">
        <w:del w:id="1529" w:author="Kaski Maiju" w:date="2025-03-19T14:29:00Z" w16du:dateUtc="2025-03-19T12:29:00Z">
          <w:r w:rsidR="00F53A2F" w:rsidRPr="00D92CAE" w:rsidDel="005E116F">
            <w:rPr>
              <w:rFonts w:ascii="Calibri" w:eastAsia="Calibri" w:hAnsi="Calibri" w:cs="Times New Roman"/>
              <w:sz w:val="22"/>
              <w:rPrChange w:id="1530" w:author="Kaski Maiju" w:date="2024-06-26T15:00:00Z">
                <w:rPr>
                  <w:rFonts w:ascii="Calibri" w:eastAsia="Calibri" w:hAnsi="Calibri" w:cs="Times New Roman"/>
                  <w:sz w:val="22"/>
                  <w:u w:val="single"/>
                </w:rPr>
              </w:rPrChange>
            </w:rPr>
            <w:delText>nation within the VTS area</w:delText>
          </w:r>
          <w:r w:rsidR="00F53A2F" w:rsidDel="005E116F">
            <w:rPr>
              <w:rFonts w:ascii="Calibri" w:eastAsia="Calibri" w:hAnsi="Calibri" w:cs="Times New Roman"/>
              <w:sz w:val="22"/>
              <w:u w:val="single"/>
            </w:rPr>
            <w:delText xml:space="preserve">. </w:delText>
          </w:r>
        </w:del>
      </w:ins>
    </w:p>
    <w:p w14:paraId="0A3A2AC6" w14:textId="1D2E5448" w:rsidR="000D76D9" w:rsidRPr="0031508E" w:rsidDel="00EB7650" w:rsidRDefault="000D76D9" w:rsidP="000D76D9">
      <w:pPr>
        <w:spacing w:after="160" w:line="259" w:lineRule="auto"/>
        <w:rPr>
          <w:ins w:id="1531" w:author="Remi Hoeve" w:date="2024-03-12T15:50:00Z"/>
          <w:del w:id="1532" w:author="Kaski Maiju" w:date="2024-06-26T12:25:00Z"/>
          <w:rFonts w:ascii="Calibri" w:eastAsia="Calibri" w:hAnsi="Calibri" w:cs="Times New Roman"/>
          <w:sz w:val="22"/>
        </w:rPr>
      </w:pPr>
      <w:ins w:id="1533" w:author="Remi Hoeve" w:date="2024-03-12T15:50:00Z">
        <w:del w:id="1534" w:author="Kaski Maiju" w:date="2024-06-26T12:25:00Z">
          <w:r w:rsidRPr="0031508E" w:rsidDel="00EB7650">
            <w:rPr>
              <w:rFonts w:ascii="Calibri" w:eastAsia="Calibri" w:hAnsi="Calibri" w:cs="Times New Roman"/>
              <w:sz w:val="22"/>
              <w:u w:val="single"/>
            </w:rPr>
            <w:delText>Actors:</w:delText>
          </w:r>
        </w:del>
      </w:ins>
      <w:ins w:id="1535" w:author="Remi Hoeve" w:date="2024-03-12T16:22:00Z">
        <w:del w:id="1536" w:author="Kaski Maiju" w:date="2024-06-26T12:25:00Z">
          <w:r w:rsidR="00E835F3" w:rsidDel="00EB7650">
            <w:rPr>
              <w:rFonts w:ascii="Calibri" w:eastAsia="Calibri" w:hAnsi="Calibri" w:cs="Times New Roman"/>
              <w:sz w:val="22"/>
              <w:u w:val="single"/>
            </w:rPr>
            <w:tab/>
          </w:r>
        </w:del>
      </w:ins>
      <w:ins w:id="1537" w:author="Remi Hoeve" w:date="2024-03-12T16:23:00Z">
        <w:del w:id="1538" w:author="Kaski Maiju" w:date="2024-06-26T12:25:00Z">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delText>Mariner, ECDIS/on board system, VTS</w:delText>
          </w:r>
        </w:del>
      </w:ins>
    </w:p>
    <w:p w14:paraId="7487926B" w14:textId="1FB5F2DC" w:rsidR="000D76D9" w:rsidRPr="0031508E" w:rsidDel="00EB7650" w:rsidRDefault="000D76D9" w:rsidP="000D76D9">
      <w:pPr>
        <w:spacing w:after="160" w:line="259" w:lineRule="auto"/>
        <w:rPr>
          <w:ins w:id="1539" w:author="Remi Hoeve" w:date="2024-03-12T15:50:00Z"/>
          <w:del w:id="1540" w:author="Kaski Maiju" w:date="2024-06-26T12:25:00Z"/>
          <w:rFonts w:ascii="Calibri" w:eastAsia="Calibri" w:hAnsi="Calibri" w:cs="Times New Roman"/>
          <w:sz w:val="22"/>
        </w:rPr>
      </w:pPr>
      <w:ins w:id="1541" w:author="Remi Hoeve" w:date="2024-03-12T15:50:00Z">
        <w:del w:id="1542" w:author="Kaski Maiju" w:date="2024-06-26T12:25: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543" w:author="Remi Hoeve" w:date="2024-03-12T16:26:00Z">
        <w:del w:id="1544" w:author="Kaski Maiju" w:date="2024-06-26T12:25:00Z">
          <w:r w:rsidR="00D90107" w:rsidDel="00EB7650">
            <w:rPr>
              <w:rFonts w:ascii="Calibri" w:eastAsia="Calibri" w:hAnsi="Calibri" w:cs="Times New Roman"/>
              <w:sz w:val="22"/>
            </w:rPr>
            <w:tab/>
          </w:r>
          <w:r w:rsidR="00D90107" w:rsidRPr="0031508E" w:rsidDel="00EB7650">
            <w:rPr>
              <w:rFonts w:ascii="Calibri" w:eastAsia="Calibri" w:hAnsi="Calibri" w:cs="Times New Roman"/>
              <w:sz w:val="22"/>
            </w:rPr>
            <w:delText>Typically triggered before vessel enters VTS area</w:delText>
          </w:r>
        </w:del>
      </w:ins>
    </w:p>
    <w:p w14:paraId="053873C9" w14:textId="603D3051" w:rsidR="00E835F3" w:rsidRPr="0031508E" w:rsidDel="00EB7650" w:rsidRDefault="000D76D9" w:rsidP="00E835F3">
      <w:pPr>
        <w:spacing w:after="120" w:line="259" w:lineRule="auto"/>
        <w:ind w:left="2832" w:hanging="2832"/>
        <w:rPr>
          <w:ins w:id="1545" w:author="Remi Hoeve" w:date="2024-03-12T16:21:00Z"/>
          <w:del w:id="1546" w:author="Kaski Maiju" w:date="2024-06-26T12:25:00Z"/>
          <w:rFonts w:ascii="Calibri" w:eastAsia="Calibri" w:hAnsi="Calibri" w:cs="Times New Roman"/>
          <w:sz w:val="22"/>
        </w:rPr>
      </w:pPr>
      <w:ins w:id="1547" w:author="Remi Hoeve" w:date="2024-03-12T15:50:00Z">
        <w:del w:id="1548" w:author="Kaski Maiju" w:date="2024-06-26T12:25: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549" w:author="Remi Hoeve" w:date="2024-03-12T16:21:00Z">
        <w:del w:id="1550" w:author="Kaski Maiju" w:date="2024-06-26T12:25:00Z">
          <w:r w:rsidR="00E835F3" w:rsidDel="00EB7650">
            <w:rPr>
              <w:rFonts w:ascii="Calibri" w:eastAsia="Calibri" w:hAnsi="Calibri" w:cs="Times New Roman"/>
              <w:sz w:val="22"/>
            </w:rPr>
            <w:tab/>
          </w:r>
          <w:r w:rsidR="00E835F3"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4411558C" w14:textId="0D6931D5" w:rsidR="000D76D9" w:rsidDel="00EB7650" w:rsidRDefault="000D76D9" w:rsidP="004F6822">
      <w:pPr>
        <w:pStyle w:val="Luettelokappale"/>
        <w:numPr>
          <w:ilvl w:val="0"/>
          <w:numId w:val="47"/>
        </w:numPr>
        <w:autoSpaceDE w:val="0"/>
        <w:autoSpaceDN w:val="0"/>
        <w:adjustRightInd w:val="0"/>
        <w:spacing w:after="0" w:line="240" w:lineRule="auto"/>
        <w:rPr>
          <w:del w:id="1551" w:author="Kaski Maiju" w:date="2024-03-13T15:55:00Z"/>
          <w:rFonts w:ascii="Calibri" w:eastAsia="Calibri" w:hAnsi="Calibri" w:cs="Times New Roman"/>
          <w:u w:val="single"/>
        </w:rPr>
      </w:pPr>
      <w:ins w:id="1552" w:author="Remi Hoeve" w:date="2024-03-12T15:50:00Z">
        <w:del w:id="1553" w:author="Kaski Maiju" w:date="2024-03-13T15:55:00Z">
          <w:r w:rsidRPr="0031508E" w:rsidDel="005E285F">
            <w:rPr>
              <w:rFonts w:ascii="Calibri" w:eastAsia="Calibri" w:hAnsi="Calibri" w:cs="Times New Roman"/>
              <w:u w:val="single"/>
            </w:rPr>
            <w:delText>Ordinary Sequence:</w:delText>
          </w:r>
        </w:del>
      </w:ins>
    </w:p>
    <w:p w14:paraId="051C4A5E" w14:textId="60DD582A" w:rsidR="00E409B6" w:rsidRPr="006D71EC" w:rsidDel="005E116F" w:rsidRDefault="00E409B6" w:rsidP="004F6822">
      <w:pPr>
        <w:pStyle w:val="Luettelokappale"/>
        <w:numPr>
          <w:ilvl w:val="0"/>
          <w:numId w:val="47"/>
        </w:numPr>
        <w:autoSpaceDE w:val="0"/>
        <w:autoSpaceDN w:val="0"/>
        <w:adjustRightInd w:val="0"/>
        <w:spacing w:after="0" w:line="240" w:lineRule="auto"/>
        <w:rPr>
          <w:ins w:id="1554" w:author="Remi Hoeve" w:date="2024-03-12T16:12:00Z"/>
          <w:del w:id="1555" w:author="Kaski Maiju" w:date="2025-03-19T14:29:00Z" w16du:dateUtc="2025-03-19T12:29:00Z"/>
          <w:lang w:val="en-US"/>
        </w:rPr>
      </w:pPr>
      <w:bookmarkStart w:id="1556" w:name="_Hlk146193039"/>
      <w:ins w:id="1557" w:author="Remi Hoeve" w:date="2024-03-12T16:12:00Z">
        <w:del w:id="1558" w:author="Kaski Maiju" w:date="2025-03-19T14:29:00Z" w16du:dateUtc="2025-03-19T12:29:00Z">
          <w:r w:rsidRPr="006D71EC" w:rsidDel="005E116F">
            <w:rPr>
              <w:lang w:val="en-US"/>
            </w:rPr>
            <w:delText xml:space="preserve">Vessel is about to pass through the VTS area </w:delText>
          </w:r>
        </w:del>
      </w:ins>
    </w:p>
    <w:bookmarkEnd w:id="1556"/>
    <w:p w14:paraId="295D9EBD" w14:textId="565EC82D" w:rsidR="00E409B6" w:rsidRPr="006D71EC" w:rsidDel="005E116F" w:rsidRDefault="00E409B6" w:rsidP="004F6822">
      <w:pPr>
        <w:pStyle w:val="Luettelokappale"/>
        <w:numPr>
          <w:ilvl w:val="0"/>
          <w:numId w:val="47"/>
        </w:numPr>
        <w:autoSpaceDE w:val="0"/>
        <w:autoSpaceDN w:val="0"/>
        <w:adjustRightInd w:val="0"/>
        <w:spacing w:after="0" w:line="240" w:lineRule="auto"/>
        <w:rPr>
          <w:ins w:id="1559" w:author="Remi Hoeve" w:date="2024-03-12T16:12:00Z"/>
          <w:del w:id="1560" w:author="Kaski Maiju" w:date="2025-03-19T14:29:00Z" w16du:dateUtc="2025-03-19T12:29:00Z"/>
          <w:lang w:val="en-US"/>
        </w:rPr>
      </w:pPr>
      <w:ins w:id="1561" w:author="Remi Hoeve" w:date="2024-03-12T16:12:00Z">
        <w:del w:id="1562" w:author="Kaski Maiju" w:date="2025-03-19T14:29:00Z" w16du:dateUtc="2025-03-19T12:29:00Z">
          <w:r w:rsidRPr="006D71EC" w:rsidDel="005E116F">
            <w:rPr>
              <w:lang w:val="en-US"/>
            </w:rPr>
            <w:delText>The vessel sends message (ETA</w:delText>
          </w:r>
        </w:del>
        <w:del w:id="1563" w:author="Kaski Maiju" w:date="2024-06-26T12:23:00Z">
          <w:r w:rsidRPr="006D71EC" w:rsidDel="00EB7650">
            <w:rPr>
              <w:lang w:val="en-US"/>
            </w:rPr>
            <w:delText xml:space="preserve"> or route plan</w:delText>
          </w:r>
        </w:del>
        <w:del w:id="1564" w:author="Kaski Maiju" w:date="2025-03-19T14:29:00Z" w16du:dateUtc="2025-03-19T12:29:00Z">
          <w:r w:rsidRPr="006D71EC" w:rsidDel="005E116F">
            <w:rPr>
              <w:lang w:val="en-US"/>
            </w:rPr>
            <w:delText>) through its system to the service and requests traffic clearance to proceed through the VTS area from the service</w:delText>
          </w:r>
        </w:del>
      </w:ins>
    </w:p>
    <w:p w14:paraId="079F810B" w14:textId="5BA18570" w:rsidR="00E409B6" w:rsidRPr="006D71EC" w:rsidDel="005E116F" w:rsidRDefault="00E409B6" w:rsidP="004F6822">
      <w:pPr>
        <w:pStyle w:val="Luettelokappale"/>
        <w:numPr>
          <w:ilvl w:val="0"/>
          <w:numId w:val="47"/>
        </w:numPr>
        <w:autoSpaceDE w:val="0"/>
        <w:autoSpaceDN w:val="0"/>
        <w:adjustRightInd w:val="0"/>
        <w:spacing w:after="0" w:line="240" w:lineRule="auto"/>
        <w:rPr>
          <w:ins w:id="1565" w:author="Remi Hoeve" w:date="2024-03-12T16:12:00Z"/>
          <w:del w:id="1566" w:author="Kaski Maiju" w:date="2025-03-19T14:29:00Z" w16du:dateUtc="2025-03-19T12:29:00Z"/>
          <w:lang w:val="en-US"/>
        </w:rPr>
      </w:pPr>
      <w:ins w:id="1567" w:author="Remi Hoeve" w:date="2024-03-12T16:12:00Z">
        <w:del w:id="1568" w:author="Kaski Maiju" w:date="2025-03-19T14:29:00Z" w16du:dateUtc="2025-03-19T12:29:00Z">
          <w:r w:rsidRPr="006D71EC" w:rsidDel="005E116F">
            <w:rPr>
              <w:lang w:val="en-US"/>
            </w:rPr>
            <w:delText>If vessel's planned route and schedule is suitable, [go to step 7]</w:delText>
          </w:r>
        </w:del>
      </w:ins>
    </w:p>
    <w:p w14:paraId="0D26484F" w14:textId="468058E3" w:rsidR="00E409B6" w:rsidRPr="006D71EC" w:rsidDel="005E116F" w:rsidRDefault="00E409B6" w:rsidP="004F6822">
      <w:pPr>
        <w:pStyle w:val="Luettelokappale"/>
        <w:numPr>
          <w:ilvl w:val="0"/>
          <w:numId w:val="47"/>
        </w:numPr>
        <w:autoSpaceDE w:val="0"/>
        <w:autoSpaceDN w:val="0"/>
        <w:adjustRightInd w:val="0"/>
        <w:spacing w:after="0" w:line="240" w:lineRule="auto"/>
        <w:rPr>
          <w:ins w:id="1569" w:author="Remi Hoeve" w:date="2024-03-12T16:12:00Z"/>
          <w:del w:id="1570" w:author="Kaski Maiju" w:date="2025-03-19T14:29:00Z" w16du:dateUtc="2025-03-19T12:29:00Z"/>
          <w:lang w:val="en-US"/>
        </w:rPr>
      </w:pPr>
      <w:ins w:id="1571" w:author="Remi Hoeve" w:date="2024-03-12T16:12:00Z">
        <w:del w:id="1572" w:author="Kaski Maiju" w:date="2025-03-19T14:29:00Z" w16du:dateUtc="2025-03-19T12:29:00Z">
          <w:r w:rsidRPr="006D71EC" w:rsidDel="005E116F">
            <w:rPr>
              <w:lang w:val="en-US"/>
            </w:rPr>
            <w:delText>If vessel's planned route or schedule is not suitable, VTS sends denial or a RTA to the vessel through the service</w:delText>
          </w:r>
        </w:del>
      </w:ins>
    </w:p>
    <w:p w14:paraId="10B0B2DA" w14:textId="3573ED21" w:rsidR="00E409B6" w:rsidRPr="006D71EC" w:rsidDel="005E116F" w:rsidRDefault="00E409B6" w:rsidP="004F6822">
      <w:pPr>
        <w:pStyle w:val="Luettelokappale"/>
        <w:numPr>
          <w:ilvl w:val="0"/>
          <w:numId w:val="47"/>
        </w:numPr>
        <w:autoSpaceDE w:val="0"/>
        <w:autoSpaceDN w:val="0"/>
        <w:adjustRightInd w:val="0"/>
        <w:spacing w:after="0" w:line="240" w:lineRule="auto"/>
        <w:rPr>
          <w:ins w:id="1573" w:author="Remi Hoeve" w:date="2024-03-12T16:12:00Z"/>
          <w:del w:id="1574" w:author="Kaski Maiju" w:date="2025-03-19T14:29:00Z" w16du:dateUtc="2025-03-19T12:29:00Z"/>
          <w:lang w:val="en-US"/>
        </w:rPr>
      </w:pPr>
      <w:ins w:id="1575" w:author="Remi Hoeve" w:date="2024-03-12T16:12:00Z">
        <w:del w:id="1576" w:author="Kaski Maiju" w:date="2025-03-19T14:29:00Z" w16du:dateUtc="2025-03-19T12:29:00Z">
          <w:r w:rsidRPr="006D71EC" w:rsidDel="005E116F">
            <w:rPr>
              <w:lang w:val="en-US"/>
            </w:rPr>
            <w:delText>Service delivers response to the vessel</w:delText>
          </w:r>
        </w:del>
      </w:ins>
    </w:p>
    <w:p w14:paraId="65CA18DB" w14:textId="71C418BA" w:rsidR="00E409B6" w:rsidRPr="006D71EC" w:rsidDel="005E116F" w:rsidRDefault="00E409B6" w:rsidP="004F6822">
      <w:pPr>
        <w:pStyle w:val="Luettelokappale"/>
        <w:numPr>
          <w:ilvl w:val="0"/>
          <w:numId w:val="47"/>
        </w:numPr>
        <w:autoSpaceDE w:val="0"/>
        <w:autoSpaceDN w:val="0"/>
        <w:adjustRightInd w:val="0"/>
        <w:spacing w:after="0" w:line="240" w:lineRule="auto"/>
        <w:rPr>
          <w:ins w:id="1577" w:author="Remi Hoeve" w:date="2024-03-12T16:12:00Z"/>
          <w:del w:id="1578" w:author="Kaski Maiju" w:date="2025-03-19T14:29:00Z" w16du:dateUtc="2025-03-19T12:29:00Z"/>
          <w:lang w:val="en-US"/>
        </w:rPr>
      </w:pPr>
      <w:ins w:id="1579" w:author="Remi Hoeve" w:date="2024-03-12T16:12:00Z">
        <w:del w:id="1580" w:author="Kaski Maiju" w:date="2025-03-19T14:29:00Z" w16du:dateUtc="2025-03-19T12:29:00Z">
          <w:r w:rsidRPr="006D71EC" w:rsidDel="005E116F">
            <w:rPr>
              <w:lang w:val="en-US"/>
            </w:rPr>
            <w:delText>The vessel acknowledges revised ETA and sends response to the VTS or creates new plan [go to step 2]</w:delText>
          </w:r>
        </w:del>
      </w:ins>
    </w:p>
    <w:p w14:paraId="1528643A" w14:textId="065FCBA2" w:rsidR="00E409B6" w:rsidRPr="006D71EC" w:rsidDel="005E116F" w:rsidRDefault="00E409B6" w:rsidP="004F6822">
      <w:pPr>
        <w:pStyle w:val="Luettelokappale"/>
        <w:numPr>
          <w:ilvl w:val="0"/>
          <w:numId w:val="47"/>
        </w:numPr>
        <w:autoSpaceDE w:val="0"/>
        <w:autoSpaceDN w:val="0"/>
        <w:adjustRightInd w:val="0"/>
        <w:spacing w:after="0" w:line="240" w:lineRule="auto"/>
        <w:rPr>
          <w:ins w:id="1581" w:author="Remi Hoeve" w:date="2024-03-12T16:12:00Z"/>
          <w:del w:id="1582" w:author="Kaski Maiju" w:date="2025-03-19T14:29:00Z" w16du:dateUtc="2025-03-19T12:29:00Z"/>
          <w:lang w:val="en-US"/>
        </w:rPr>
      </w:pPr>
      <w:bookmarkStart w:id="1583" w:name="_Hlk146185398"/>
      <w:ins w:id="1584" w:author="Remi Hoeve" w:date="2024-03-12T16:12:00Z">
        <w:del w:id="1585" w:author="Kaski Maiju" w:date="2025-03-19T14:29:00Z" w16du:dateUtc="2025-03-19T12:29:00Z">
          <w:r w:rsidRPr="006D71EC" w:rsidDel="005E116F">
            <w:rPr>
              <w:lang w:val="en-US"/>
            </w:rPr>
            <w:delText>Route with ETA are acknowledged by the VTS and sends approval,</w:delText>
          </w:r>
        </w:del>
      </w:ins>
    </w:p>
    <w:bookmarkEnd w:id="1583"/>
    <w:p w14:paraId="4999B04E" w14:textId="457440A2" w:rsidR="00E409B6" w:rsidRPr="006D71EC" w:rsidDel="005E116F" w:rsidRDefault="00E409B6" w:rsidP="004F6822">
      <w:pPr>
        <w:pStyle w:val="Luettelokappale"/>
        <w:numPr>
          <w:ilvl w:val="0"/>
          <w:numId w:val="47"/>
        </w:numPr>
        <w:spacing w:after="0" w:line="240" w:lineRule="auto"/>
        <w:rPr>
          <w:ins w:id="1586" w:author="Remi Hoeve" w:date="2024-03-12T16:12:00Z"/>
          <w:del w:id="1587" w:author="Kaski Maiju" w:date="2025-03-19T14:29:00Z" w16du:dateUtc="2025-03-19T12:29:00Z"/>
          <w:lang w:val="en-US"/>
        </w:rPr>
      </w:pPr>
      <w:ins w:id="1588" w:author="Remi Hoeve" w:date="2024-03-12T16:12:00Z">
        <w:del w:id="1589" w:author="Kaski Maiju" w:date="2025-03-19T14:29:00Z" w16du:dateUtc="2025-03-19T12:29:00Z">
          <w:r w:rsidRPr="006D71EC" w:rsidDel="005E116F">
            <w:rPr>
              <w:lang w:val="en-US"/>
            </w:rPr>
            <w:delText>The vessel enters the VTS area</w:delText>
          </w:r>
        </w:del>
      </w:ins>
    </w:p>
    <w:p w14:paraId="719D9424" w14:textId="77777777" w:rsidR="00E409B6" w:rsidRPr="00E409B6" w:rsidDel="00EB7650" w:rsidRDefault="00E409B6" w:rsidP="000D76D9">
      <w:pPr>
        <w:spacing w:after="160" w:line="259" w:lineRule="auto"/>
        <w:rPr>
          <w:ins w:id="1590" w:author="Remi Hoeve" w:date="2024-03-12T15:50:00Z"/>
          <w:del w:id="1591" w:author="Kaski Maiju" w:date="2024-06-26T12:25:00Z"/>
          <w:rFonts w:ascii="Calibri" w:eastAsia="Calibri" w:hAnsi="Calibri" w:cs="Times New Roman"/>
          <w:sz w:val="22"/>
          <w:lang w:val="en-US"/>
          <w:rPrChange w:id="1592" w:author="Remi Hoeve" w:date="2024-03-12T16:12:00Z">
            <w:rPr>
              <w:ins w:id="1593" w:author="Remi Hoeve" w:date="2024-03-12T15:50:00Z"/>
              <w:del w:id="1594" w:author="Kaski Maiju" w:date="2024-06-26T12:25:00Z"/>
              <w:rFonts w:ascii="Calibri" w:eastAsia="Calibri" w:hAnsi="Calibri" w:cs="Times New Roman"/>
              <w:sz w:val="22"/>
            </w:rPr>
          </w:rPrChange>
        </w:rPr>
      </w:pPr>
    </w:p>
    <w:p w14:paraId="680BB9D1" w14:textId="1FCF2603" w:rsidR="000D76D9" w:rsidDel="00EB7650" w:rsidRDefault="000D76D9">
      <w:pPr>
        <w:pStyle w:val="Bullet1"/>
        <w:numPr>
          <w:ilvl w:val="0"/>
          <w:numId w:val="0"/>
        </w:numPr>
        <w:rPr>
          <w:ins w:id="1595" w:author="Remi Hoeve" w:date="2024-03-12T15:50:00Z"/>
          <w:del w:id="1596" w:author="Kaski Maiju" w:date="2024-06-26T12:25:00Z"/>
        </w:rPr>
      </w:pPr>
      <w:ins w:id="1597" w:author="Remi Hoeve" w:date="2024-03-12T15:50:00Z">
        <w:del w:id="1598" w:author="Kaski Maiju" w:date="2024-06-26T12:25:00Z">
          <w:r w:rsidRPr="0031508E" w:rsidDel="00EB7650">
            <w:rPr>
              <w:rFonts w:ascii="Calibri" w:eastAsia="Calibri" w:hAnsi="Calibri" w:cs="Times New Roman"/>
              <w:u w:val="single"/>
            </w:rPr>
            <w:delText>Post-conditions</w:delText>
          </w:r>
          <w:r w:rsidRPr="0031508E" w:rsidDel="00EB7650">
            <w:rPr>
              <w:rFonts w:ascii="Calibri" w:eastAsia="Calibri" w:hAnsi="Calibri" w:cs="Times New Roman"/>
            </w:rPr>
            <w:delText>:</w:delText>
          </w:r>
        </w:del>
      </w:ins>
    </w:p>
    <w:p w14:paraId="5560386B" w14:textId="223519E4" w:rsidR="000D76D9" w:rsidDel="00EB7650" w:rsidRDefault="000D76D9">
      <w:pPr>
        <w:pStyle w:val="Bullet1"/>
        <w:numPr>
          <w:ilvl w:val="0"/>
          <w:numId w:val="0"/>
        </w:numPr>
        <w:rPr>
          <w:ins w:id="1599" w:author="Remi Hoeve" w:date="2024-03-12T15:50:00Z"/>
          <w:del w:id="1600" w:author="Kaski Maiju" w:date="2024-06-26T12:25:00Z"/>
        </w:rPr>
      </w:pPr>
    </w:p>
    <w:p w14:paraId="13761B09" w14:textId="17E0571A" w:rsidR="000D76D9" w:rsidDel="005E116F" w:rsidRDefault="000D76D9" w:rsidP="00A17417">
      <w:pPr>
        <w:pStyle w:val="Bullet1"/>
        <w:numPr>
          <w:ilvl w:val="0"/>
          <w:numId w:val="0"/>
        </w:numPr>
        <w:ind w:left="360" w:hanging="360"/>
        <w:rPr>
          <w:ins w:id="1601" w:author="Remi Hoeve" w:date="2024-03-12T15:50:00Z"/>
          <w:del w:id="1602" w:author="Kaski Maiju" w:date="2025-03-19T14:29:00Z" w16du:dateUtc="2025-03-19T12:29:00Z"/>
        </w:rPr>
      </w:pPr>
    </w:p>
    <w:p w14:paraId="3DFE726E" w14:textId="354400EB" w:rsidR="000D76D9" w:rsidRPr="00702C17" w:rsidDel="005E116F" w:rsidRDefault="000D76D9">
      <w:pPr>
        <w:pStyle w:val="AppendixHead3"/>
        <w:rPr>
          <w:ins w:id="1603" w:author="Remi Hoeve" w:date="2024-03-12T15:50:00Z"/>
          <w:del w:id="1604" w:author="Kaski Maiju" w:date="2025-03-19T14:29:00Z" w16du:dateUtc="2025-03-19T12:29:00Z"/>
          <w:rFonts w:asciiTheme="majorHAnsi" w:hAnsiTheme="majorHAnsi" w:cstheme="majorBidi"/>
          <w:b w:val="0"/>
          <w:iCs/>
          <w:rPrChange w:id="1605" w:author="Kaski Maiju" w:date="2024-03-14T15:51:00Z">
            <w:rPr>
              <w:ins w:id="1606" w:author="Remi Hoeve" w:date="2024-03-12T15:50:00Z"/>
              <w:del w:id="1607" w:author="Kaski Maiju" w:date="2025-03-19T14:29:00Z" w16du:dateUtc="2025-03-19T12:29:00Z"/>
              <w:rFonts w:ascii="Calibri" w:eastAsia="Calibri" w:hAnsi="Calibri" w:cs="Times New Roman"/>
              <w:b/>
              <w:bCs/>
              <w:sz w:val="22"/>
            </w:rPr>
          </w:rPrChange>
        </w:rPr>
        <w:pPrChange w:id="1608" w:author="Kaski Maiju" w:date="2024-09-23T15:02:00Z" w16du:dateUtc="2024-09-23T12:02:00Z">
          <w:pPr>
            <w:spacing w:after="160" w:line="259" w:lineRule="auto"/>
          </w:pPr>
        </w:pPrChange>
      </w:pPr>
      <w:ins w:id="1609" w:author="Remi Hoeve" w:date="2024-03-12T15:50:00Z">
        <w:del w:id="1610" w:author="Kaski Maiju" w:date="2024-09-26T12:10:00Z" w16du:dateUtc="2024-09-26T09:10:00Z">
          <w:r w:rsidRPr="00702C17" w:rsidDel="006C0517">
            <w:rPr>
              <w:rFonts w:asciiTheme="majorHAnsi" w:hAnsiTheme="majorHAnsi" w:cstheme="majorBidi"/>
              <w:b w:val="0"/>
              <w:iCs/>
              <w:smallCaps w:val="0"/>
              <w:rPrChange w:id="1611" w:author="Kaski Maiju" w:date="2024-03-14T15:51:00Z">
                <w:rPr>
                  <w:rFonts w:ascii="Calibri" w:hAnsi="Calibri" w:cs="Times New Roman"/>
                  <w:b/>
                  <w:bCs/>
                  <w:iCs/>
                  <w:smallCaps/>
                </w:rPr>
              </w:rPrChange>
            </w:rPr>
            <w:delText>Use Case</w:delText>
          </w:r>
        </w:del>
      </w:ins>
      <w:ins w:id="1612" w:author="Remi Hoeve" w:date="2024-03-12T16:11:00Z">
        <w:del w:id="1613" w:author="Kaski Maiju" w:date="2024-09-26T12:10:00Z" w16du:dateUtc="2024-09-26T09:10:00Z">
          <w:r w:rsidR="003F4E7D" w:rsidRPr="00702C17" w:rsidDel="006C0517">
            <w:rPr>
              <w:rFonts w:asciiTheme="majorHAnsi" w:hAnsiTheme="majorHAnsi" w:cstheme="majorBidi"/>
              <w:b w:val="0"/>
              <w:iCs/>
              <w:smallCaps w:val="0"/>
              <w:rPrChange w:id="1614" w:author="Kaski Maiju" w:date="2024-03-14T15:51:00Z">
                <w:rPr>
                  <w:rFonts w:ascii="Calibri" w:hAnsi="Calibri" w:cs="Times New Roman"/>
                  <w:b/>
                  <w:bCs/>
                  <w:iCs/>
                  <w:smallCaps/>
                </w:rPr>
              </w:rPrChange>
            </w:rPr>
            <w:delText xml:space="preserve"> 3</w:delText>
          </w:r>
        </w:del>
      </w:ins>
    </w:p>
    <w:p w14:paraId="6578AA72" w14:textId="74EDDEC7" w:rsidR="000D76D9" w:rsidRPr="0031508E" w:rsidDel="00D92CAE" w:rsidRDefault="000D76D9" w:rsidP="000D76D9">
      <w:pPr>
        <w:spacing w:after="160" w:line="259" w:lineRule="auto"/>
        <w:rPr>
          <w:ins w:id="1615" w:author="Remi Hoeve" w:date="2024-03-12T15:50:00Z"/>
          <w:del w:id="1616" w:author="Kaski Maiju" w:date="2024-06-26T14:59:00Z"/>
          <w:rFonts w:ascii="Calibri" w:eastAsia="Calibri" w:hAnsi="Calibri" w:cs="Times New Roman"/>
          <w:sz w:val="22"/>
        </w:rPr>
      </w:pPr>
      <w:ins w:id="1617" w:author="Remi Hoeve" w:date="2024-03-12T15:50:00Z">
        <w:del w:id="1618" w:author="Kaski Maiju" w:date="2024-06-26T14:59:00Z">
          <w:r w:rsidRPr="0031508E" w:rsidDel="00D92CAE">
            <w:rPr>
              <w:rFonts w:ascii="Calibri" w:eastAsia="Calibri" w:hAnsi="Calibri" w:cs="Times New Roman"/>
              <w:sz w:val="22"/>
              <w:u w:val="single"/>
            </w:rPr>
            <w:delText>Use-case (name):</w:delText>
          </w:r>
        </w:del>
      </w:ins>
      <w:ins w:id="1619" w:author="Remi Hoeve" w:date="2024-03-12T16:13:00Z">
        <w:del w:id="1620" w:author="Kaski Maiju" w:date="2024-06-26T14:59:00Z">
          <w:r w:rsidR="00E409B6" w:rsidDel="00D92CAE">
            <w:rPr>
              <w:rFonts w:ascii="Calibri" w:eastAsia="Calibri" w:hAnsi="Calibri" w:cs="Times New Roman"/>
              <w:sz w:val="22"/>
              <w:u w:val="single"/>
            </w:rPr>
            <w:tab/>
          </w:r>
          <w:r w:rsidR="002E0E41" w:rsidDel="00D92CAE">
            <w:rPr>
              <w:rFonts w:ascii="Calibri" w:eastAsia="Calibri" w:hAnsi="Calibri" w:cs="Times New Roman"/>
              <w:sz w:val="22"/>
              <w:u w:val="single"/>
            </w:rPr>
            <w:delText>Arriving vessels taking berth</w:delText>
          </w:r>
        </w:del>
      </w:ins>
    </w:p>
    <w:p w14:paraId="612FB200" w14:textId="6168F77A" w:rsidR="000D76D9" w:rsidRPr="0031508E" w:rsidDel="005E116F" w:rsidRDefault="000D76D9" w:rsidP="000D76D9">
      <w:pPr>
        <w:spacing w:after="160" w:line="259" w:lineRule="auto"/>
        <w:ind w:left="2608" w:hanging="2608"/>
        <w:rPr>
          <w:ins w:id="1621" w:author="Remi Hoeve" w:date="2024-03-12T15:50:00Z"/>
          <w:del w:id="1622" w:author="Kaski Maiju" w:date="2025-03-19T14:29:00Z" w16du:dateUtc="2025-03-19T12:29:00Z"/>
          <w:rFonts w:ascii="Calibri" w:eastAsia="Calibri" w:hAnsi="Calibri" w:cs="Times New Roman"/>
          <w:sz w:val="22"/>
        </w:rPr>
      </w:pPr>
      <w:ins w:id="1623" w:author="Remi Hoeve" w:date="2024-03-12T15:50:00Z">
        <w:del w:id="1624" w:author="Kaski Maiju" w:date="2025-03-19T14:29:00Z" w16du:dateUtc="2025-03-19T12:29:00Z">
          <w:r w:rsidRPr="0031508E" w:rsidDel="005E116F">
            <w:rPr>
              <w:rFonts w:ascii="Calibri" w:eastAsia="Calibri" w:hAnsi="Calibri" w:cs="Times New Roman"/>
              <w:sz w:val="22"/>
              <w:u w:val="single"/>
            </w:rPr>
            <w:delText>Description:</w:delText>
          </w:r>
        </w:del>
      </w:ins>
      <w:ins w:id="1625" w:author="Remi Hoeve" w:date="2024-03-12T16:40:00Z">
        <w:del w:id="1626" w:author="Kaski Maiju" w:date="2025-03-19T14:29:00Z" w16du:dateUtc="2025-03-19T12:29:00Z">
          <w:r w:rsidR="00821A7D" w:rsidRPr="00D92CAE" w:rsidDel="005E116F">
            <w:rPr>
              <w:rFonts w:ascii="Calibri" w:eastAsia="Calibri" w:hAnsi="Calibri" w:cs="Times New Roman"/>
              <w:sz w:val="22"/>
              <w:rPrChange w:id="1627" w:author="Kaski Maiju" w:date="2024-06-26T14:59:00Z">
                <w:rPr>
                  <w:rFonts w:ascii="Calibri" w:eastAsia="Calibri" w:hAnsi="Calibri" w:cs="Times New Roman"/>
                  <w:sz w:val="22"/>
                  <w:u w:val="single"/>
                </w:rPr>
              </w:rPrChange>
            </w:rPr>
            <w:tab/>
          </w:r>
          <w:r w:rsidR="000B51C0" w:rsidRPr="00D92CAE" w:rsidDel="005E116F">
            <w:rPr>
              <w:rFonts w:ascii="Calibri" w:eastAsia="Calibri" w:hAnsi="Calibri" w:cs="Times New Roman"/>
              <w:sz w:val="22"/>
              <w:rPrChange w:id="1628" w:author="Kaski Maiju" w:date="2024-06-26T14:59:00Z">
                <w:rPr>
                  <w:rFonts w:ascii="Calibri" w:eastAsia="Calibri" w:hAnsi="Calibri" w:cs="Times New Roman"/>
                  <w:sz w:val="22"/>
                  <w:u w:val="single"/>
                </w:rPr>
              </w:rPrChange>
            </w:rPr>
            <w:delText>V</w:delText>
          </w:r>
        </w:del>
      </w:ins>
      <w:ins w:id="1629" w:author="Remi Hoeve" w:date="2024-03-12T16:41:00Z">
        <w:del w:id="1630" w:author="Kaski Maiju" w:date="2025-03-19T14:29:00Z" w16du:dateUtc="2025-03-19T12:29:00Z">
          <w:r w:rsidR="000B51C0" w:rsidRPr="00D92CAE" w:rsidDel="005E116F">
            <w:rPr>
              <w:rFonts w:ascii="Calibri" w:eastAsia="Calibri" w:hAnsi="Calibri" w:cs="Times New Roman"/>
              <w:sz w:val="22"/>
              <w:rPrChange w:id="1631" w:author="Kaski Maiju" w:date="2024-06-26T14:59:00Z">
                <w:rPr>
                  <w:rFonts w:ascii="Calibri" w:eastAsia="Calibri" w:hAnsi="Calibri" w:cs="Times New Roman"/>
                  <w:sz w:val="22"/>
                  <w:u w:val="single"/>
                </w:rPr>
              </w:rPrChange>
            </w:rPr>
            <w:delText xml:space="preserve">essel outside the VTS area request for </w:delText>
          </w:r>
          <w:r w:rsidR="0084610A" w:rsidRPr="00D92CAE" w:rsidDel="005E116F">
            <w:rPr>
              <w:rFonts w:ascii="Calibri" w:eastAsia="Calibri" w:hAnsi="Calibri" w:cs="Times New Roman"/>
              <w:sz w:val="22"/>
              <w:rPrChange w:id="1632" w:author="Kaski Maiju" w:date="2024-06-26T14:59:00Z">
                <w:rPr>
                  <w:rFonts w:ascii="Calibri" w:eastAsia="Calibri" w:hAnsi="Calibri" w:cs="Times New Roman"/>
                  <w:sz w:val="22"/>
                  <w:u w:val="single"/>
                </w:rPr>
              </w:rPrChange>
            </w:rPr>
            <w:delText>Traffic Clearance to a berth within the VTS area.</w:delText>
          </w:r>
        </w:del>
      </w:ins>
    </w:p>
    <w:p w14:paraId="7DCC9AFD" w14:textId="3B9F674E" w:rsidR="000D76D9" w:rsidRPr="0031508E" w:rsidDel="00EB7650" w:rsidRDefault="000D76D9" w:rsidP="000D76D9">
      <w:pPr>
        <w:spacing w:after="160" w:line="259" w:lineRule="auto"/>
        <w:rPr>
          <w:ins w:id="1633" w:author="Remi Hoeve" w:date="2024-03-12T15:50:00Z"/>
          <w:del w:id="1634" w:author="Kaski Maiju" w:date="2024-06-26T12:25:00Z"/>
          <w:rFonts w:ascii="Calibri" w:eastAsia="Calibri" w:hAnsi="Calibri" w:cs="Times New Roman"/>
          <w:sz w:val="22"/>
        </w:rPr>
      </w:pPr>
      <w:ins w:id="1635" w:author="Remi Hoeve" w:date="2024-03-12T15:50:00Z">
        <w:del w:id="1636" w:author="Kaski Maiju" w:date="2024-06-26T12:25:00Z">
          <w:r w:rsidRPr="0031508E" w:rsidDel="00EB7650">
            <w:rPr>
              <w:rFonts w:ascii="Calibri" w:eastAsia="Calibri" w:hAnsi="Calibri" w:cs="Times New Roman"/>
              <w:sz w:val="22"/>
              <w:u w:val="single"/>
            </w:rPr>
            <w:delText>Actors:</w:delText>
          </w:r>
        </w:del>
      </w:ins>
      <w:ins w:id="1637" w:author="Remi Hoeve" w:date="2024-03-12T16:23:00Z">
        <w:del w:id="1638" w:author="Kaski Maiju" w:date="2024-06-26T12:25:00Z">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delText>Mariner, ECDIS/on board system, VTS</w:delText>
          </w:r>
        </w:del>
      </w:ins>
    </w:p>
    <w:p w14:paraId="2D62D8D1" w14:textId="1FB622F1" w:rsidR="000D76D9" w:rsidRPr="0031508E" w:rsidDel="00EB7650" w:rsidRDefault="000D76D9" w:rsidP="000D76D9">
      <w:pPr>
        <w:spacing w:after="160" w:line="259" w:lineRule="auto"/>
        <w:rPr>
          <w:ins w:id="1639" w:author="Remi Hoeve" w:date="2024-03-12T15:50:00Z"/>
          <w:del w:id="1640" w:author="Kaski Maiju" w:date="2024-06-26T12:25:00Z"/>
          <w:rFonts w:ascii="Calibri" w:eastAsia="Calibri" w:hAnsi="Calibri" w:cs="Times New Roman"/>
          <w:sz w:val="22"/>
        </w:rPr>
      </w:pPr>
      <w:ins w:id="1641" w:author="Remi Hoeve" w:date="2024-03-12T15:50:00Z">
        <w:del w:id="1642" w:author="Kaski Maiju" w:date="2024-06-26T12:25: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643" w:author="Remi Hoeve" w:date="2024-03-12T16:27:00Z">
        <w:del w:id="1644" w:author="Kaski Maiju" w:date="2024-06-26T12:25:00Z">
          <w:r w:rsidR="00D90107" w:rsidDel="00EB7650">
            <w:rPr>
              <w:rFonts w:ascii="Calibri" w:eastAsia="Calibri" w:hAnsi="Calibri" w:cs="Times New Roman"/>
              <w:sz w:val="22"/>
            </w:rPr>
            <w:tab/>
          </w:r>
          <w:r w:rsidR="00D90107" w:rsidRPr="0031508E" w:rsidDel="00EB7650">
            <w:rPr>
              <w:rFonts w:ascii="Calibri" w:eastAsia="Calibri" w:hAnsi="Calibri" w:cs="Times New Roman"/>
              <w:sz w:val="22"/>
            </w:rPr>
            <w:delText>Typically triggered before vessel enters VTS area</w:delText>
          </w:r>
        </w:del>
      </w:ins>
    </w:p>
    <w:p w14:paraId="0F1363B6" w14:textId="088D0EC2" w:rsidR="00E835F3" w:rsidRPr="0031508E" w:rsidDel="00EB7650" w:rsidRDefault="000D76D9" w:rsidP="00E835F3">
      <w:pPr>
        <w:spacing w:after="120" w:line="259" w:lineRule="auto"/>
        <w:ind w:left="2832" w:hanging="2832"/>
        <w:rPr>
          <w:ins w:id="1645" w:author="Remi Hoeve" w:date="2024-03-12T16:21:00Z"/>
          <w:del w:id="1646" w:author="Kaski Maiju" w:date="2024-06-26T12:25:00Z"/>
          <w:rFonts w:ascii="Calibri" w:eastAsia="Calibri" w:hAnsi="Calibri" w:cs="Times New Roman"/>
          <w:sz w:val="22"/>
        </w:rPr>
      </w:pPr>
      <w:ins w:id="1647" w:author="Remi Hoeve" w:date="2024-03-12T15:50:00Z">
        <w:del w:id="1648" w:author="Kaski Maiju" w:date="2024-06-26T12:25: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649" w:author="Remi Hoeve" w:date="2024-03-12T16:21:00Z">
        <w:del w:id="1650" w:author="Kaski Maiju" w:date="2024-06-26T12:25:00Z">
          <w:r w:rsidR="00E835F3" w:rsidDel="00EB7650">
            <w:rPr>
              <w:rFonts w:ascii="Calibri" w:eastAsia="Calibri" w:hAnsi="Calibri" w:cs="Times New Roman"/>
              <w:sz w:val="22"/>
            </w:rPr>
            <w:tab/>
          </w:r>
          <w:r w:rsidR="00E835F3"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4B807553" w14:textId="12EADFA3" w:rsidR="000D76D9" w:rsidDel="0092327C" w:rsidRDefault="000D76D9" w:rsidP="004F6822">
      <w:pPr>
        <w:pStyle w:val="Luettelokappale"/>
        <w:numPr>
          <w:ilvl w:val="0"/>
          <w:numId w:val="48"/>
        </w:numPr>
        <w:autoSpaceDE w:val="0"/>
        <w:autoSpaceDN w:val="0"/>
        <w:adjustRightInd w:val="0"/>
        <w:spacing w:after="0" w:line="240" w:lineRule="auto"/>
        <w:rPr>
          <w:del w:id="1651" w:author="Kaski Maiju" w:date="2024-03-13T15:55:00Z"/>
          <w:rFonts w:ascii="Calibri" w:eastAsia="Calibri" w:hAnsi="Calibri" w:cs="Times New Roman"/>
          <w:u w:val="single"/>
        </w:rPr>
      </w:pPr>
      <w:ins w:id="1652" w:author="Remi Hoeve" w:date="2024-03-12T15:50:00Z">
        <w:del w:id="1653" w:author="Kaski Maiju" w:date="2024-03-13T15:55:00Z">
          <w:r w:rsidRPr="0031508E" w:rsidDel="005E285F">
            <w:rPr>
              <w:rFonts w:ascii="Calibri" w:eastAsia="Calibri" w:hAnsi="Calibri" w:cs="Times New Roman"/>
              <w:u w:val="single"/>
            </w:rPr>
            <w:delText>Ordinary Sequence:</w:delText>
          </w:r>
        </w:del>
      </w:ins>
    </w:p>
    <w:p w14:paraId="0509EF1D" w14:textId="7D6A1F58" w:rsidR="000C0EB4" w:rsidRPr="00BA26E2" w:rsidDel="005E116F" w:rsidRDefault="000C0EB4" w:rsidP="004F6822">
      <w:pPr>
        <w:pStyle w:val="Luettelokappale"/>
        <w:numPr>
          <w:ilvl w:val="0"/>
          <w:numId w:val="48"/>
        </w:numPr>
        <w:autoSpaceDE w:val="0"/>
        <w:autoSpaceDN w:val="0"/>
        <w:adjustRightInd w:val="0"/>
        <w:spacing w:after="0" w:line="240" w:lineRule="auto"/>
        <w:rPr>
          <w:ins w:id="1654" w:author="Remi Hoeve" w:date="2024-03-12T16:13:00Z"/>
          <w:del w:id="1655" w:author="Kaski Maiju" w:date="2025-03-19T14:29:00Z" w16du:dateUtc="2025-03-19T12:29:00Z"/>
          <w:lang w:val="en-US"/>
        </w:rPr>
      </w:pPr>
      <w:ins w:id="1656" w:author="Remi Hoeve" w:date="2024-03-12T16:13:00Z">
        <w:del w:id="1657" w:author="Kaski Maiju" w:date="2025-03-19T14:29:00Z" w16du:dateUtc="2025-03-19T12:29:00Z">
          <w:r w:rsidRPr="00BA26E2" w:rsidDel="005E116F">
            <w:rPr>
              <w:lang w:val="en-US"/>
            </w:rPr>
            <w:delText xml:space="preserve">Vessel is about to enter the VTS area </w:delText>
          </w:r>
        </w:del>
      </w:ins>
    </w:p>
    <w:p w14:paraId="6926F111" w14:textId="601FFAF7" w:rsidR="000C0EB4" w:rsidDel="005E116F" w:rsidRDefault="000C0EB4" w:rsidP="004F6822">
      <w:pPr>
        <w:pStyle w:val="Luettelokappale"/>
        <w:numPr>
          <w:ilvl w:val="0"/>
          <w:numId w:val="48"/>
        </w:numPr>
        <w:spacing w:after="0" w:line="240" w:lineRule="auto"/>
        <w:rPr>
          <w:ins w:id="1658" w:author="Remi Hoeve" w:date="2024-03-12T16:13:00Z"/>
          <w:del w:id="1659" w:author="Kaski Maiju" w:date="2025-03-19T14:29:00Z" w16du:dateUtc="2025-03-19T12:29:00Z"/>
          <w:lang w:val="en-US"/>
        </w:rPr>
      </w:pPr>
      <w:ins w:id="1660" w:author="Remi Hoeve" w:date="2024-03-12T16:13:00Z">
        <w:del w:id="1661" w:author="Kaski Maiju" w:date="2025-03-19T14:29:00Z" w16du:dateUtc="2025-03-19T12:29:00Z">
          <w:r w:rsidRPr="52388DDB" w:rsidDel="005E116F">
            <w:rPr>
              <w:lang w:val="en-US"/>
            </w:rPr>
            <w:delText xml:space="preserve">The vessel sends </w:delText>
          </w:r>
          <w:r w:rsidDel="005E116F">
            <w:rPr>
              <w:lang w:val="en-US"/>
            </w:rPr>
            <w:delText>message (ETA at berth location</w:delText>
          </w:r>
        </w:del>
        <w:del w:id="1662" w:author="Kaski Maiju" w:date="2024-06-26T12:31:00Z">
          <w:r w:rsidDel="0092327C">
            <w:rPr>
              <w:lang w:val="en-US"/>
            </w:rPr>
            <w:delText xml:space="preserve"> and/or route plan</w:delText>
          </w:r>
        </w:del>
        <w:del w:id="1663" w:author="Kaski Maiju" w:date="2025-03-19T14:29:00Z" w16du:dateUtc="2025-03-19T12:29:00Z">
          <w:r w:rsidDel="005E116F">
            <w:rPr>
              <w:lang w:val="en-US"/>
            </w:rPr>
            <w:delText xml:space="preserve">) </w:delText>
          </w:r>
          <w:r w:rsidRPr="52388DDB" w:rsidDel="005E116F">
            <w:rPr>
              <w:lang w:val="en-US"/>
            </w:rPr>
            <w:delText xml:space="preserve">through its system to the service and requests traffic clearance to proceed to the predefined </w:delText>
          </w:r>
          <w:r w:rsidDel="005E116F">
            <w:rPr>
              <w:lang w:val="en-US"/>
            </w:rPr>
            <w:delText xml:space="preserve">berth </w:delText>
          </w:r>
          <w:r w:rsidRPr="52388DDB" w:rsidDel="005E116F">
            <w:rPr>
              <w:lang w:val="en-US"/>
            </w:rPr>
            <w:delText>from the service</w:delText>
          </w:r>
        </w:del>
      </w:ins>
    </w:p>
    <w:p w14:paraId="15FB0899" w14:textId="4CEC4689" w:rsidR="000C0EB4" w:rsidDel="005E116F" w:rsidRDefault="000C0EB4" w:rsidP="004F6822">
      <w:pPr>
        <w:pStyle w:val="Luettelokappale"/>
        <w:numPr>
          <w:ilvl w:val="0"/>
          <w:numId w:val="48"/>
        </w:numPr>
        <w:spacing w:after="0" w:line="240" w:lineRule="auto"/>
        <w:rPr>
          <w:ins w:id="1664" w:author="Remi Hoeve" w:date="2024-03-12T16:13:00Z"/>
          <w:del w:id="1665" w:author="Kaski Maiju" w:date="2025-03-19T14:29:00Z" w16du:dateUtc="2025-03-19T12:29:00Z"/>
          <w:lang w:val="en-US"/>
        </w:rPr>
      </w:pPr>
      <w:ins w:id="1666" w:author="Remi Hoeve" w:date="2024-03-12T16:13:00Z">
        <w:del w:id="1667" w:author="Kaski Maiju" w:date="2025-03-19T14:29:00Z" w16du:dateUtc="2025-03-19T12:29:00Z">
          <w:r w:rsidRPr="52388DDB" w:rsidDel="005E116F">
            <w:rPr>
              <w:lang w:val="en-US"/>
            </w:rPr>
            <w:delText>If vessel's planned route and ETA is suitable, then VTS send acknowledgement</w:delText>
          </w:r>
          <w:r w:rsidDel="005E116F">
            <w:rPr>
              <w:lang w:val="en-US"/>
            </w:rPr>
            <w:delText xml:space="preserve"> [go to 7]</w:delText>
          </w:r>
        </w:del>
      </w:ins>
    </w:p>
    <w:p w14:paraId="5A858CE1" w14:textId="21DC7F9A" w:rsidR="000C0EB4" w:rsidDel="005E116F" w:rsidRDefault="000C0EB4" w:rsidP="004F6822">
      <w:pPr>
        <w:pStyle w:val="Luettelokappale"/>
        <w:numPr>
          <w:ilvl w:val="0"/>
          <w:numId w:val="48"/>
        </w:numPr>
        <w:spacing w:after="0" w:line="240" w:lineRule="auto"/>
        <w:rPr>
          <w:ins w:id="1668" w:author="Remi Hoeve" w:date="2024-03-12T16:13:00Z"/>
          <w:del w:id="1669" w:author="Kaski Maiju" w:date="2025-03-19T14:29:00Z" w16du:dateUtc="2025-03-19T12:29:00Z"/>
          <w:lang w:val="en-US"/>
        </w:rPr>
      </w:pPr>
      <w:ins w:id="1670" w:author="Remi Hoeve" w:date="2024-03-12T16:13:00Z">
        <w:del w:id="1671" w:author="Kaski Maiju" w:date="2025-03-19T14:29:00Z" w16du:dateUtc="2025-03-19T12:29:00Z">
          <w:r w:rsidRPr="004E6F61" w:rsidDel="005E116F">
            <w:rPr>
              <w:lang w:val="en-US"/>
            </w:rPr>
            <w:delText xml:space="preserve">If vessel's planned route or ETA is not suitable, VTS sends </w:delText>
          </w:r>
          <w:r w:rsidRPr="00BA26E2" w:rsidDel="005E116F">
            <w:rPr>
              <w:lang w:val="en-US"/>
            </w:rPr>
            <w:delText>denial or a RTA to the vessel through the service</w:delText>
          </w:r>
        </w:del>
      </w:ins>
    </w:p>
    <w:p w14:paraId="507A6F86" w14:textId="6C34CD1B" w:rsidR="000C0EB4" w:rsidRPr="004E6F61" w:rsidDel="005E116F" w:rsidRDefault="000C0EB4" w:rsidP="004F6822">
      <w:pPr>
        <w:pStyle w:val="Luettelokappale"/>
        <w:numPr>
          <w:ilvl w:val="0"/>
          <w:numId w:val="48"/>
        </w:numPr>
        <w:spacing w:after="200" w:line="276" w:lineRule="auto"/>
        <w:rPr>
          <w:ins w:id="1672" w:author="Remi Hoeve" w:date="2024-03-12T16:13:00Z"/>
          <w:del w:id="1673" w:author="Kaski Maiju" w:date="2025-03-19T14:29:00Z" w16du:dateUtc="2025-03-19T12:29:00Z"/>
          <w:lang w:val="en-US"/>
        </w:rPr>
      </w:pPr>
      <w:ins w:id="1674" w:author="Remi Hoeve" w:date="2024-03-12T16:13:00Z">
        <w:del w:id="1675" w:author="Kaski Maiju" w:date="2025-03-19T14:29:00Z" w16du:dateUtc="2025-03-19T12:29:00Z">
          <w:r w:rsidRPr="004E6F61" w:rsidDel="005E116F">
            <w:rPr>
              <w:lang w:val="en-US"/>
            </w:rPr>
            <w:delText>Service delivers response to the vessel</w:delText>
          </w:r>
        </w:del>
      </w:ins>
    </w:p>
    <w:p w14:paraId="04155514" w14:textId="57CF8422" w:rsidR="000C0EB4" w:rsidRPr="004E6F61" w:rsidDel="005E116F" w:rsidRDefault="000C0EB4" w:rsidP="004F6822">
      <w:pPr>
        <w:pStyle w:val="Luettelokappale"/>
        <w:numPr>
          <w:ilvl w:val="0"/>
          <w:numId w:val="48"/>
        </w:numPr>
        <w:spacing w:after="0" w:line="240" w:lineRule="auto"/>
        <w:rPr>
          <w:ins w:id="1676" w:author="Remi Hoeve" w:date="2024-03-12T16:13:00Z"/>
          <w:del w:id="1677" w:author="Kaski Maiju" w:date="2025-03-19T14:29:00Z" w16du:dateUtc="2025-03-19T12:29:00Z"/>
          <w:lang w:val="en-US"/>
        </w:rPr>
      </w:pPr>
      <w:ins w:id="1678" w:author="Remi Hoeve" w:date="2024-03-12T16:13:00Z">
        <w:del w:id="1679" w:author="Kaski Maiju" w:date="2025-03-19T14:29:00Z" w16du:dateUtc="2025-03-19T12:29:00Z">
          <w:r w:rsidRPr="004E6F61" w:rsidDel="005E116F">
            <w:rPr>
              <w:lang w:val="en-US"/>
            </w:rPr>
            <w:delText>The vessel acknowledges revised ETA and sends response to the VTS or creates new plan [go to step 2]</w:delText>
          </w:r>
        </w:del>
      </w:ins>
    </w:p>
    <w:p w14:paraId="416D9B3C" w14:textId="20C80127" w:rsidR="000C0EB4" w:rsidRPr="004E6F61" w:rsidDel="005E116F" w:rsidRDefault="000C0EB4" w:rsidP="004F6822">
      <w:pPr>
        <w:pStyle w:val="Luettelokappale"/>
        <w:numPr>
          <w:ilvl w:val="0"/>
          <w:numId w:val="48"/>
        </w:numPr>
        <w:spacing w:after="200" w:line="276" w:lineRule="auto"/>
        <w:rPr>
          <w:ins w:id="1680" w:author="Remi Hoeve" w:date="2024-03-12T16:13:00Z"/>
          <w:del w:id="1681" w:author="Kaski Maiju" w:date="2025-03-19T14:29:00Z" w16du:dateUtc="2025-03-19T12:29:00Z"/>
          <w:lang w:val="en-US"/>
        </w:rPr>
      </w:pPr>
      <w:ins w:id="1682" w:author="Remi Hoeve" w:date="2024-03-12T16:13:00Z">
        <w:del w:id="1683" w:author="Kaski Maiju" w:date="2025-03-19T14:29:00Z" w16du:dateUtc="2025-03-19T12:29:00Z">
          <w:r w:rsidDel="005E116F">
            <w:rPr>
              <w:lang w:val="en-US"/>
            </w:rPr>
            <w:delText>Berth location with ETA</w:delText>
          </w:r>
          <w:r w:rsidRPr="004E6F61" w:rsidDel="005E116F">
            <w:rPr>
              <w:lang w:val="en-US"/>
            </w:rPr>
            <w:delText xml:space="preserve"> </w:delText>
          </w:r>
          <w:r w:rsidDel="005E116F">
            <w:rPr>
              <w:lang w:val="en-US"/>
            </w:rPr>
            <w:delText>are</w:delText>
          </w:r>
          <w:r w:rsidRPr="004E6F61" w:rsidDel="005E116F">
            <w:rPr>
              <w:lang w:val="en-US"/>
            </w:rPr>
            <w:delText xml:space="preserve"> acknowledged by the VTS and sends approval</w:delText>
          </w:r>
        </w:del>
      </w:ins>
    </w:p>
    <w:p w14:paraId="24E924C4" w14:textId="5797449C" w:rsidR="000C0EB4" w:rsidDel="00453C20" w:rsidRDefault="000C0EB4" w:rsidP="004F6822">
      <w:pPr>
        <w:pStyle w:val="Luettelokappale"/>
        <w:numPr>
          <w:ilvl w:val="0"/>
          <w:numId w:val="48"/>
        </w:numPr>
        <w:spacing w:after="0" w:line="240" w:lineRule="auto"/>
        <w:rPr>
          <w:ins w:id="1684" w:author="Remi Hoeve" w:date="2024-03-12T16:13:00Z"/>
          <w:del w:id="1685" w:author="Kaski Maiju" w:date="2024-09-26T13:17:00Z" w16du:dateUtc="2024-09-26T10:17:00Z"/>
          <w:lang w:val="en-US"/>
        </w:rPr>
      </w:pPr>
      <w:ins w:id="1686" w:author="Remi Hoeve" w:date="2024-03-12T16:13:00Z">
        <w:del w:id="1687" w:author="Kaski Maiju" w:date="2025-03-19T14:29:00Z" w16du:dateUtc="2025-03-19T12:29:00Z">
          <w:r w:rsidRPr="52388DDB" w:rsidDel="005E116F">
            <w:rPr>
              <w:lang w:val="en-US"/>
            </w:rPr>
            <w:delText>The vessel enters the VTS are</w:delText>
          </w:r>
        </w:del>
        <w:del w:id="1688" w:author="Kaski Maiju" w:date="2024-09-26T13:17:00Z" w16du:dateUtc="2024-09-26T10:17:00Z">
          <w:r w:rsidRPr="52388DDB" w:rsidDel="00453C20">
            <w:rPr>
              <w:lang w:val="en-US"/>
            </w:rPr>
            <w:delText>a</w:delText>
          </w:r>
        </w:del>
      </w:ins>
    </w:p>
    <w:p w14:paraId="7E639BF0" w14:textId="77777777" w:rsidR="002E0E41" w:rsidRPr="00453C20" w:rsidDel="00EB7650" w:rsidRDefault="002E0E41">
      <w:pPr>
        <w:pStyle w:val="Luettelokappale"/>
        <w:numPr>
          <w:ilvl w:val="0"/>
          <w:numId w:val="48"/>
        </w:numPr>
        <w:spacing w:after="0" w:line="240" w:lineRule="auto"/>
        <w:rPr>
          <w:ins w:id="1689" w:author="Remi Hoeve" w:date="2024-03-12T15:50:00Z"/>
          <w:del w:id="1690" w:author="Kaski Maiju" w:date="2024-06-26T12:25:00Z"/>
          <w:rFonts w:ascii="Calibri" w:eastAsia="Calibri" w:hAnsi="Calibri" w:cs="Times New Roman"/>
          <w:lang w:val="en-US"/>
          <w:rPrChange w:id="1691" w:author="Kaski Maiju" w:date="2024-09-26T13:17:00Z" w16du:dateUtc="2024-09-26T10:17:00Z">
            <w:rPr>
              <w:ins w:id="1692" w:author="Remi Hoeve" w:date="2024-03-12T15:50:00Z"/>
              <w:del w:id="1693" w:author="Kaski Maiju" w:date="2024-06-26T12:25:00Z"/>
              <w:rFonts w:ascii="Calibri" w:eastAsia="Calibri" w:hAnsi="Calibri" w:cs="Times New Roman"/>
              <w:sz w:val="22"/>
            </w:rPr>
          </w:rPrChange>
        </w:rPr>
        <w:pPrChange w:id="1694" w:author="Kaski Maiju" w:date="2024-09-26T13:17:00Z" w16du:dateUtc="2024-09-26T10:17:00Z">
          <w:pPr>
            <w:spacing w:after="160" w:line="259" w:lineRule="auto"/>
          </w:pPr>
        </w:pPrChange>
      </w:pPr>
    </w:p>
    <w:p w14:paraId="1A21D123" w14:textId="01917AC8" w:rsidR="000D76D9" w:rsidRPr="00453C20" w:rsidDel="00EB7650" w:rsidRDefault="000D76D9">
      <w:pPr>
        <w:pStyle w:val="Luettelokappale"/>
        <w:rPr>
          <w:ins w:id="1695" w:author="Remi Hoeve" w:date="2024-03-12T15:50:00Z"/>
          <w:del w:id="1696" w:author="Kaski Maiju" w:date="2024-06-26T12:25:00Z"/>
          <w:lang w:val="en-US"/>
          <w:rPrChange w:id="1697" w:author="Kaski Maiju" w:date="2024-09-26T13:17:00Z" w16du:dateUtc="2024-09-26T10:17:00Z">
            <w:rPr>
              <w:ins w:id="1698" w:author="Remi Hoeve" w:date="2024-03-12T15:50:00Z"/>
              <w:del w:id="1699" w:author="Kaski Maiju" w:date="2024-06-26T12:25:00Z"/>
            </w:rPr>
          </w:rPrChange>
        </w:rPr>
        <w:pPrChange w:id="1700" w:author="Kaski Maiju" w:date="2024-09-26T13:17:00Z" w16du:dateUtc="2024-09-26T10:17:00Z">
          <w:pPr>
            <w:pStyle w:val="Bullet1"/>
            <w:numPr>
              <w:numId w:val="0"/>
            </w:numPr>
            <w:ind w:left="0" w:firstLine="0"/>
          </w:pPr>
        </w:pPrChange>
      </w:pPr>
      <w:ins w:id="1701" w:author="Remi Hoeve" w:date="2024-03-12T15:50:00Z">
        <w:del w:id="1702" w:author="Kaski Maiju" w:date="2024-06-26T12:25:00Z">
          <w:r w:rsidRPr="00453C20" w:rsidDel="00EB7650">
            <w:rPr>
              <w:u w:val="single"/>
              <w:lang w:val="en-US"/>
              <w:rPrChange w:id="1703" w:author="Kaski Maiju" w:date="2024-09-26T13:17:00Z" w16du:dateUtc="2024-09-26T10:17:00Z">
                <w:rPr>
                  <w:u w:val="single"/>
                </w:rPr>
              </w:rPrChange>
            </w:rPr>
            <w:delText>Post-conditions</w:delText>
          </w:r>
          <w:r w:rsidRPr="00453C20" w:rsidDel="00EB7650">
            <w:rPr>
              <w:lang w:val="en-US"/>
              <w:rPrChange w:id="1704" w:author="Kaski Maiju" w:date="2024-09-26T13:17:00Z" w16du:dateUtc="2024-09-26T10:17:00Z">
                <w:rPr/>
              </w:rPrChange>
            </w:rPr>
            <w:delText>:</w:delText>
          </w:r>
        </w:del>
      </w:ins>
    </w:p>
    <w:p w14:paraId="038A220D" w14:textId="613002BD" w:rsidR="000D76D9" w:rsidRPr="00453C20" w:rsidDel="005E116F" w:rsidRDefault="000D76D9">
      <w:pPr>
        <w:pStyle w:val="Luettelokappale"/>
        <w:numPr>
          <w:ilvl w:val="0"/>
          <w:numId w:val="48"/>
        </w:numPr>
        <w:spacing w:after="0" w:line="240" w:lineRule="auto"/>
        <w:rPr>
          <w:ins w:id="1705" w:author="Remi Hoeve" w:date="2024-03-12T15:50:00Z"/>
          <w:del w:id="1706" w:author="Kaski Maiju" w:date="2025-03-19T14:29:00Z" w16du:dateUtc="2025-03-19T12:29:00Z"/>
          <w:lang w:val="en-US"/>
          <w:rPrChange w:id="1707" w:author="Kaski Maiju" w:date="2024-09-26T13:17:00Z" w16du:dateUtc="2024-09-26T10:17:00Z">
            <w:rPr>
              <w:ins w:id="1708" w:author="Remi Hoeve" w:date="2024-03-12T15:50:00Z"/>
              <w:del w:id="1709" w:author="Kaski Maiju" w:date="2025-03-19T14:29:00Z" w16du:dateUtc="2025-03-19T12:29:00Z"/>
            </w:rPr>
          </w:rPrChange>
        </w:rPr>
        <w:pPrChange w:id="1710" w:author="Kaski Maiju" w:date="2024-09-26T13:17:00Z" w16du:dateUtc="2024-09-26T10:17:00Z">
          <w:pPr>
            <w:pStyle w:val="Bullet1"/>
            <w:numPr>
              <w:numId w:val="0"/>
            </w:numPr>
            <w:ind w:left="0" w:firstLine="0"/>
          </w:pPr>
        </w:pPrChange>
      </w:pPr>
    </w:p>
    <w:p w14:paraId="0E97FF82" w14:textId="09E60659" w:rsidR="000D76D9" w:rsidDel="005E116F" w:rsidRDefault="000D76D9" w:rsidP="00A17417">
      <w:pPr>
        <w:pStyle w:val="Bullet1"/>
        <w:numPr>
          <w:ilvl w:val="0"/>
          <w:numId w:val="0"/>
        </w:numPr>
        <w:ind w:left="360" w:hanging="360"/>
        <w:rPr>
          <w:ins w:id="1711" w:author="Remi Hoeve" w:date="2024-03-12T15:50:00Z"/>
          <w:del w:id="1712" w:author="Kaski Maiju" w:date="2025-03-19T14:29:00Z" w16du:dateUtc="2025-03-19T12:29:00Z"/>
        </w:rPr>
      </w:pPr>
    </w:p>
    <w:p w14:paraId="4969A396" w14:textId="393D6CBE" w:rsidR="000D76D9" w:rsidRPr="00702C17" w:rsidDel="005E116F" w:rsidRDefault="000D76D9">
      <w:pPr>
        <w:pStyle w:val="AppendixHead3"/>
        <w:rPr>
          <w:ins w:id="1713" w:author="Remi Hoeve" w:date="2024-03-12T15:50:00Z"/>
          <w:del w:id="1714" w:author="Kaski Maiju" w:date="2025-03-19T14:29:00Z" w16du:dateUtc="2025-03-19T12:29:00Z"/>
          <w:rFonts w:asciiTheme="majorHAnsi" w:hAnsiTheme="majorHAnsi" w:cstheme="majorBidi"/>
          <w:b w:val="0"/>
          <w:iCs/>
          <w:rPrChange w:id="1715" w:author="Kaski Maiju" w:date="2024-03-14T15:51:00Z">
            <w:rPr>
              <w:ins w:id="1716" w:author="Remi Hoeve" w:date="2024-03-12T15:50:00Z"/>
              <w:del w:id="1717" w:author="Kaski Maiju" w:date="2025-03-19T14:29:00Z" w16du:dateUtc="2025-03-19T12:29:00Z"/>
              <w:rFonts w:ascii="Calibri" w:eastAsia="Calibri" w:hAnsi="Calibri" w:cs="Times New Roman"/>
              <w:b/>
              <w:bCs/>
              <w:sz w:val="22"/>
            </w:rPr>
          </w:rPrChange>
        </w:rPr>
        <w:pPrChange w:id="1718" w:author="Kaski Maiju" w:date="2024-09-23T15:02:00Z" w16du:dateUtc="2024-09-23T12:02:00Z">
          <w:pPr>
            <w:spacing w:after="160" w:line="259" w:lineRule="auto"/>
          </w:pPr>
        </w:pPrChange>
      </w:pPr>
      <w:ins w:id="1719" w:author="Remi Hoeve" w:date="2024-03-12T15:50:00Z">
        <w:del w:id="1720" w:author="Kaski Maiju" w:date="2024-09-26T12:10:00Z" w16du:dateUtc="2024-09-26T09:10:00Z">
          <w:r w:rsidRPr="00702C17" w:rsidDel="006C0517">
            <w:rPr>
              <w:rFonts w:asciiTheme="majorHAnsi" w:hAnsiTheme="majorHAnsi" w:cstheme="majorBidi"/>
              <w:b w:val="0"/>
              <w:iCs/>
              <w:smallCaps w:val="0"/>
              <w:rPrChange w:id="1721" w:author="Kaski Maiju" w:date="2024-03-14T15:51:00Z">
                <w:rPr>
                  <w:rFonts w:ascii="Calibri" w:hAnsi="Calibri" w:cs="Times New Roman"/>
                  <w:b/>
                  <w:bCs/>
                  <w:iCs/>
                  <w:smallCaps/>
                </w:rPr>
              </w:rPrChange>
            </w:rPr>
            <w:delText>Use Case</w:delText>
          </w:r>
        </w:del>
      </w:ins>
      <w:ins w:id="1722" w:author="Remi Hoeve" w:date="2024-03-12T16:11:00Z">
        <w:del w:id="1723" w:author="Kaski Maiju" w:date="2024-09-26T12:10:00Z" w16du:dateUtc="2024-09-26T09:10:00Z">
          <w:r w:rsidR="003F4E7D" w:rsidRPr="00702C17" w:rsidDel="006C0517">
            <w:rPr>
              <w:rFonts w:asciiTheme="majorHAnsi" w:hAnsiTheme="majorHAnsi" w:cstheme="majorBidi"/>
              <w:b w:val="0"/>
              <w:iCs/>
              <w:smallCaps w:val="0"/>
              <w:rPrChange w:id="1724" w:author="Kaski Maiju" w:date="2024-03-14T15:51:00Z">
                <w:rPr>
                  <w:rFonts w:ascii="Calibri" w:hAnsi="Calibri" w:cs="Times New Roman"/>
                  <w:b/>
                  <w:bCs/>
                  <w:iCs/>
                  <w:smallCaps/>
                </w:rPr>
              </w:rPrChange>
            </w:rPr>
            <w:delText xml:space="preserve"> 4</w:delText>
          </w:r>
        </w:del>
      </w:ins>
    </w:p>
    <w:p w14:paraId="74B58183" w14:textId="49B488D0" w:rsidR="000D76D9" w:rsidRPr="0031508E" w:rsidDel="00D92CAE" w:rsidRDefault="000D76D9" w:rsidP="000D76D9">
      <w:pPr>
        <w:spacing w:after="160" w:line="259" w:lineRule="auto"/>
        <w:rPr>
          <w:ins w:id="1725" w:author="Remi Hoeve" w:date="2024-03-12T15:50:00Z"/>
          <w:del w:id="1726" w:author="Kaski Maiju" w:date="2024-06-26T14:59:00Z"/>
          <w:rFonts w:ascii="Calibri" w:eastAsia="Calibri" w:hAnsi="Calibri" w:cs="Times New Roman"/>
          <w:sz w:val="22"/>
        </w:rPr>
      </w:pPr>
      <w:ins w:id="1727" w:author="Remi Hoeve" w:date="2024-03-12T15:50:00Z">
        <w:del w:id="1728" w:author="Kaski Maiju" w:date="2024-06-26T14:59:00Z">
          <w:r w:rsidRPr="0031508E" w:rsidDel="00D92CAE">
            <w:rPr>
              <w:rFonts w:ascii="Calibri" w:eastAsia="Calibri" w:hAnsi="Calibri" w:cs="Times New Roman"/>
              <w:sz w:val="22"/>
              <w:u w:val="single"/>
            </w:rPr>
            <w:delText>Use-case (name):</w:delText>
          </w:r>
        </w:del>
      </w:ins>
      <w:ins w:id="1729" w:author="Remi Hoeve" w:date="2024-03-12T16:13:00Z">
        <w:del w:id="1730" w:author="Kaski Maiju" w:date="2024-06-26T14:59:00Z">
          <w:r w:rsidR="000C0EB4" w:rsidDel="00D92CAE">
            <w:rPr>
              <w:rFonts w:ascii="Calibri" w:eastAsia="Calibri" w:hAnsi="Calibri" w:cs="Times New Roman"/>
              <w:sz w:val="22"/>
              <w:u w:val="single"/>
            </w:rPr>
            <w:tab/>
            <w:delText>Arriving vessels headi</w:delText>
          </w:r>
        </w:del>
      </w:ins>
      <w:ins w:id="1731" w:author="Remi Hoeve" w:date="2024-03-12T16:14:00Z">
        <w:del w:id="1732" w:author="Kaski Maiju" w:date="2024-06-26T14:59:00Z">
          <w:r w:rsidR="000C0EB4" w:rsidDel="00D92CAE">
            <w:rPr>
              <w:rFonts w:ascii="Calibri" w:eastAsia="Calibri" w:hAnsi="Calibri" w:cs="Times New Roman"/>
              <w:sz w:val="22"/>
              <w:u w:val="single"/>
            </w:rPr>
            <w:delText>ng for anchorage</w:delText>
          </w:r>
        </w:del>
      </w:ins>
    </w:p>
    <w:p w14:paraId="72367E7D" w14:textId="5A21CE12" w:rsidR="000D76D9" w:rsidRPr="00D92CAE" w:rsidDel="005E116F" w:rsidRDefault="000D76D9" w:rsidP="000D76D9">
      <w:pPr>
        <w:spacing w:after="160" w:line="259" w:lineRule="auto"/>
        <w:ind w:left="2608" w:hanging="2608"/>
        <w:rPr>
          <w:ins w:id="1733" w:author="Remi Hoeve" w:date="2024-03-12T15:50:00Z"/>
          <w:del w:id="1734" w:author="Kaski Maiju" w:date="2025-03-19T14:29:00Z" w16du:dateUtc="2025-03-19T12:29:00Z"/>
          <w:rFonts w:ascii="Calibri" w:eastAsia="Calibri" w:hAnsi="Calibri" w:cs="Times New Roman"/>
          <w:color w:val="000000" w:themeColor="text1"/>
          <w:sz w:val="22"/>
          <w:u w:val="single"/>
          <w:rPrChange w:id="1735" w:author="Kaski Maiju" w:date="2024-06-26T14:59:00Z">
            <w:rPr>
              <w:ins w:id="1736" w:author="Remi Hoeve" w:date="2024-03-12T15:50:00Z"/>
              <w:del w:id="1737" w:author="Kaski Maiju" w:date="2025-03-19T14:29:00Z" w16du:dateUtc="2025-03-19T12:29:00Z"/>
              <w:rFonts w:ascii="Calibri" w:eastAsia="Calibri" w:hAnsi="Calibri" w:cs="Times New Roman"/>
              <w:sz w:val="22"/>
            </w:rPr>
          </w:rPrChange>
        </w:rPr>
      </w:pPr>
      <w:ins w:id="1738" w:author="Remi Hoeve" w:date="2024-03-12T15:50:00Z">
        <w:del w:id="1739" w:author="Kaski Maiju" w:date="2025-03-19T14:29:00Z" w16du:dateUtc="2025-03-19T12:29:00Z">
          <w:r w:rsidRPr="0031508E" w:rsidDel="005E116F">
            <w:rPr>
              <w:rFonts w:ascii="Calibri" w:eastAsia="Calibri" w:hAnsi="Calibri" w:cs="Times New Roman"/>
              <w:sz w:val="22"/>
              <w:u w:val="single"/>
            </w:rPr>
            <w:delText>Description:</w:delText>
          </w:r>
        </w:del>
      </w:ins>
      <w:ins w:id="1740" w:author="Remi Hoeve" w:date="2024-03-12T16:38:00Z">
        <w:del w:id="1741" w:author="Kaski Maiju" w:date="2025-03-19T14:29:00Z" w16du:dateUtc="2025-03-19T12:29:00Z">
          <w:r w:rsidR="00F36651" w:rsidRPr="00D92CAE" w:rsidDel="005E116F">
            <w:rPr>
              <w:rFonts w:ascii="Calibri" w:eastAsia="Calibri" w:hAnsi="Calibri" w:cs="Times New Roman"/>
              <w:sz w:val="22"/>
              <w:rPrChange w:id="1742" w:author="Kaski Maiju" w:date="2024-06-26T14:59:00Z">
                <w:rPr>
                  <w:rFonts w:ascii="Calibri" w:eastAsia="Calibri" w:hAnsi="Calibri" w:cs="Times New Roman"/>
                  <w:sz w:val="22"/>
                  <w:u w:val="single"/>
                </w:rPr>
              </w:rPrChange>
            </w:rPr>
            <w:tab/>
          </w:r>
        </w:del>
      </w:ins>
      <w:ins w:id="1743" w:author="Remi Hoeve" w:date="2024-03-12T16:39:00Z">
        <w:del w:id="1744" w:author="Kaski Maiju" w:date="2025-03-19T14:29:00Z" w16du:dateUtc="2025-03-19T12:29:00Z">
          <w:r w:rsidR="00C43BD6" w:rsidRPr="00D92CAE" w:rsidDel="005E116F">
            <w:rPr>
              <w:rFonts w:ascii="Calibri" w:eastAsia="Calibri" w:hAnsi="Calibri" w:cs="Times New Roman"/>
              <w:sz w:val="22"/>
              <w:rPrChange w:id="1745" w:author="Kaski Maiju" w:date="2024-06-26T14:59:00Z">
                <w:rPr>
                  <w:rFonts w:ascii="Calibri" w:eastAsia="Calibri" w:hAnsi="Calibri" w:cs="Times New Roman"/>
                  <w:sz w:val="22"/>
                  <w:u w:val="single"/>
                </w:rPr>
              </w:rPrChange>
            </w:rPr>
            <w:delText xml:space="preserve">Vessels from outside the VTS area request for Traffic Clearance </w:delText>
          </w:r>
          <w:r w:rsidR="003A51FE" w:rsidRPr="00D92CAE" w:rsidDel="005E116F">
            <w:rPr>
              <w:rFonts w:ascii="Calibri" w:eastAsia="Calibri" w:hAnsi="Calibri" w:cs="Times New Roman"/>
              <w:sz w:val="22"/>
              <w:rPrChange w:id="1746" w:author="Kaski Maiju" w:date="2024-06-26T14:59:00Z">
                <w:rPr>
                  <w:rFonts w:ascii="Calibri" w:eastAsia="Calibri" w:hAnsi="Calibri" w:cs="Times New Roman"/>
                  <w:sz w:val="22"/>
                  <w:u w:val="single"/>
                </w:rPr>
              </w:rPrChange>
            </w:rPr>
            <w:delText xml:space="preserve"> t</w:delText>
          </w:r>
        </w:del>
      </w:ins>
      <w:ins w:id="1747" w:author="Remi Hoeve" w:date="2024-03-12T16:40:00Z">
        <w:del w:id="1748" w:author="Kaski Maiju" w:date="2025-03-19T14:29:00Z" w16du:dateUtc="2025-03-19T12:29:00Z">
          <w:r w:rsidR="003A51FE" w:rsidRPr="00D92CAE" w:rsidDel="005E116F">
            <w:rPr>
              <w:rFonts w:ascii="Calibri" w:eastAsia="Calibri" w:hAnsi="Calibri" w:cs="Times New Roman"/>
              <w:sz w:val="22"/>
              <w:rPrChange w:id="1749" w:author="Kaski Maiju" w:date="2024-06-26T14:59:00Z">
                <w:rPr>
                  <w:rFonts w:ascii="Calibri" w:eastAsia="Calibri" w:hAnsi="Calibri" w:cs="Times New Roman"/>
                  <w:sz w:val="22"/>
                  <w:u w:val="single"/>
                </w:rPr>
              </w:rPrChange>
            </w:rPr>
            <w:delText xml:space="preserve">o an anchorage </w:delText>
          </w:r>
          <w:r w:rsidR="003A51FE" w:rsidRPr="00D92CAE" w:rsidDel="005E116F">
            <w:rPr>
              <w:rFonts w:ascii="Calibri" w:eastAsia="Calibri" w:hAnsi="Calibri" w:cs="Times New Roman"/>
              <w:color w:val="000000" w:themeColor="text1"/>
              <w:sz w:val="22"/>
              <w:rPrChange w:id="1750" w:author="Kaski Maiju" w:date="2024-06-26T14:59:00Z">
                <w:rPr>
                  <w:rFonts w:ascii="Calibri" w:eastAsia="Calibri" w:hAnsi="Calibri" w:cs="Times New Roman"/>
                  <w:sz w:val="22"/>
                  <w:u w:val="single"/>
                </w:rPr>
              </w:rPrChange>
            </w:rPr>
            <w:delText>within the VTS a</w:delText>
          </w:r>
          <w:r w:rsidR="00821A7D" w:rsidRPr="00D92CAE" w:rsidDel="005E116F">
            <w:rPr>
              <w:rFonts w:ascii="Calibri" w:eastAsia="Calibri" w:hAnsi="Calibri" w:cs="Times New Roman"/>
              <w:color w:val="000000" w:themeColor="text1"/>
              <w:sz w:val="22"/>
              <w:rPrChange w:id="1751" w:author="Kaski Maiju" w:date="2024-06-26T14:59:00Z">
                <w:rPr>
                  <w:rFonts w:ascii="Calibri" w:eastAsia="Calibri" w:hAnsi="Calibri" w:cs="Times New Roman"/>
                  <w:sz w:val="22"/>
                  <w:u w:val="single"/>
                </w:rPr>
              </w:rPrChange>
            </w:rPr>
            <w:delText>rea.</w:delText>
          </w:r>
        </w:del>
      </w:ins>
    </w:p>
    <w:p w14:paraId="2F9F8403" w14:textId="269577CD" w:rsidR="000D76D9" w:rsidRPr="00D92CAE" w:rsidDel="00EB7650" w:rsidRDefault="000D76D9" w:rsidP="000D76D9">
      <w:pPr>
        <w:spacing w:after="160" w:line="259" w:lineRule="auto"/>
        <w:rPr>
          <w:ins w:id="1752" w:author="Remi Hoeve" w:date="2024-03-12T15:50:00Z"/>
          <w:del w:id="1753" w:author="Kaski Maiju" w:date="2024-06-26T12:26:00Z"/>
          <w:rFonts w:ascii="Calibri" w:eastAsia="Calibri" w:hAnsi="Calibri" w:cs="Times New Roman"/>
          <w:color w:val="000000" w:themeColor="text1"/>
          <w:sz w:val="22"/>
          <w:u w:val="single"/>
          <w:rPrChange w:id="1754" w:author="Kaski Maiju" w:date="2024-06-26T14:59:00Z">
            <w:rPr>
              <w:ins w:id="1755" w:author="Remi Hoeve" w:date="2024-03-12T15:50:00Z"/>
              <w:del w:id="1756" w:author="Kaski Maiju" w:date="2024-06-26T12:26:00Z"/>
              <w:rFonts w:ascii="Calibri" w:eastAsia="Calibri" w:hAnsi="Calibri" w:cs="Times New Roman"/>
              <w:sz w:val="22"/>
            </w:rPr>
          </w:rPrChange>
        </w:rPr>
      </w:pPr>
      <w:ins w:id="1757" w:author="Remi Hoeve" w:date="2024-03-12T15:50:00Z">
        <w:del w:id="1758" w:author="Kaski Maiju" w:date="2024-06-26T12:26:00Z">
          <w:r w:rsidRPr="005E116F" w:rsidDel="00EB7650">
            <w:rPr>
              <w:rFonts w:ascii="Calibri" w:eastAsia="Calibri" w:hAnsi="Calibri" w:cs="Times New Roman"/>
              <w:color w:val="000000" w:themeColor="text1"/>
              <w:sz w:val="22"/>
              <w:u w:val="single"/>
            </w:rPr>
            <w:delText>Actors:</w:delText>
          </w:r>
        </w:del>
      </w:ins>
      <w:ins w:id="1759" w:author="Remi Hoeve" w:date="2024-03-12T16:23:00Z">
        <w:del w:id="1760" w:author="Kaski Maiju" w:date="2024-06-26T12:26:00Z">
          <w:r w:rsidR="00E835F3" w:rsidRPr="005E116F" w:rsidDel="00EB7650">
            <w:rPr>
              <w:rFonts w:ascii="Calibri" w:eastAsia="Calibri" w:hAnsi="Calibri" w:cs="Times New Roman"/>
              <w:color w:val="000000" w:themeColor="text1"/>
              <w:sz w:val="22"/>
              <w:u w:val="single"/>
            </w:rPr>
            <w:tab/>
          </w:r>
          <w:r w:rsidR="00E835F3" w:rsidRPr="005E116F" w:rsidDel="00EB7650">
            <w:rPr>
              <w:rFonts w:ascii="Calibri" w:eastAsia="Calibri" w:hAnsi="Calibri" w:cs="Times New Roman"/>
              <w:color w:val="000000" w:themeColor="text1"/>
              <w:sz w:val="22"/>
              <w:u w:val="single"/>
            </w:rPr>
            <w:tab/>
          </w:r>
          <w:r w:rsidR="00E835F3" w:rsidRPr="005E116F" w:rsidDel="00EB7650">
            <w:rPr>
              <w:rFonts w:ascii="Calibri" w:eastAsia="Calibri" w:hAnsi="Calibri" w:cs="Times New Roman"/>
              <w:color w:val="000000" w:themeColor="text1"/>
              <w:sz w:val="22"/>
              <w:u w:val="single"/>
            </w:rPr>
            <w:tab/>
            <w:delText>Mariner, ECDIS/on board system, VTS</w:delText>
          </w:r>
        </w:del>
      </w:ins>
    </w:p>
    <w:p w14:paraId="159831A5" w14:textId="49BC55D8" w:rsidR="000D76D9" w:rsidRPr="00D92CAE" w:rsidDel="00EB7650" w:rsidRDefault="000D76D9" w:rsidP="000D76D9">
      <w:pPr>
        <w:spacing w:after="160" w:line="259" w:lineRule="auto"/>
        <w:rPr>
          <w:ins w:id="1761" w:author="Remi Hoeve" w:date="2024-03-12T15:50:00Z"/>
          <w:del w:id="1762" w:author="Kaski Maiju" w:date="2024-06-26T12:26:00Z"/>
          <w:rFonts w:ascii="Calibri" w:eastAsia="Calibri" w:hAnsi="Calibri" w:cs="Times New Roman"/>
          <w:color w:val="000000" w:themeColor="text1"/>
          <w:sz w:val="22"/>
          <w:u w:val="single"/>
          <w:rPrChange w:id="1763" w:author="Kaski Maiju" w:date="2024-06-26T14:59:00Z">
            <w:rPr>
              <w:ins w:id="1764" w:author="Remi Hoeve" w:date="2024-03-12T15:50:00Z"/>
              <w:del w:id="1765" w:author="Kaski Maiju" w:date="2024-06-26T12:26:00Z"/>
              <w:rFonts w:ascii="Calibri" w:eastAsia="Calibri" w:hAnsi="Calibri" w:cs="Times New Roman"/>
              <w:sz w:val="22"/>
            </w:rPr>
          </w:rPrChange>
        </w:rPr>
      </w:pPr>
      <w:ins w:id="1766" w:author="Remi Hoeve" w:date="2024-03-12T15:50:00Z">
        <w:del w:id="1767" w:author="Kaski Maiju" w:date="2024-06-26T12:26:00Z">
          <w:r w:rsidRPr="005E116F" w:rsidDel="00EB7650">
            <w:rPr>
              <w:rFonts w:ascii="Calibri" w:eastAsia="Calibri" w:hAnsi="Calibri" w:cs="Times New Roman"/>
              <w:color w:val="000000" w:themeColor="text1"/>
              <w:sz w:val="22"/>
              <w:u w:val="single"/>
            </w:rPr>
            <w:delText>Frequency of Use</w:delText>
          </w:r>
          <w:r w:rsidRPr="00D92CAE" w:rsidDel="00EB7650">
            <w:rPr>
              <w:rFonts w:ascii="Calibri" w:eastAsia="Calibri" w:hAnsi="Calibri" w:cs="Times New Roman"/>
              <w:color w:val="000000" w:themeColor="text1"/>
              <w:sz w:val="22"/>
              <w:u w:val="single"/>
              <w:rPrChange w:id="1768" w:author="Kaski Maiju" w:date="2024-06-26T14:59:00Z">
                <w:rPr>
                  <w:rFonts w:ascii="Calibri" w:eastAsia="Calibri" w:hAnsi="Calibri" w:cs="Times New Roman"/>
                  <w:sz w:val="22"/>
                </w:rPr>
              </w:rPrChange>
            </w:rPr>
            <w:delText>:</w:delText>
          </w:r>
        </w:del>
      </w:ins>
      <w:ins w:id="1769" w:author="Remi Hoeve" w:date="2024-03-12T16:27:00Z">
        <w:del w:id="1770" w:author="Kaski Maiju" w:date="2024-06-26T12:26:00Z">
          <w:r w:rsidR="0045677C" w:rsidRPr="00D92CAE" w:rsidDel="00EB7650">
            <w:rPr>
              <w:rFonts w:ascii="Calibri" w:eastAsia="Calibri" w:hAnsi="Calibri" w:cs="Times New Roman"/>
              <w:color w:val="000000" w:themeColor="text1"/>
              <w:sz w:val="22"/>
              <w:u w:val="single"/>
              <w:rPrChange w:id="1771" w:author="Kaski Maiju" w:date="2024-06-26T14:59:00Z">
                <w:rPr>
                  <w:rFonts w:ascii="Calibri" w:eastAsia="Calibri" w:hAnsi="Calibri" w:cs="Times New Roman"/>
                  <w:sz w:val="22"/>
                </w:rPr>
              </w:rPrChange>
            </w:rPr>
            <w:tab/>
          </w:r>
        </w:del>
      </w:ins>
      <w:ins w:id="1772" w:author="Remi Hoeve" w:date="2024-03-12T16:28:00Z">
        <w:del w:id="1773" w:author="Kaski Maiju" w:date="2024-06-26T12:26:00Z">
          <w:r w:rsidR="0045677C" w:rsidRPr="00D92CAE" w:rsidDel="00EB7650">
            <w:rPr>
              <w:rFonts w:ascii="Calibri" w:eastAsia="Calibri" w:hAnsi="Calibri" w:cs="Times New Roman"/>
              <w:color w:val="000000" w:themeColor="text1"/>
              <w:sz w:val="22"/>
              <w:u w:val="single"/>
              <w:rPrChange w:id="1774" w:author="Kaski Maiju" w:date="2024-06-26T14:59:00Z">
                <w:rPr>
                  <w:rFonts w:ascii="Calibri" w:eastAsia="Calibri" w:hAnsi="Calibri" w:cs="Times New Roman"/>
                  <w:sz w:val="22"/>
                </w:rPr>
              </w:rPrChange>
            </w:rPr>
            <w:delText>Typically triggered before vessel enters VTS area</w:delText>
          </w:r>
        </w:del>
      </w:ins>
    </w:p>
    <w:p w14:paraId="08920A93" w14:textId="0BF1E616" w:rsidR="00E835F3" w:rsidRPr="00D92CAE" w:rsidDel="00EB7650" w:rsidRDefault="000D76D9" w:rsidP="00E835F3">
      <w:pPr>
        <w:spacing w:after="120" w:line="259" w:lineRule="auto"/>
        <w:ind w:left="2832" w:hanging="2832"/>
        <w:rPr>
          <w:ins w:id="1775" w:author="Remi Hoeve" w:date="2024-03-12T16:21:00Z"/>
          <w:del w:id="1776" w:author="Kaski Maiju" w:date="2024-06-26T12:26:00Z"/>
          <w:rFonts w:ascii="Calibri" w:eastAsia="Calibri" w:hAnsi="Calibri" w:cs="Times New Roman"/>
          <w:color w:val="000000" w:themeColor="text1"/>
          <w:sz w:val="22"/>
          <w:u w:val="single"/>
          <w:rPrChange w:id="1777" w:author="Kaski Maiju" w:date="2024-06-26T14:59:00Z">
            <w:rPr>
              <w:ins w:id="1778" w:author="Remi Hoeve" w:date="2024-03-12T16:21:00Z"/>
              <w:del w:id="1779" w:author="Kaski Maiju" w:date="2024-06-26T12:26:00Z"/>
              <w:rFonts w:ascii="Calibri" w:eastAsia="Calibri" w:hAnsi="Calibri" w:cs="Times New Roman"/>
              <w:sz w:val="22"/>
            </w:rPr>
          </w:rPrChange>
        </w:rPr>
      </w:pPr>
      <w:ins w:id="1780" w:author="Remi Hoeve" w:date="2024-03-12T15:50:00Z">
        <w:del w:id="1781" w:author="Kaski Maiju" w:date="2024-06-26T12:26:00Z">
          <w:r w:rsidRPr="005E116F" w:rsidDel="00EB7650">
            <w:rPr>
              <w:rFonts w:ascii="Calibri" w:eastAsia="Calibri" w:hAnsi="Calibri" w:cs="Times New Roman"/>
              <w:color w:val="000000" w:themeColor="text1"/>
              <w:sz w:val="22"/>
              <w:u w:val="single"/>
            </w:rPr>
            <w:delText>Pre-conditions</w:delText>
          </w:r>
          <w:r w:rsidRPr="00D92CAE" w:rsidDel="00EB7650">
            <w:rPr>
              <w:rFonts w:ascii="Calibri" w:eastAsia="Calibri" w:hAnsi="Calibri" w:cs="Times New Roman"/>
              <w:color w:val="000000" w:themeColor="text1"/>
              <w:sz w:val="22"/>
              <w:u w:val="single"/>
              <w:rPrChange w:id="1782" w:author="Kaski Maiju" w:date="2024-06-26T14:59:00Z">
                <w:rPr>
                  <w:rFonts w:ascii="Calibri" w:eastAsia="Calibri" w:hAnsi="Calibri" w:cs="Times New Roman"/>
                  <w:sz w:val="22"/>
                </w:rPr>
              </w:rPrChange>
            </w:rPr>
            <w:delText>:</w:delText>
          </w:r>
        </w:del>
      </w:ins>
      <w:ins w:id="1783" w:author="Remi Hoeve" w:date="2024-03-12T16:21:00Z">
        <w:del w:id="1784" w:author="Kaski Maiju" w:date="2024-06-26T12:26:00Z">
          <w:r w:rsidR="00E835F3" w:rsidRPr="00D92CAE" w:rsidDel="00EB7650">
            <w:rPr>
              <w:rFonts w:ascii="Calibri" w:eastAsia="Calibri" w:hAnsi="Calibri" w:cs="Times New Roman"/>
              <w:color w:val="000000" w:themeColor="text1"/>
              <w:sz w:val="22"/>
              <w:u w:val="single"/>
              <w:rPrChange w:id="1785" w:author="Kaski Maiju" w:date="2024-06-26T14:59:00Z">
                <w:rPr>
                  <w:rFonts w:ascii="Calibri" w:eastAsia="Calibri" w:hAnsi="Calibri" w:cs="Times New Roman"/>
                  <w:sz w:val="22"/>
                </w:rPr>
              </w:rPrChange>
            </w:rPr>
            <w:tab/>
            <w:delText>The service instance is known to the on-board system, or the on board system has access to a service registry in which the service instance can be discovered.</w:delText>
          </w:r>
        </w:del>
      </w:ins>
    </w:p>
    <w:p w14:paraId="69C4DC0B" w14:textId="5DEB7615" w:rsidR="000D76D9" w:rsidDel="00EB7650" w:rsidRDefault="000D76D9" w:rsidP="004F6822">
      <w:pPr>
        <w:pStyle w:val="Luettelokappale"/>
        <w:numPr>
          <w:ilvl w:val="0"/>
          <w:numId w:val="49"/>
        </w:numPr>
        <w:autoSpaceDE w:val="0"/>
        <w:autoSpaceDN w:val="0"/>
        <w:adjustRightInd w:val="0"/>
        <w:spacing w:after="0" w:line="240" w:lineRule="auto"/>
        <w:rPr>
          <w:del w:id="1786" w:author="Kaski Maiju" w:date="2024-03-13T15:58:00Z"/>
          <w:rFonts w:ascii="Calibri" w:eastAsia="Calibri" w:hAnsi="Calibri" w:cs="Times New Roman"/>
          <w:u w:val="single"/>
        </w:rPr>
      </w:pPr>
      <w:ins w:id="1787" w:author="Remi Hoeve" w:date="2024-03-12T15:50:00Z">
        <w:del w:id="1788" w:author="Kaski Maiju" w:date="2024-03-13T15:58:00Z">
          <w:r w:rsidRPr="0031508E" w:rsidDel="005E285F">
            <w:rPr>
              <w:rFonts w:ascii="Calibri" w:eastAsia="Calibri" w:hAnsi="Calibri" w:cs="Times New Roman"/>
              <w:u w:val="single"/>
            </w:rPr>
            <w:delText>Ordinary Sequence:</w:delText>
          </w:r>
        </w:del>
      </w:ins>
    </w:p>
    <w:p w14:paraId="76E9F5BC" w14:textId="65F1E902" w:rsidR="009C3EB2" w:rsidRPr="00BA26E2" w:rsidDel="005E116F" w:rsidRDefault="009C3EB2" w:rsidP="004F6822">
      <w:pPr>
        <w:pStyle w:val="Luettelokappale"/>
        <w:numPr>
          <w:ilvl w:val="0"/>
          <w:numId w:val="49"/>
        </w:numPr>
        <w:autoSpaceDE w:val="0"/>
        <w:autoSpaceDN w:val="0"/>
        <w:adjustRightInd w:val="0"/>
        <w:spacing w:after="0" w:line="240" w:lineRule="auto"/>
        <w:rPr>
          <w:ins w:id="1789" w:author="Remi Hoeve" w:date="2024-03-12T16:14:00Z"/>
          <w:del w:id="1790" w:author="Kaski Maiju" w:date="2025-03-19T14:29:00Z" w16du:dateUtc="2025-03-19T12:29:00Z"/>
          <w:lang w:val="en-US"/>
        </w:rPr>
      </w:pPr>
      <w:ins w:id="1791" w:author="Remi Hoeve" w:date="2024-03-12T16:14:00Z">
        <w:del w:id="1792" w:author="Kaski Maiju" w:date="2025-03-19T14:29:00Z" w16du:dateUtc="2025-03-19T12:29:00Z">
          <w:r w:rsidRPr="00BA26E2" w:rsidDel="005E116F">
            <w:rPr>
              <w:lang w:val="en-US"/>
            </w:rPr>
            <w:delText xml:space="preserve">Vessel is about to enter the VTS area </w:delText>
          </w:r>
        </w:del>
      </w:ins>
    </w:p>
    <w:p w14:paraId="088522CA" w14:textId="14C925BD" w:rsidR="009C3EB2" w:rsidDel="005E116F" w:rsidRDefault="009C3EB2" w:rsidP="004F6822">
      <w:pPr>
        <w:pStyle w:val="Luettelokappale"/>
        <w:numPr>
          <w:ilvl w:val="0"/>
          <w:numId w:val="49"/>
        </w:numPr>
        <w:spacing w:after="0" w:line="240" w:lineRule="auto"/>
        <w:rPr>
          <w:ins w:id="1793" w:author="Remi Hoeve" w:date="2024-03-12T16:14:00Z"/>
          <w:del w:id="1794" w:author="Kaski Maiju" w:date="2025-03-19T14:29:00Z" w16du:dateUtc="2025-03-19T12:29:00Z"/>
          <w:lang w:val="en-US"/>
        </w:rPr>
      </w:pPr>
      <w:ins w:id="1795" w:author="Remi Hoeve" w:date="2024-03-12T16:14:00Z">
        <w:del w:id="1796" w:author="Kaski Maiju" w:date="2025-03-19T14:29:00Z" w16du:dateUtc="2025-03-19T12:29:00Z">
          <w:r w:rsidRPr="52388DDB" w:rsidDel="005E116F">
            <w:rPr>
              <w:lang w:val="en-US"/>
            </w:rPr>
            <w:delText xml:space="preserve">The vessel sends </w:delText>
          </w:r>
          <w:r w:rsidDel="005E116F">
            <w:rPr>
              <w:lang w:val="en-US"/>
            </w:rPr>
            <w:delText>message (ETA at anchorage location</w:delText>
          </w:r>
        </w:del>
        <w:del w:id="1797" w:author="Kaski Maiju" w:date="2024-06-26T12:32:00Z">
          <w:r w:rsidDel="0092327C">
            <w:rPr>
              <w:lang w:val="en-US"/>
            </w:rPr>
            <w:delText xml:space="preserve"> and/or route plan</w:delText>
          </w:r>
        </w:del>
        <w:del w:id="1798" w:author="Kaski Maiju" w:date="2025-03-19T14:29:00Z" w16du:dateUtc="2025-03-19T12:29:00Z">
          <w:r w:rsidDel="005E116F">
            <w:rPr>
              <w:lang w:val="en-US"/>
            </w:rPr>
            <w:delText xml:space="preserve">) </w:delText>
          </w:r>
          <w:r w:rsidRPr="52388DDB" w:rsidDel="005E116F">
            <w:rPr>
              <w:lang w:val="en-US"/>
            </w:rPr>
            <w:delText xml:space="preserve">through its system to the service and requests traffic clearance to proceed to the predefined </w:delText>
          </w:r>
          <w:r w:rsidDel="005E116F">
            <w:rPr>
              <w:lang w:val="en-US"/>
            </w:rPr>
            <w:delText xml:space="preserve">anchorage </w:delText>
          </w:r>
          <w:r w:rsidRPr="52388DDB" w:rsidDel="005E116F">
            <w:rPr>
              <w:lang w:val="en-US"/>
            </w:rPr>
            <w:delText>from the service</w:delText>
          </w:r>
        </w:del>
      </w:ins>
    </w:p>
    <w:p w14:paraId="76944BAA" w14:textId="0C390EEC" w:rsidR="009C3EB2" w:rsidDel="005E116F" w:rsidRDefault="009C3EB2" w:rsidP="004F6822">
      <w:pPr>
        <w:pStyle w:val="Luettelokappale"/>
        <w:numPr>
          <w:ilvl w:val="0"/>
          <w:numId w:val="49"/>
        </w:numPr>
        <w:spacing w:after="0" w:line="240" w:lineRule="auto"/>
        <w:rPr>
          <w:ins w:id="1799" w:author="Remi Hoeve" w:date="2024-03-12T16:14:00Z"/>
          <w:del w:id="1800" w:author="Kaski Maiju" w:date="2025-03-19T14:29:00Z" w16du:dateUtc="2025-03-19T12:29:00Z"/>
          <w:lang w:val="en-US"/>
        </w:rPr>
      </w:pPr>
      <w:ins w:id="1801" w:author="Remi Hoeve" w:date="2024-03-12T16:14:00Z">
        <w:del w:id="1802" w:author="Kaski Maiju" w:date="2025-03-19T14:29:00Z" w16du:dateUtc="2025-03-19T12:29:00Z">
          <w:r w:rsidRPr="52388DDB" w:rsidDel="005E116F">
            <w:rPr>
              <w:lang w:val="en-US"/>
            </w:rPr>
            <w:delText>If vessel's planned route and ETA is suitable, then VTS send acknowledgement</w:delText>
          </w:r>
          <w:r w:rsidDel="005E116F">
            <w:rPr>
              <w:lang w:val="en-US"/>
            </w:rPr>
            <w:delText xml:space="preserve"> [go to 7]</w:delText>
          </w:r>
        </w:del>
      </w:ins>
    </w:p>
    <w:p w14:paraId="3227A003" w14:textId="0735866C" w:rsidR="009C3EB2" w:rsidDel="005E116F" w:rsidRDefault="009C3EB2" w:rsidP="004F6822">
      <w:pPr>
        <w:pStyle w:val="Luettelokappale"/>
        <w:numPr>
          <w:ilvl w:val="0"/>
          <w:numId w:val="49"/>
        </w:numPr>
        <w:spacing w:after="0" w:line="240" w:lineRule="auto"/>
        <w:rPr>
          <w:ins w:id="1803" w:author="Remi Hoeve" w:date="2024-03-12T16:14:00Z"/>
          <w:del w:id="1804" w:author="Kaski Maiju" w:date="2025-03-19T14:29:00Z" w16du:dateUtc="2025-03-19T12:29:00Z"/>
          <w:lang w:val="en-US"/>
        </w:rPr>
      </w:pPr>
      <w:ins w:id="1805" w:author="Remi Hoeve" w:date="2024-03-12T16:14:00Z">
        <w:del w:id="1806" w:author="Kaski Maiju" w:date="2025-03-19T14:29:00Z" w16du:dateUtc="2025-03-19T12:29:00Z">
          <w:r w:rsidRPr="004E6F61" w:rsidDel="005E116F">
            <w:rPr>
              <w:lang w:val="en-US"/>
            </w:rPr>
            <w:delText xml:space="preserve">If vessel's planned route or ETA is not suitable, VTS sends </w:delText>
          </w:r>
          <w:r w:rsidRPr="008A76F4" w:rsidDel="005E116F">
            <w:rPr>
              <w:lang w:val="en-US"/>
            </w:rPr>
            <w:delText xml:space="preserve">denial or a recommended </w:delText>
          </w:r>
          <w:r w:rsidDel="005E116F">
            <w:rPr>
              <w:lang w:val="en-US"/>
            </w:rPr>
            <w:delText>plan</w:delText>
          </w:r>
          <w:r w:rsidRPr="008A76F4" w:rsidDel="005E116F">
            <w:rPr>
              <w:lang w:val="en-US"/>
            </w:rPr>
            <w:delText xml:space="preserve"> to the vessel through the service</w:delText>
          </w:r>
        </w:del>
      </w:ins>
    </w:p>
    <w:p w14:paraId="35325241" w14:textId="63A2593F" w:rsidR="009C3EB2" w:rsidRPr="004E6F61" w:rsidDel="005E116F" w:rsidRDefault="009C3EB2" w:rsidP="004F6822">
      <w:pPr>
        <w:pStyle w:val="Luettelokappale"/>
        <w:numPr>
          <w:ilvl w:val="0"/>
          <w:numId w:val="49"/>
        </w:numPr>
        <w:spacing w:after="200" w:line="276" w:lineRule="auto"/>
        <w:rPr>
          <w:ins w:id="1807" w:author="Remi Hoeve" w:date="2024-03-12T16:14:00Z"/>
          <w:del w:id="1808" w:author="Kaski Maiju" w:date="2025-03-19T14:29:00Z" w16du:dateUtc="2025-03-19T12:29:00Z"/>
          <w:lang w:val="en-US"/>
        </w:rPr>
      </w:pPr>
      <w:ins w:id="1809" w:author="Remi Hoeve" w:date="2024-03-12T16:14:00Z">
        <w:del w:id="1810" w:author="Kaski Maiju" w:date="2025-03-19T14:29:00Z" w16du:dateUtc="2025-03-19T12:29:00Z">
          <w:r w:rsidRPr="004E6F61" w:rsidDel="005E116F">
            <w:rPr>
              <w:lang w:val="en-US"/>
            </w:rPr>
            <w:delText>Service delivers response to the vessel</w:delText>
          </w:r>
        </w:del>
      </w:ins>
    </w:p>
    <w:p w14:paraId="668A662C" w14:textId="4E33B52B" w:rsidR="009C3EB2" w:rsidRPr="004E6F61" w:rsidDel="005E116F" w:rsidRDefault="009C3EB2" w:rsidP="004F6822">
      <w:pPr>
        <w:pStyle w:val="Luettelokappale"/>
        <w:numPr>
          <w:ilvl w:val="0"/>
          <w:numId w:val="49"/>
        </w:numPr>
        <w:spacing w:after="0" w:line="240" w:lineRule="auto"/>
        <w:rPr>
          <w:ins w:id="1811" w:author="Remi Hoeve" w:date="2024-03-12T16:14:00Z"/>
          <w:del w:id="1812" w:author="Kaski Maiju" w:date="2025-03-19T14:29:00Z" w16du:dateUtc="2025-03-19T12:29:00Z"/>
          <w:lang w:val="en-US"/>
        </w:rPr>
      </w:pPr>
      <w:ins w:id="1813" w:author="Remi Hoeve" w:date="2024-03-12T16:14:00Z">
        <w:del w:id="1814" w:author="Kaski Maiju" w:date="2025-03-19T14:29:00Z" w16du:dateUtc="2025-03-19T12:29:00Z">
          <w:r w:rsidRPr="004E6F61" w:rsidDel="005E116F">
            <w:rPr>
              <w:lang w:val="en-US"/>
            </w:rPr>
            <w:delText>The vessel acknowledges r</w:delText>
          </w:r>
          <w:r w:rsidDel="005E116F">
            <w:rPr>
              <w:lang w:val="en-US"/>
            </w:rPr>
            <w:delText>ecommended plan</w:delText>
          </w:r>
          <w:r w:rsidRPr="004E6F61" w:rsidDel="005E116F">
            <w:rPr>
              <w:lang w:val="en-US"/>
            </w:rPr>
            <w:delText xml:space="preserve"> and sends response to the VTS or creates new plan [go to step 2]</w:delText>
          </w:r>
        </w:del>
      </w:ins>
    </w:p>
    <w:p w14:paraId="667E88AA" w14:textId="47F977BB" w:rsidR="009C3EB2" w:rsidRPr="004E6F61" w:rsidDel="005E116F" w:rsidRDefault="009C3EB2" w:rsidP="004F6822">
      <w:pPr>
        <w:pStyle w:val="Luettelokappale"/>
        <w:numPr>
          <w:ilvl w:val="0"/>
          <w:numId w:val="49"/>
        </w:numPr>
        <w:spacing w:after="200" w:line="276" w:lineRule="auto"/>
        <w:rPr>
          <w:ins w:id="1815" w:author="Remi Hoeve" w:date="2024-03-12T16:14:00Z"/>
          <w:del w:id="1816" w:author="Kaski Maiju" w:date="2025-03-19T14:29:00Z" w16du:dateUtc="2025-03-19T12:29:00Z"/>
          <w:lang w:val="en-US"/>
        </w:rPr>
      </w:pPr>
      <w:ins w:id="1817" w:author="Remi Hoeve" w:date="2024-03-12T16:14:00Z">
        <w:del w:id="1818" w:author="Kaski Maiju" w:date="2025-03-19T14:29:00Z" w16du:dateUtc="2025-03-19T12:29:00Z">
          <w:r w:rsidDel="005E116F">
            <w:rPr>
              <w:lang w:val="en-US"/>
            </w:rPr>
            <w:delText>Anchorage location with ETA are</w:delText>
          </w:r>
          <w:r w:rsidRPr="004E6F61" w:rsidDel="005E116F">
            <w:rPr>
              <w:lang w:val="en-US"/>
            </w:rPr>
            <w:delText xml:space="preserve"> </w:delText>
          </w:r>
          <w:r w:rsidRPr="008C2AA4" w:rsidDel="005E116F">
            <w:rPr>
              <w:lang w:val="en-US"/>
            </w:rPr>
            <w:delText>acknowledged by the VTS and sends approval</w:delText>
          </w:r>
        </w:del>
      </w:ins>
    </w:p>
    <w:p w14:paraId="1F4DC411" w14:textId="48731DB2" w:rsidR="009C3EB2" w:rsidDel="00453C20" w:rsidRDefault="009C3EB2" w:rsidP="004F6822">
      <w:pPr>
        <w:pStyle w:val="Luettelokappale"/>
        <w:numPr>
          <w:ilvl w:val="0"/>
          <w:numId w:val="49"/>
        </w:numPr>
        <w:spacing w:after="0" w:line="240" w:lineRule="auto"/>
        <w:rPr>
          <w:ins w:id="1819" w:author="Remi Hoeve" w:date="2024-03-12T16:14:00Z"/>
          <w:del w:id="1820" w:author="Kaski Maiju" w:date="2024-09-26T13:17:00Z" w16du:dateUtc="2024-09-26T10:17:00Z"/>
          <w:lang w:val="en-US"/>
        </w:rPr>
      </w:pPr>
      <w:ins w:id="1821" w:author="Remi Hoeve" w:date="2024-03-12T16:14:00Z">
        <w:del w:id="1822" w:author="Kaski Maiju" w:date="2025-03-19T14:29:00Z" w16du:dateUtc="2025-03-19T12:29:00Z">
          <w:r w:rsidRPr="52388DDB" w:rsidDel="005E116F">
            <w:rPr>
              <w:lang w:val="en-US"/>
            </w:rPr>
            <w:delText>The vessel enters the VTS area</w:delText>
          </w:r>
        </w:del>
      </w:ins>
    </w:p>
    <w:p w14:paraId="3B988498" w14:textId="77777777" w:rsidR="009C3EB2" w:rsidRPr="00453C20" w:rsidDel="00EB7650" w:rsidRDefault="009C3EB2">
      <w:pPr>
        <w:pStyle w:val="Luettelokappale"/>
        <w:numPr>
          <w:ilvl w:val="0"/>
          <w:numId w:val="49"/>
        </w:numPr>
        <w:spacing w:after="0" w:line="240" w:lineRule="auto"/>
        <w:rPr>
          <w:ins w:id="1823" w:author="Remi Hoeve" w:date="2024-03-12T15:50:00Z"/>
          <w:del w:id="1824" w:author="Kaski Maiju" w:date="2024-06-26T12:26:00Z"/>
          <w:rFonts w:ascii="Calibri" w:eastAsia="Calibri" w:hAnsi="Calibri" w:cs="Times New Roman"/>
          <w:lang w:val="en-US"/>
          <w:rPrChange w:id="1825" w:author="Kaski Maiju" w:date="2024-09-26T13:17:00Z" w16du:dateUtc="2024-09-26T10:17:00Z">
            <w:rPr>
              <w:ins w:id="1826" w:author="Remi Hoeve" w:date="2024-03-12T15:50:00Z"/>
              <w:del w:id="1827" w:author="Kaski Maiju" w:date="2024-06-26T12:26:00Z"/>
              <w:rFonts w:ascii="Calibri" w:eastAsia="Calibri" w:hAnsi="Calibri" w:cs="Times New Roman"/>
              <w:sz w:val="22"/>
            </w:rPr>
          </w:rPrChange>
        </w:rPr>
        <w:pPrChange w:id="1828" w:author="Kaski Maiju" w:date="2024-09-26T13:17:00Z" w16du:dateUtc="2024-09-26T10:17:00Z">
          <w:pPr>
            <w:spacing w:after="160" w:line="259" w:lineRule="auto"/>
          </w:pPr>
        </w:pPrChange>
      </w:pPr>
    </w:p>
    <w:p w14:paraId="403A86E2" w14:textId="70F0A467" w:rsidR="000D76D9" w:rsidRPr="00952CCB" w:rsidDel="00EB7650" w:rsidRDefault="000D76D9">
      <w:pPr>
        <w:pStyle w:val="Luettelokappale"/>
        <w:rPr>
          <w:ins w:id="1829" w:author="Remi Hoeve" w:date="2024-03-12T15:50:00Z"/>
          <w:del w:id="1830" w:author="Kaski Maiju" w:date="2024-06-26T12:26:00Z"/>
          <w:lang w:val="en-US"/>
          <w:rPrChange w:id="1831" w:author="Kaski Maiju" w:date="2024-09-26T14:34:00Z" w16du:dateUtc="2024-09-26T11:34:00Z">
            <w:rPr>
              <w:ins w:id="1832" w:author="Remi Hoeve" w:date="2024-03-12T15:50:00Z"/>
              <w:del w:id="1833" w:author="Kaski Maiju" w:date="2024-06-26T12:26:00Z"/>
            </w:rPr>
          </w:rPrChange>
        </w:rPr>
        <w:pPrChange w:id="1834" w:author="Kaski Maiju" w:date="2024-09-26T13:17:00Z" w16du:dateUtc="2024-09-26T10:17:00Z">
          <w:pPr>
            <w:pStyle w:val="Bullet1"/>
            <w:numPr>
              <w:numId w:val="0"/>
            </w:numPr>
            <w:ind w:left="0" w:firstLine="0"/>
          </w:pPr>
        </w:pPrChange>
      </w:pPr>
      <w:ins w:id="1835" w:author="Remi Hoeve" w:date="2024-03-12T15:50:00Z">
        <w:del w:id="1836" w:author="Kaski Maiju" w:date="2024-06-26T12:26:00Z">
          <w:r w:rsidRPr="00952CCB" w:rsidDel="00EB7650">
            <w:rPr>
              <w:u w:val="single"/>
              <w:lang w:val="en-US"/>
              <w:rPrChange w:id="1837" w:author="Kaski Maiju" w:date="2024-09-26T14:34:00Z" w16du:dateUtc="2024-09-26T11:34:00Z">
                <w:rPr>
                  <w:u w:val="single"/>
                </w:rPr>
              </w:rPrChange>
            </w:rPr>
            <w:delText>Post-conditions</w:delText>
          </w:r>
          <w:r w:rsidRPr="00952CCB" w:rsidDel="00EB7650">
            <w:rPr>
              <w:lang w:val="en-US"/>
              <w:rPrChange w:id="1838" w:author="Kaski Maiju" w:date="2024-09-26T14:34:00Z" w16du:dateUtc="2024-09-26T11:34:00Z">
                <w:rPr/>
              </w:rPrChange>
            </w:rPr>
            <w:delText>:</w:delText>
          </w:r>
        </w:del>
      </w:ins>
    </w:p>
    <w:p w14:paraId="1B332914" w14:textId="03470A90" w:rsidR="000D76D9" w:rsidRPr="00952CCB" w:rsidDel="005E116F" w:rsidRDefault="000D76D9">
      <w:pPr>
        <w:pStyle w:val="Luettelokappale"/>
        <w:numPr>
          <w:ilvl w:val="0"/>
          <w:numId w:val="49"/>
        </w:numPr>
        <w:spacing w:after="0" w:line="240" w:lineRule="auto"/>
        <w:rPr>
          <w:ins w:id="1839" w:author="Remi Hoeve" w:date="2024-03-12T15:50:00Z"/>
          <w:del w:id="1840" w:author="Kaski Maiju" w:date="2025-03-19T14:29:00Z" w16du:dateUtc="2025-03-19T12:29:00Z"/>
          <w:lang w:val="en-US"/>
          <w:rPrChange w:id="1841" w:author="Kaski Maiju" w:date="2024-09-26T14:34:00Z" w16du:dateUtc="2024-09-26T11:34:00Z">
            <w:rPr>
              <w:ins w:id="1842" w:author="Remi Hoeve" w:date="2024-03-12T15:50:00Z"/>
              <w:del w:id="1843" w:author="Kaski Maiju" w:date="2025-03-19T14:29:00Z" w16du:dateUtc="2025-03-19T12:29:00Z"/>
            </w:rPr>
          </w:rPrChange>
        </w:rPr>
        <w:pPrChange w:id="1844" w:author="Kaski Maiju" w:date="2024-09-26T13:17:00Z" w16du:dateUtc="2024-09-26T10:17:00Z">
          <w:pPr>
            <w:pStyle w:val="Bullet1"/>
            <w:numPr>
              <w:numId w:val="0"/>
            </w:numPr>
            <w:ind w:left="0" w:firstLine="0"/>
          </w:pPr>
        </w:pPrChange>
      </w:pPr>
    </w:p>
    <w:p w14:paraId="73D2B12C" w14:textId="576CE212" w:rsidR="000D76D9" w:rsidDel="005E116F" w:rsidRDefault="000D76D9" w:rsidP="00A17417">
      <w:pPr>
        <w:pStyle w:val="Bullet1"/>
        <w:numPr>
          <w:ilvl w:val="0"/>
          <w:numId w:val="0"/>
        </w:numPr>
        <w:ind w:left="360" w:hanging="360"/>
        <w:rPr>
          <w:ins w:id="1845" w:author="Remi Hoeve" w:date="2024-03-12T15:50:00Z"/>
          <w:del w:id="1846" w:author="Kaski Maiju" w:date="2025-03-19T14:29:00Z" w16du:dateUtc="2025-03-19T12:29:00Z"/>
        </w:rPr>
      </w:pPr>
    </w:p>
    <w:p w14:paraId="2A92D1A9" w14:textId="0EE7D34B" w:rsidR="000D76D9" w:rsidRPr="00702C17" w:rsidDel="005E116F" w:rsidRDefault="000D76D9">
      <w:pPr>
        <w:pStyle w:val="AppendixHead3"/>
        <w:rPr>
          <w:ins w:id="1847" w:author="Remi Hoeve" w:date="2024-03-12T15:50:00Z"/>
          <w:del w:id="1848" w:author="Kaski Maiju" w:date="2025-03-19T14:29:00Z" w16du:dateUtc="2025-03-19T12:29:00Z"/>
          <w:rFonts w:asciiTheme="majorHAnsi" w:hAnsiTheme="majorHAnsi" w:cstheme="majorBidi"/>
          <w:b w:val="0"/>
          <w:iCs/>
          <w:rPrChange w:id="1849" w:author="Kaski Maiju" w:date="2024-03-14T15:51:00Z">
            <w:rPr>
              <w:ins w:id="1850" w:author="Remi Hoeve" w:date="2024-03-12T15:50:00Z"/>
              <w:del w:id="1851" w:author="Kaski Maiju" w:date="2025-03-19T14:29:00Z" w16du:dateUtc="2025-03-19T12:29:00Z"/>
              <w:rFonts w:ascii="Calibri" w:eastAsia="Calibri" w:hAnsi="Calibri" w:cs="Times New Roman"/>
              <w:b/>
              <w:bCs/>
              <w:sz w:val="22"/>
            </w:rPr>
          </w:rPrChange>
        </w:rPr>
        <w:pPrChange w:id="1852" w:author="Kaski Maiju" w:date="2024-09-23T15:02:00Z" w16du:dateUtc="2024-09-23T12:02:00Z">
          <w:pPr>
            <w:spacing w:after="160" w:line="259" w:lineRule="auto"/>
          </w:pPr>
        </w:pPrChange>
      </w:pPr>
      <w:ins w:id="1853" w:author="Remi Hoeve" w:date="2024-03-12T15:50:00Z">
        <w:del w:id="1854" w:author="Kaski Maiju" w:date="2024-09-26T12:10:00Z" w16du:dateUtc="2024-09-26T09:10:00Z">
          <w:r w:rsidRPr="00702C17" w:rsidDel="006C0517">
            <w:rPr>
              <w:rFonts w:asciiTheme="majorHAnsi" w:hAnsiTheme="majorHAnsi" w:cstheme="majorBidi"/>
              <w:b w:val="0"/>
              <w:iCs/>
              <w:smallCaps w:val="0"/>
              <w:rPrChange w:id="1855" w:author="Kaski Maiju" w:date="2024-03-14T15:51:00Z">
                <w:rPr>
                  <w:rFonts w:ascii="Calibri" w:hAnsi="Calibri" w:cs="Times New Roman"/>
                  <w:b/>
                  <w:bCs/>
                  <w:iCs/>
                  <w:smallCaps/>
                </w:rPr>
              </w:rPrChange>
            </w:rPr>
            <w:delText>Use Case</w:delText>
          </w:r>
        </w:del>
      </w:ins>
      <w:ins w:id="1856" w:author="Remi Hoeve" w:date="2024-03-12T16:11:00Z">
        <w:del w:id="1857" w:author="Kaski Maiju" w:date="2024-09-26T12:10:00Z" w16du:dateUtc="2024-09-26T09:10:00Z">
          <w:r w:rsidR="003F4E7D" w:rsidRPr="00702C17" w:rsidDel="006C0517">
            <w:rPr>
              <w:rFonts w:asciiTheme="majorHAnsi" w:hAnsiTheme="majorHAnsi" w:cstheme="majorBidi"/>
              <w:b w:val="0"/>
              <w:iCs/>
              <w:smallCaps w:val="0"/>
              <w:rPrChange w:id="1858" w:author="Kaski Maiju" w:date="2024-03-14T15:51:00Z">
                <w:rPr>
                  <w:rFonts w:ascii="Calibri" w:hAnsi="Calibri" w:cs="Times New Roman"/>
                  <w:b/>
                  <w:bCs/>
                  <w:iCs/>
                  <w:smallCaps/>
                </w:rPr>
              </w:rPrChange>
            </w:rPr>
            <w:delText xml:space="preserve"> 5</w:delText>
          </w:r>
        </w:del>
      </w:ins>
    </w:p>
    <w:p w14:paraId="5D820E78" w14:textId="4FDC97DC" w:rsidR="000D76D9" w:rsidRPr="0031508E" w:rsidDel="00D92CAE" w:rsidRDefault="000D76D9" w:rsidP="000D76D9">
      <w:pPr>
        <w:spacing w:after="160" w:line="259" w:lineRule="auto"/>
        <w:rPr>
          <w:ins w:id="1859" w:author="Remi Hoeve" w:date="2024-03-12T15:50:00Z"/>
          <w:del w:id="1860" w:author="Kaski Maiju" w:date="2024-06-26T14:25:00Z"/>
          <w:rFonts w:ascii="Calibri" w:eastAsia="Calibri" w:hAnsi="Calibri" w:cs="Times New Roman"/>
          <w:sz w:val="22"/>
        </w:rPr>
      </w:pPr>
      <w:ins w:id="1861" w:author="Remi Hoeve" w:date="2024-03-12T15:50:00Z">
        <w:del w:id="1862" w:author="Kaski Maiju" w:date="2024-06-26T14:25:00Z">
          <w:r w:rsidRPr="0031508E" w:rsidDel="00D92CAE">
            <w:rPr>
              <w:rFonts w:ascii="Calibri" w:eastAsia="Calibri" w:hAnsi="Calibri" w:cs="Times New Roman"/>
              <w:sz w:val="22"/>
              <w:u w:val="single"/>
            </w:rPr>
            <w:delText>Use-case (name):</w:delText>
          </w:r>
        </w:del>
      </w:ins>
      <w:ins w:id="1863" w:author="Remi Hoeve" w:date="2024-03-12T16:14:00Z">
        <w:del w:id="1864" w:author="Kaski Maiju" w:date="2024-06-26T14:25:00Z">
          <w:r w:rsidR="009C3EB2" w:rsidDel="00D92CAE">
            <w:rPr>
              <w:rFonts w:ascii="Calibri" w:eastAsia="Calibri" w:hAnsi="Calibri" w:cs="Times New Roman"/>
              <w:sz w:val="22"/>
              <w:u w:val="single"/>
            </w:rPr>
            <w:tab/>
          </w:r>
          <w:r w:rsidR="00C4053D" w:rsidDel="00D92CAE">
            <w:rPr>
              <w:rFonts w:ascii="Calibri" w:eastAsia="Calibri" w:hAnsi="Calibri" w:cs="Times New Roman"/>
              <w:sz w:val="22"/>
              <w:u w:val="single"/>
            </w:rPr>
            <w:delText>Transit</w:delText>
          </w:r>
        </w:del>
      </w:ins>
      <w:ins w:id="1865" w:author="Remi Hoeve" w:date="2024-03-12T16:15:00Z">
        <w:del w:id="1866" w:author="Kaski Maiju" w:date="2024-06-26T14:25:00Z">
          <w:r w:rsidR="00C4053D" w:rsidDel="00D92CAE">
            <w:rPr>
              <w:rFonts w:ascii="Calibri" w:eastAsia="Calibri" w:hAnsi="Calibri" w:cs="Times New Roman"/>
              <w:sz w:val="22"/>
              <w:u w:val="single"/>
            </w:rPr>
            <w:delText xml:space="preserve"> within a VTS area</w:delText>
          </w:r>
        </w:del>
      </w:ins>
    </w:p>
    <w:p w14:paraId="6171F5C5" w14:textId="2988313A" w:rsidR="000D76D9" w:rsidRPr="00D92CAE" w:rsidDel="005E116F" w:rsidRDefault="000D76D9" w:rsidP="000D76D9">
      <w:pPr>
        <w:spacing w:after="160" w:line="259" w:lineRule="auto"/>
        <w:ind w:left="2608" w:hanging="2608"/>
        <w:rPr>
          <w:ins w:id="1867" w:author="Remi Hoeve" w:date="2024-03-12T15:50:00Z"/>
          <w:del w:id="1868" w:author="Kaski Maiju" w:date="2025-03-19T14:29:00Z" w16du:dateUtc="2025-03-19T12:29:00Z"/>
          <w:rFonts w:ascii="Calibri" w:eastAsia="Calibri" w:hAnsi="Calibri" w:cs="Times New Roman"/>
          <w:sz w:val="22"/>
        </w:rPr>
      </w:pPr>
      <w:ins w:id="1869" w:author="Remi Hoeve" w:date="2024-03-12T15:50:00Z">
        <w:del w:id="1870" w:author="Kaski Maiju" w:date="2025-03-19T14:29:00Z" w16du:dateUtc="2025-03-19T12:29:00Z">
          <w:r w:rsidRPr="0031508E" w:rsidDel="005E116F">
            <w:rPr>
              <w:rFonts w:ascii="Calibri" w:eastAsia="Calibri" w:hAnsi="Calibri" w:cs="Times New Roman"/>
              <w:sz w:val="22"/>
              <w:u w:val="single"/>
            </w:rPr>
            <w:delText>Description:</w:delText>
          </w:r>
        </w:del>
      </w:ins>
      <w:ins w:id="1871" w:author="Remi Hoeve" w:date="2024-03-12T16:36:00Z">
        <w:del w:id="1872" w:author="Kaski Maiju" w:date="2024-06-26T14:58:00Z">
          <w:r w:rsidR="00C67F96" w:rsidRPr="00D92CAE" w:rsidDel="00D92CAE">
            <w:rPr>
              <w:rFonts w:ascii="Calibri" w:eastAsia="Calibri" w:hAnsi="Calibri" w:cs="Times New Roman"/>
              <w:sz w:val="22"/>
              <w:rPrChange w:id="1873" w:author="Kaski Maiju" w:date="2024-06-26T14:58:00Z">
                <w:rPr>
                  <w:rFonts w:ascii="Calibri" w:eastAsia="Calibri" w:hAnsi="Calibri" w:cs="Times New Roman"/>
                  <w:sz w:val="22"/>
                  <w:u w:val="single"/>
                </w:rPr>
              </w:rPrChange>
            </w:rPr>
            <w:tab/>
          </w:r>
        </w:del>
      </w:ins>
      <w:ins w:id="1874" w:author="Remi Hoeve" w:date="2024-03-12T16:37:00Z">
        <w:del w:id="1875" w:author="Kaski Maiju" w:date="2025-03-19T14:29:00Z" w16du:dateUtc="2025-03-19T12:29:00Z">
          <w:r w:rsidR="00332EE7" w:rsidRPr="00D92CAE" w:rsidDel="005E116F">
            <w:rPr>
              <w:rFonts w:ascii="Calibri" w:eastAsia="Calibri" w:hAnsi="Calibri" w:cs="Times New Roman"/>
              <w:sz w:val="22"/>
              <w:rPrChange w:id="1876" w:author="Kaski Maiju" w:date="2024-06-26T14:58:00Z">
                <w:rPr>
                  <w:rFonts w:ascii="Calibri" w:eastAsia="Calibri" w:hAnsi="Calibri" w:cs="Times New Roman"/>
                  <w:sz w:val="22"/>
                  <w:u w:val="single"/>
                </w:rPr>
              </w:rPrChange>
            </w:rPr>
            <w:delText>Reque</w:delText>
          </w:r>
          <w:r w:rsidR="00ED27F9" w:rsidRPr="00D92CAE" w:rsidDel="005E116F">
            <w:rPr>
              <w:rFonts w:ascii="Calibri" w:eastAsia="Calibri" w:hAnsi="Calibri" w:cs="Times New Roman"/>
              <w:sz w:val="22"/>
              <w:rPrChange w:id="1877" w:author="Kaski Maiju" w:date="2024-06-26T14:58:00Z">
                <w:rPr>
                  <w:rFonts w:ascii="Calibri" w:eastAsia="Calibri" w:hAnsi="Calibri" w:cs="Times New Roman"/>
                  <w:sz w:val="22"/>
                  <w:u w:val="single"/>
                </w:rPr>
              </w:rPrChange>
            </w:rPr>
            <w:delText>st for traffic clearance</w:delText>
          </w:r>
        </w:del>
      </w:ins>
      <w:ins w:id="1878" w:author="Remi Hoeve" w:date="2024-03-12T16:38:00Z">
        <w:del w:id="1879" w:author="Kaski Maiju" w:date="2025-03-19T14:29:00Z" w16du:dateUtc="2025-03-19T12:29:00Z">
          <w:r w:rsidR="00F36651" w:rsidRPr="00D92CAE" w:rsidDel="005E116F">
            <w:rPr>
              <w:rFonts w:ascii="Calibri" w:eastAsia="Calibri" w:hAnsi="Calibri" w:cs="Times New Roman"/>
              <w:sz w:val="22"/>
              <w:rPrChange w:id="1880" w:author="Kaski Maiju" w:date="2024-06-26T14:58:00Z">
                <w:rPr>
                  <w:rFonts w:ascii="Calibri" w:eastAsia="Calibri" w:hAnsi="Calibri" w:cs="Times New Roman"/>
                  <w:sz w:val="22"/>
                  <w:u w:val="single"/>
                </w:rPr>
              </w:rPrChange>
            </w:rPr>
            <w:delText xml:space="preserve"> while the vessel is already in the VTS area.</w:delText>
          </w:r>
        </w:del>
      </w:ins>
    </w:p>
    <w:p w14:paraId="6BEE8126" w14:textId="05C235E7" w:rsidR="000D76D9" w:rsidRPr="0031508E" w:rsidDel="00EB7650" w:rsidRDefault="000D76D9">
      <w:pPr>
        <w:spacing w:after="160" w:line="259" w:lineRule="auto"/>
        <w:ind w:left="360" w:hanging="360"/>
        <w:rPr>
          <w:ins w:id="1881" w:author="Remi Hoeve" w:date="2024-03-12T15:50:00Z"/>
          <w:del w:id="1882" w:author="Kaski Maiju" w:date="2024-06-26T12:26:00Z"/>
          <w:rFonts w:ascii="Calibri" w:eastAsia="Calibri" w:hAnsi="Calibri" w:cs="Times New Roman"/>
          <w:sz w:val="22"/>
        </w:rPr>
        <w:pPrChange w:id="1883" w:author="Kaski Maiju" w:date="2024-06-26T14:24:00Z">
          <w:pPr>
            <w:spacing w:after="160" w:line="259" w:lineRule="auto"/>
          </w:pPr>
        </w:pPrChange>
      </w:pPr>
      <w:ins w:id="1884" w:author="Remi Hoeve" w:date="2024-03-12T15:50:00Z">
        <w:del w:id="1885" w:author="Kaski Maiju" w:date="2024-06-26T12:26:00Z">
          <w:r w:rsidRPr="0031508E" w:rsidDel="00EB7650">
            <w:rPr>
              <w:rFonts w:ascii="Calibri" w:eastAsia="Calibri" w:hAnsi="Calibri" w:cs="Times New Roman"/>
              <w:sz w:val="22"/>
              <w:u w:val="single"/>
            </w:rPr>
            <w:delText>Actors:</w:delText>
          </w:r>
        </w:del>
      </w:ins>
      <w:ins w:id="1886" w:author="Remi Hoeve" w:date="2024-03-12T16:23:00Z">
        <w:del w:id="1887" w:author="Kaski Maiju" w:date="2024-06-26T12:26:00Z">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r>
          <w:r w:rsidR="00E835F3" w:rsidDel="00EB7650">
            <w:rPr>
              <w:rFonts w:ascii="Calibri" w:eastAsia="Calibri" w:hAnsi="Calibri" w:cs="Times New Roman"/>
              <w:sz w:val="22"/>
              <w:u w:val="single"/>
            </w:rPr>
            <w:tab/>
            <w:delText>Mariner, ECDIS/on board system, VTS</w:delText>
          </w:r>
        </w:del>
      </w:ins>
    </w:p>
    <w:p w14:paraId="37DD6EF0" w14:textId="26D8F283" w:rsidR="000D76D9" w:rsidRPr="0031508E" w:rsidDel="00EB7650" w:rsidRDefault="000D76D9">
      <w:pPr>
        <w:spacing w:after="160" w:line="259" w:lineRule="auto"/>
        <w:ind w:left="360" w:hanging="360"/>
        <w:rPr>
          <w:ins w:id="1888" w:author="Remi Hoeve" w:date="2024-03-12T15:50:00Z"/>
          <w:del w:id="1889" w:author="Kaski Maiju" w:date="2024-06-26T12:26:00Z"/>
          <w:rFonts w:ascii="Calibri" w:eastAsia="Calibri" w:hAnsi="Calibri" w:cs="Times New Roman"/>
          <w:sz w:val="22"/>
        </w:rPr>
        <w:pPrChange w:id="1890" w:author="Kaski Maiju" w:date="2024-06-26T14:24:00Z">
          <w:pPr>
            <w:spacing w:after="160" w:line="259" w:lineRule="auto"/>
          </w:pPr>
        </w:pPrChange>
      </w:pPr>
      <w:ins w:id="1891" w:author="Remi Hoeve" w:date="2024-03-12T15:50:00Z">
        <w:del w:id="1892" w:author="Kaski Maiju" w:date="2024-06-26T12:26:00Z">
          <w:r w:rsidRPr="0031508E" w:rsidDel="00EB7650">
            <w:rPr>
              <w:rFonts w:ascii="Calibri" w:eastAsia="Calibri" w:hAnsi="Calibri" w:cs="Times New Roman"/>
              <w:sz w:val="22"/>
              <w:u w:val="single"/>
            </w:rPr>
            <w:delText>Frequency of Use</w:delText>
          </w:r>
          <w:r w:rsidRPr="0031508E" w:rsidDel="00EB7650">
            <w:rPr>
              <w:rFonts w:ascii="Calibri" w:eastAsia="Calibri" w:hAnsi="Calibri" w:cs="Times New Roman"/>
              <w:sz w:val="22"/>
            </w:rPr>
            <w:delText>:</w:delText>
          </w:r>
        </w:del>
      </w:ins>
      <w:ins w:id="1893" w:author="Remi Hoeve" w:date="2024-03-12T16:29:00Z">
        <w:del w:id="1894" w:author="Kaski Maiju" w:date="2024-06-26T12:26:00Z">
          <w:r w:rsidR="00760C32" w:rsidDel="00EB7650">
            <w:rPr>
              <w:rFonts w:ascii="Calibri" w:eastAsia="Calibri" w:hAnsi="Calibri" w:cs="Times New Roman"/>
              <w:sz w:val="22"/>
            </w:rPr>
            <w:tab/>
          </w:r>
          <w:r w:rsidR="00760C32" w:rsidRPr="0031508E" w:rsidDel="00EB7650">
            <w:rPr>
              <w:rFonts w:ascii="Calibri" w:eastAsia="Calibri" w:hAnsi="Calibri" w:cs="Times New Roman"/>
              <w:sz w:val="22"/>
            </w:rPr>
            <w:delText xml:space="preserve">Typically triggered before vessel </w:delText>
          </w:r>
        </w:del>
      </w:ins>
      <w:ins w:id="1895" w:author="Remi Hoeve" w:date="2024-03-12T16:30:00Z">
        <w:del w:id="1896" w:author="Kaski Maiju" w:date="2024-06-26T12:26:00Z">
          <w:r w:rsidR="0076784E" w:rsidDel="00EB7650">
            <w:rPr>
              <w:rFonts w:ascii="Calibri" w:eastAsia="Calibri" w:hAnsi="Calibri" w:cs="Times New Roman"/>
              <w:sz w:val="22"/>
            </w:rPr>
            <w:delText>makes use of a</w:delText>
          </w:r>
        </w:del>
      </w:ins>
      <w:ins w:id="1897" w:author="Remi Hoeve" w:date="2024-03-12T16:29:00Z">
        <w:del w:id="1898" w:author="Kaski Maiju" w:date="2024-06-26T12:26:00Z">
          <w:r w:rsidR="00760C32" w:rsidRPr="0031508E" w:rsidDel="00EB7650">
            <w:rPr>
              <w:rFonts w:ascii="Calibri" w:eastAsia="Calibri" w:hAnsi="Calibri" w:cs="Times New Roman"/>
              <w:sz w:val="22"/>
            </w:rPr>
            <w:delText xml:space="preserve"> VTS area</w:delText>
          </w:r>
        </w:del>
      </w:ins>
    </w:p>
    <w:p w14:paraId="43AF2B69" w14:textId="39A4C3C1" w:rsidR="00E835F3" w:rsidRPr="0031508E" w:rsidDel="00EB7650" w:rsidRDefault="000D76D9">
      <w:pPr>
        <w:spacing w:after="120" w:line="259" w:lineRule="auto"/>
        <w:ind w:left="360" w:hanging="360"/>
        <w:rPr>
          <w:ins w:id="1899" w:author="Remi Hoeve" w:date="2024-03-12T16:21:00Z"/>
          <w:del w:id="1900" w:author="Kaski Maiju" w:date="2024-06-26T12:26:00Z"/>
          <w:rFonts w:ascii="Calibri" w:eastAsia="Calibri" w:hAnsi="Calibri" w:cs="Times New Roman"/>
          <w:sz w:val="22"/>
        </w:rPr>
        <w:pPrChange w:id="1901" w:author="Kaski Maiju" w:date="2024-06-26T14:24:00Z">
          <w:pPr>
            <w:spacing w:after="120" w:line="259" w:lineRule="auto"/>
            <w:ind w:left="2832" w:hanging="2832"/>
          </w:pPr>
        </w:pPrChange>
      </w:pPr>
      <w:ins w:id="1902" w:author="Remi Hoeve" w:date="2024-03-12T15:50:00Z">
        <w:del w:id="1903" w:author="Kaski Maiju" w:date="2024-06-26T12:26:00Z">
          <w:r w:rsidRPr="0031508E" w:rsidDel="00EB7650">
            <w:rPr>
              <w:rFonts w:ascii="Calibri" w:eastAsia="Calibri" w:hAnsi="Calibri" w:cs="Times New Roman"/>
              <w:sz w:val="22"/>
              <w:u w:val="single"/>
            </w:rPr>
            <w:delText>Pre-conditions</w:delText>
          </w:r>
          <w:r w:rsidRPr="0031508E" w:rsidDel="00EB7650">
            <w:rPr>
              <w:rFonts w:ascii="Calibri" w:eastAsia="Calibri" w:hAnsi="Calibri" w:cs="Times New Roman"/>
              <w:sz w:val="22"/>
            </w:rPr>
            <w:delText>:</w:delText>
          </w:r>
        </w:del>
      </w:ins>
      <w:ins w:id="1904" w:author="Remi Hoeve" w:date="2024-03-12T16:21:00Z">
        <w:del w:id="1905" w:author="Kaski Maiju" w:date="2024-06-26T12:26:00Z">
          <w:r w:rsidR="00E835F3" w:rsidDel="00EB7650">
            <w:rPr>
              <w:rFonts w:ascii="Calibri" w:eastAsia="Calibri" w:hAnsi="Calibri" w:cs="Times New Roman"/>
              <w:sz w:val="22"/>
            </w:rPr>
            <w:tab/>
          </w:r>
          <w:r w:rsidR="00E835F3" w:rsidRPr="0031508E" w:rsidDel="00EB7650">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2426261D" w14:textId="7E3B58F8" w:rsidR="000D76D9" w:rsidDel="00EB7650" w:rsidRDefault="000D76D9">
      <w:pPr>
        <w:pStyle w:val="Bullet1"/>
        <w:numPr>
          <w:ilvl w:val="0"/>
          <w:numId w:val="0"/>
        </w:numPr>
        <w:ind w:left="360" w:hanging="360"/>
        <w:rPr>
          <w:del w:id="1906" w:author="Kaski Maiju" w:date="2024-03-13T15:58:00Z"/>
          <w:rFonts w:ascii="Calibri" w:eastAsia="Calibri" w:hAnsi="Calibri" w:cs="Times New Roman"/>
          <w:u w:val="single"/>
        </w:rPr>
        <w:pPrChange w:id="1907" w:author="Kaski Maiju" w:date="2024-06-26T14:24:00Z">
          <w:pPr>
            <w:pStyle w:val="Luettelokappale"/>
            <w:numPr>
              <w:numId w:val="50"/>
            </w:numPr>
            <w:autoSpaceDE w:val="0"/>
            <w:autoSpaceDN w:val="0"/>
            <w:adjustRightInd w:val="0"/>
            <w:spacing w:after="0" w:line="240" w:lineRule="auto"/>
            <w:ind w:left="1080" w:hanging="720"/>
          </w:pPr>
        </w:pPrChange>
      </w:pPr>
      <w:ins w:id="1908" w:author="Remi Hoeve" w:date="2024-03-12T15:50:00Z">
        <w:del w:id="1909" w:author="Kaski Maiju" w:date="2024-03-13T15:58:00Z">
          <w:r w:rsidRPr="0031508E" w:rsidDel="005E285F">
            <w:rPr>
              <w:rFonts w:ascii="Calibri" w:eastAsia="Calibri" w:hAnsi="Calibri" w:cs="Times New Roman"/>
              <w:u w:val="single"/>
            </w:rPr>
            <w:delText>Ordinary Sequence:</w:delText>
          </w:r>
        </w:del>
      </w:ins>
    </w:p>
    <w:p w14:paraId="0C88251D" w14:textId="74CB45CC" w:rsidR="00B9018A" w:rsidRPr="006D71EC" w:rsidDel="005E116F" w:rsidRDefault="00B9018A" w:rsidP="004F6822">
      <w:pPr>
        <w:pStyle w:val="Luettelokappale"/>
        <w:numPr>
          <w:ilvl w:val="0"/>
          <w:numId w:val="50"/>
        </w:numPr>
        <w:autoSpaceDE w:val="0"/>
        <w:autoSpaceDN w:val="0"/>
        <w:adjustRightInd w:val="0"/>
        <w:spacing w:after="0" w:line="240" w:lineRule="auto"/>
        <w:rPr>
          <w:ins w:id="1910" w:author="Remi Hoeve" w:date="2024-03-12T16:15:00Z"/>
          <w:del w:id="1911" w:author="Kaski Maiju" w:date="2025-03-19T14:29:00Z" w16du:dateUtc="2025-03-19T12:29:00Z"/>
          <w:lang w:val="en-US"/>
        </w:rPr>
      </w:pPr>
      <w:ins w:id="1912" w:author="Remi Hoeve" w:date="2024-03-12T16:15:00Z">
        <w:del w:id="1913" w:author="Kaski Maiju" w:date="2025-03-19T14:29:00Z" w16du:dateUtc="2025-03-19T12:29:00Z">
          <w:r w:rsidRPr="006D71EC" w:rsidDel="005E116F">
            <w:rPr>
              <w:lang w:val="en-US"/>
            </w:rPr>
            <w:delText>Vessel wants to leave berth or anchorage.</w:delText>
          </w:r>
        </w:del>
      </w:ins>
    </w:p>
    <w:p w14:paraId="5E0479DD" w14:textId="14D2BFED" w:rsidR="00B9018A" w:rsidRPr="006D71EC" w:rsidDel="005E116F" w:rsidRDefault="00B9018A" w:rsidP="004F6822">
      <w:pPr>
        <w:pStyle w:val="Luettelokappale"/>
        <w:numPr>
          <w:ilvl w:val="0"/>
          <w:numId w:val="50"/>
        </w:numPr>
        <w:autoSpaceDE w:val="0"/>
        <w:autoSpaceDN w:val="0"/>
        <w:adjustRightInd w:val="0"/>
        <w:spacing w:after="0" w:line="240" w:lineRule="auto"/>
        <w:rPr>
          <w:ins w:id="1914" w:author="Remi Hoeve" w:date="2024-03-12T16:15:00Z"/>
          <w:del w:id="1915" w:author="Kaski Maiju" w:date="2025-03-19T14:29:00Z" w16du:dateUtc="2025-03-19T12:29:00Z"/>
          <w:lang w:val="en-US"/>
        </w:rPr>
      </w:pPr>
      <w:ins w:id="1916" w:author="Remi Hoeve" w:date="2024-03-12T16:15:00Z">
        <w:del w:id="1917" w:author="Kaski Maiju" w:date="2025-03-19T14:29:00Z" w16du:dateUtc="2025-03-19T12:29:00Z">
          <w:r w:rsidRPr="006D71EC" w:rsidDel="005E116F">
            <w:rPr>
              <w:lang w:val="en-US"/>
            </w:rPr>
            <w:delText>The vessel sends message (ETD</w:delText>
          </w:r>
        </w:del>
        <w:del w:id="1918" w:author="Kaski Maiju" w:date="2024-06-26T12:32:00Z">
          <w:r w:rsidRPr="006D71EC" w:rsidDel="0092327C">
            <w:rPr>
              <w:lang w:val="en-US"/>
            </w:rPr>
            <w:delText xml:space="preserve"> or route plan</w:delText>
          </w:r>
        </w:del>
        <w:del w:id="1919" w:author="Kaski Maiju" w:date="2025-03-19T14:29:00Z" w16du:dateUtc="2025-03-19T12:29:00Z">
          <w:r w:rsidRPr="006D71EC" w:rsidDel="005E116F">
            <w:rPr>
              <w:lang w:val="en-US"/>
            </w:rPr>
            <w:delText>) through its system to the service and requests traffic clearance to leave berth/anchorage and take other berth or anchorage in the area.</w:delText>
          </w:r>
        </w:del>
      </w:ins>
    </w:p>
    <w:p w14:paraId="6CC3F331" w14:textId="19631B25" w:rsidR="00B9018A" w:rsidRPr="006D71EC" w:rsidDel="005E116F" w:rsidRDefault="00B9018A" w:rsidP="004F6822">
      <w:pPr>
        <w:pStyle w:val="Luettelokappale"/>
        <w:numPr>
          <w:ilvl w:val="0"/>
          <w:numId w:val="50"/>
        </w:numPr>
        <w:autoSpaceDE w:val="0"/>
        <w:autoSpaceDN w:val="0"/>
        <w:adjustRightInd w:val="0"/>
        <w:spacing w:after="0" w:line="240" w:lineRule="auto"/>
        <w:rPr>
          <w:ins w:id="1920" w:author="Remi Hoeve" w:date="2024-03-12T16:15:00Z"/>
          <w:del w:id="1921" w:author="Kaski Maiju" w:date="2025-03-19T14:29:00Z" w16du:dateUtc="2025-03-19T12:29:00Z"/>
          <w:lang w:val="en-US"/>
        </w:rPr>
      </w:pPr>
      <w:ins w:id="1922" w:author="Remi Hoeve" w:date="2024-03-12T16:15:00Z">
        <w:del w:id="1923" w:author="Kaski Maiju" w:date="2025-03-19T14:29:00Z" w16du:dateUtc="2025-03-19T12:29:00Z">
          <w:r w:rsidRPr="006D71EC" w:rsidDel="005E116F">
            <w:rPr>
              <w:lang w:val="en-US"/>
            </w:rPr>
            <w:delText>If vessel's schedule is suitable VTS, [go to step 7]</w:delText>
          </w:r>
        </w:del>
      </w:ins>
    </w:p>
    <w:p w14:paraId="34558BD3" w14:textId="11BE2A3E" w:rsidR="00B9018A" w:rsidRPr="006D71EC" w:rsidDel="005E116F" w:rsidRDefault="00B9018A" w:rsidP="004F6822">
      <w:pPr>
        <w:pStyle w:val="Luettelokappale"/>
        <w:numPr>
          <w:ilvl w:val="0"/>
          <w:numId w:val="50"/>
        </w:numPr>
        <w:autoSpaceDE w:val="0"/>
        <w:autoSpaceDN w:val="0"/>
        <w:adjustRightInd w:val="0"/>
        <w:spacing w:after="0" w:line="240" w:lineRule="auto"/>
        <w:rPr>
          <w:ins w:id="1924" w:author="Remi Hoeve" w:date="2024-03-12T16:15:00Z"/>
          <w:del w:id="1925" w:author="Kaski Maiju" w:date="2025-03-19T14:29:00Z" w16du:dateUtc="2025-03-19T12:29:00Z"/>
          <w:lang w:val="en-US"/>
        </w:rPr>
      </w:pPr>
      <w:ins w:id="1926" w:author="Remi Hoeve" w:date="2024-03-12T16:15:00Z">
        <w:del w:id="1927" w:author="Kaski Maiju" w:date="2025-03-19T14:29:00Z" w16du:dateUtc="2025-03-19T12:29:00Z">
          <w:r w:rsidRPr="006D71EC" w:rsidDel="005E116F">
            <w:rPr>
              <w:lang w:val="en-US"/>
            </w:rPr>
            <w:delText xml:space="preserve">If vessel's schedule is not suitable VTS sends a denial or </w:delText>
          </w:r>
          <w:r w:rsidDel="005E116F">
            <w:rPr>
              <w:lang w:val="en-US"/>
            </w:rPr>
            <w:delText xml:space="preserve">proposal </w:delText>
          </w:r>
          <w:r w:rsidRPr="006D71EC" w:rsidDel="005E116F">
            <w:rPr>
              <w:lang w:val="en-US"/>
            </w:rPr>
            <w:delText xml:space="preserve">which may include additional information on when vessel can leave the berth/anchorage </w:delText>
          </w:r>
        </w:del>
      </w:ins>
    </w:p>
    <w:p w14:paraId="50E1DC37" w14:textId="62EBE52F" w:rsidR="00B9018A" w:rsidRPr="006D71EC" w:rsidDel="005E116F" w:rsidRDefault="00B9018A" w:rsidP="004F6822">
      <w:pPr>
        <w:pStyle w:val="Luettelokappale"/>
        <w:numPr>
          <w:ilvl w:val="0"/>
          <w:numId w:val="50"/>
        </w:numPr>
        <w:autoSpaceDE w:val="0"/>
        <w:autoSpaceDN w:val="0"/>
        <w:adjustRightInd w:val="0"/>
        <w:spacing w:after="0" w:line="240" w:lineRule="auto"/>
        <w:rPr>
          <w:ins w:id="1928" w:author="Remi Hoeve" w:date="2024-03-12T16:15:00Z"/>
          <w:del w:id="1929" w:author="Kaski Maiju" w:date="2025-03-19T14:29:00Z" w16du:dateUtc="2025-03-19T12:29:00Z"/>
          <w:lang w:val="en-US"/>
        </w:rPr>
      </w:pPr>
      <w:ins w:id="1930" w:author="Remi Hoeve" w:date="2024-03-12T16:15:00Z">
        <w:del w:id="1931" w:author="Kaski Maiju" w:date="2025-03-19T14:29:00Z" w16du:dateUtc="2025-03-19T12:29:00Z">
          <w:r w:rsidRPr="006D71EC" w:rsidDel="005E116F">
            <w:rPr>
              <w:lang w:val="en-US"/>
            </w:rPr>
            <w:delText>Service delivers response to the vessel</w:delText>
          </w:r>
        </w:del>
      </w:ins>
    </w:p>
    <w:p w14:paraId="03CA1D86" w14:textId="13BD415B" w:rsidR="00B9018A" w:rsidRPr="006D71EC" w:rsidDel="005E116F" w:rsidRDefault="00B9018A" w:rsidP="004F6822">
      <w:pPr>
        <w:pStyle w:val="Luettelokappale"/>
        <w:numPr>
          <w:ilvl w:val="0"/>
          <w:numId w:val="50"/>
        </w:numPr>
        <w:autoSpaceDE w:val="0"/>
        <w:autoSpaceDN w:val="0"/>
        <w:adjustRightInd w:val="0"/>
        <w:spacing w:after="0" w:line="240" w:lineRule="auto"/>
        <w:rPr>
          <w:ins w:id="1932" w:author="Remi Hoeve" w:date="2024-03-12T16:15:00Z"/>
          <w:del w:id="1933" w:author="Kaski Maiju" w:date="2025-03-19T14:29:00Z" w16du:dateUtc="2025-03-19T12:29:00Z"/>
          <w:lang w:val="en-US"/>
        </w:rPr>
      </w:pPr>
      <w:ins w:id="1934" w:author="Remi Hoeve" w:date="2024-03-12T16:15:00Z">
        <w:del w:id="1935" w:author="Kaski Maiju" w:date="2025-03-19T14:29:00Z" w16du:dateUtc="2025-03-19T12:29:00Z">
          <w:r w:rsidRPr="006D71EC" w:rsidDel="005E116F">
            <w:rPr>
              <w:lang w:val="en-US"/>
            </w:rPr>
            <w:delText>The vessel acknowledges revised ETD and sends response to the VTS or creates new plan [go to step 2]</w:delText>
          </w:r>
        </w:del>
      </w:ins>
    </w:p>
    <w:p w14:paraId="7BDB5499" w14:textId="145C1CD3" w:rsidR="00B9018A" w:rsidRPr="006D71EC" w:rsidDel="005E116F" w:rsidRDefault="00B9018A" w:rsidP="004F6822">
      <w:pPr>
        <w:pStyle w:val="Luettelokappale"/>
        <w:numPr>
          <w:ilvl w:val="0"/>
          <w:numId w:val="50"/>
        </w:numPr>
        <w:autoSpaceDE w:val="0"/>
        <w:autoSpaceDN w:val="0"/>
        <w:adjustRightInd w:val="0"/>
        <w:spacing w:after="0" w:line="240" w:lineRule="auto"/>
        <w:rPr>
          <w:ins w:id="1936" w:author="Remi Hoeve" w:date="2024-03-12T16:15:00Z"/>
          <w:del w:id="1937" w:author="Kaski Maiju" w:date="2025-03-19T14:29:00Z" w16du:dateUtc="2025-03-19T12:29:00Z"/>
          <w:lang w:val="en-US"/>
        </w:rPr>
      </w:pPr>
      <w:ins w:id="1938" w:author="Remi Hoeve" w:date="2024-03-12T16:15:00Z">
        <w:del w:id="1939" w:author="Kaski Maiju" w:date="2025-03-19T14:29:00Z" w16du:dateUtc="2025-03-19T12:29:00Z">
          <w:r w:rsidRPr="006D71EC" w:rsidDel="005E116F">
            <w:rPr>
              <w:lang w:val="en-US"/>
            </w:rPr>
            <w:delText>ETD and ETA with location are acknowledged by the VTS and sends approval</w:delText>
          </w:r>
        </w:del>
      </w:ins>
    </w:p>
    <w:p w14:paraId="28497742" w14:textId="6F38CAF3" w:rsidR="00B9018A" w:rsidRPr="006D71EC" w:rsidDel="005E116F" w:rsidRDefault="00B9018A" w:rsidP="004F6822">
      <w:pPr>
        <w:pStyle w:val="Luettelokappale"/>
        <w:numPr>
          <w:ilvl w:val="0"/>
          <w:numId w:val="50"/>
        </w:numPr>
        <w:autoSpaceDE w:val="0"/>
        <w:autoSpaceDN w:val="0"/>
        <w:adjustRightInd w:val="0"/>
        <w:spacing w:after="0" w:line="240" w:lineRule="auto"/>
        <w:rPr>
          <w:ins w:id="1940" w:author="Remi Hoeve" w:date="2024-03-12T16:15:00Z"/>
          <w:del w:id="1941" w:author="Kaski Maiju" w:date="2025-03-19T14:29:00Z" w16du:dateUtc="2025-03-19T12:29:00Z"/>
          <w:lang w:val="en-US"/>
        </w:rPr>
      </w:pPr>
      <w:ins w:id="1942" w:author="Remi Hoeve" w:date="2024-03-12T16:15:00Z">
        <w:del w:id="1943" w:author="Kaski Maiju" w:date="2025-03-19T14:29:00Z" w16du:dateUtc="2025-03-19T12:29:00Z">
          <w:r w:rsidRPr="006D71EC" w:rsidDel="005E116F">
            <w:rPr>
              <w:lang w:val="en-US"/>
            </w:rPr>
            <w:delText>The vessel leaves berth/anchorage</w:delText>
          </w:r>
        </w:del>
      </w:ins>
    </w:p>
    <w:p w14:paraId="27FBAE50" w14:textId="77777777" w:rsidR="00C4053D" w:rsidRPr="0031508E" w:rsidDel="00D92CAE" w:rsidRDefault="00C4053D" w:rsidP="000D76D9">
      <w:pPr>
        <w:spacing w:after="160" w:line="259" w:lineRule="auto"/>
        <w:rPr>
          <w:ins w:id="1944" w:author="Remi Hoeve" w:date="2024-03-12T15:50:00Z"/>
          <w:del w:id="1945" w:author="Kaski Maiju" w:date="2024-06-26T14:58:00Z"/>
          <w:rFonts w:ascii="Calibri" w:eastAsia="Calibri" w:hAnsi="Calibri" w:cs="Times New Roman"/>
          <w:sz w:val="22"/>
        </w:rPr>
      </w:pPr>
    </w:p>
    <w:p w14:paraId="6690E9BE" w14:textId="77777777" w:rsidR="000D76D9" w:rsidDel="00702C17" w:rsidRDefault="000D76D9" w:rsidP="000D76D9">
      <w:pPr>
        <w:pStyle w:val="Bullet1"/>
        <w:numPr>
          <w:ilvl w:val="0"/>
          <w:numId w:val="0"/>
        </w:numPr>
        <w:ind w:left="360" w:hanging="360"/>
        <w:rPr>
          <w:ins w:id="1946" w:author="Remi Hoeve" w:date="2024-03-12T15:50:00Z"/>
          <w:del w:id="1947" w:author="Kaski Maiju" w:date="2024-03-14T15:52:00Z"/>
        </w:rPr>
      </w:pPr>
      <w:ins w:id="1948" w:author="Remi Hoeve" w:date="2024-03-12T15:50:00Z">
        <w:del w:id="1949" w:author="Kaski Maiju" w:date="2024-06-26T14:58:00Z">
          <w:r w:rsidRPr="0031508E" w:rsidDel="00D92CAE">
            <w:rPr>
              <w:rFonts w:ascii="Calibri" w:eastAsia="Calibri" w:hAnsi="Calibri" w:cs="Times New Roman"/>
              <w:u w:val="single"/>
            </w:rPr>
            <w:delText>Post-conditions</w:delText>
          </w:r>
          <w:r w:rsidRPr="0031508E" w:rsidDel="00D92CAE">
            <w:rPr>
              <w:rFonts w:ascii="Calibri" w:eastAsia="Calibri" w:hAnsi="Calibri" w:cs="Times New Roman"/>
            </w:rPr>
            <w:delText>:</w:delText>
          </w:r>
        </w:del>
      </w:ins>
    </w:p>
    <w:p w14:paraId="66E84C9A" w14:textId="77777777" w:rsidR="000D76D9" w:rsidDel="00702C17" w:rsidRDefault="000D76D9">
      <w:pPr>
        <w:pStyle w:val="Bullet1"/>
        <w:numPr>
          <w:ilvl w:val="0"/>
          <w:numId w:val="0"/>
        </w:numPr>
        <w:rPr>
          <w:ins w:id="1950" w:author="Remi Hoeve" w:date="2024-03-12T15:50:00Z"/>
          <w:del w:id="1951" w:author="Kaski Maiju" w:date="2024-03-14T15:52:00Z"/>
        </w:rPr>
      </w:pPr>
    </w:p>
    <w:p w14:paraId="3A15CE40" w14:textId="70CECEE0" w:rsidR="000D76D9" w:rsidDel="005E116F" w:rsidRDefault="000D76D9">
      <w:pPr>
        <w:pStyle w:val="Bullet1"/>
        <w:numPr>
          <w:ilvl w:val="0"/>
          <w:numId w:val="0"/>
        </w:numPr>
        <w:rPr>
          <w:ins w:id="1952" w:author="Remi Hoeve" w:date="2024-03-12T15:50:00Z"/>
          <w:del w:id="1953" w:author="Kaski Maiju" w:date="2025-03-19T14:29:00Z" w16du:dateUtc="2025-03-19T12:29:00Z"/>
        </w:rPr>
      </w:pPr>
    </w:p>
    <w:p w14:paraId="478EA3CB" w14:textId="78491B73" w:rsidR="000D76D9" w:rsidRPr="00702C17" w:rsidDel="005E116F" w:rsidRDefault="000D76D9">
      <w:pPr>
        <w:pStyle w:val="AppendixHead3"/>
        <w:rPr>
          <w:ins w:id="1954" w:author="Remi Hoeve" w:date="2024-03-12T15:50:00Z"/>
          <w:del w:id="1955" w:author="Kaski Maiju" w:date="2025-03-19T14:29:00Z" w16du:dateUtc="2025-03-19T12:29:00Z"/>
          <w:rFonts w:asciiTheme="majorHAnsi" w:hAnsiTheme="majorHAnsi" w:cstheme="majorBidi"/>
          <w:b w:val="0"/>
          <w:iCs/>
          <w:rPrChange w:id="1956" w:author="Kaski Maiju" w:date="2024-03-14T15:51:00Z">
            <w:rPr>
              <w:ins w:id="1957" w:author="Remi Hoeve" w:date="2024-03-12T15:50:00Z"/>
              <w:del w:id="1958" w:author="Kaski Maiju" w:date="2025-03-19T14:29:00Z" w16du:dateUtc="2025-03-19T12:29:00Z"/>
              <w:rFonts w:ascii="Calibri" w:eastAsia="Calibri" w:hAnsi="Calibri" w:cs="Times New Roman"/>
              <w:b/>
              <w:bCs/>
              <w:sz w:val="22"/>
            </w:rPr>
          </w:rPrChange>
        </w:rPr>
        <w:pPrChange w:id="1959" w:author="Kaski Maiju" w:date="2024-09-23T15:02:00Z" w16du:dateUtc="2024-09-23T12:02:00Z">
          <w:pPr>
            <w:spacing w:after="160" w:line="259" w:lineRule="auto"/>
          </w:pPr>
        </w:pPrChange>
      </w:pPr>
      <w:ins w:id="1960" w:author="Remi Hoeve" w:date="2024-03-12T15:50:00Z">
        <w:del w:id="1961" w:author="Kaski Maiju" w:date="2024-09-26T12:10:00Z" w16du:dateUtc="2024-09-26T09:10:00Z">
          <w:r w:rsidRPr="00702C17" w:rsidDel="006C0517">
            <w:rPr>
              <w:rFonts w:asciiTheme="majorHAnsi" w:hAnsiTheme="majorHAnsi" w:cstheme="majorBidi"/>
              <w:b w:val="0"/>
              <w:iCs/>
              <w:smallCaps w:val="0"/>
              <w:rPrChange w:id="1962" w:author="Kaski Maiju" w:date="2024-03-14T15:51:00Z">
                <w:rPr>
                  <w:rFonts w:ascii="Calibri" w:hAnsi="Calibri" w:cs="Times New Roman"/>
                  <w:b/>
                  <w:bCs/>
                  <w:iCs/>
                  <w:smallCaps/>
                </w:rPr>
              </w:rPrChange>
            </w:rPr>
            <w:delText>Use Case</w:delText>
          </w:r>
        </w:del>
      </w:ins>
      <w:ins w:id="1963" w:author="Remi Hoeve" w:date="2024-03-12T16:11:00Z">
        <w:del w:id="1964" w:author="Kaski Maiju" w:date="2024-09-26T12:10:00Z" w16du:dateUtc="2024-09-26T09:10:00Z">
          <w:r w:rsidR="003F4E7D" w:rsidRPr="00702C17" w:rsidDel="006C0517">
            <w:rPr>
              <w:rFonts w:asciiTheme="majorHAnsi" w:hAnsiTheme="majorHAnsi" w:cstheme="majorBidi"/>
              <w:b w:val="0"/>
              <w:iCs/>
              <w:smallCaps w:val="0"/>
              <w:rPrChange w:id="1965" w:author="Kaski Maiju" w:date="2024-03-14T15:51:00Z">
                <w:rPr>
                  <w:rFonts w:ascii="Calibri" w:hAnsi="Calibri" w:cs="Times New Roman"/>
                  <w:b/>
                  <w:bCs/>
                  <w:iCs/>
                  <w:smallCaps/>
                </w:rPr>
              </w:rPrChange>
            </w:rPr>
            <w:delText xml:space="preserve"> 6</w:delText>
          </w:r>
        </w:del>
      </w:ins>
    </w:p>
    <w:p w14:paraId="462E8FB1" w14:textId="10AC9371" w:rsidR="000D76D9" w:rsidRPr="0031508E" w:rsidDel="00D92CAE" w:rsidRDefault="000D76D9" w:rsidP="000D76D9">
      <w:pPr>
        <w:spacing w:after="160" w:line="259" w:lineRule="auto"/>
        <w:rPr>
          <w:ins w:id="1966" w:author="Remi Hoeve" w:date="2024-03-12T15:50:00Z"/>
          <w:del w:id="1967" w:author="Kaski Maiju" w:date="2024-06-26T14:58:00Z"/>
          <w:rFonts w:ascii="Calibri" w:eastAsia="Calibri" w:hAnsi="Calibri" w:cs="Times New Roman"/>
          <w:sz w:val="22"/>
        </w:rPr>
      </w:pPr>
      <w:ins w:id="1968" w:author="Remi Hoeve" w:date="2024-03-12T15:50:00Z">
        <w:del w:id="1969" w:author="Kaski Maiju" w:date="2024-06-26T14:58:00Z">
          <w:r w:rsidRPr="0031508E" w:rsidDel="00D92CAE">
            <w:rPr>
              <w:rFonts w:ascii="Calibri" w:eastAsia="Calibri" w:hAnsi="Calibri" w:cs="Times New Roman"/>
              <w:sz w:val="22"/>
              <w:u w:val="single"/>
            </w:rPr>
            <w:delText>Use-case (name):</w:delText>
          </w:r>
        </w:del>
      </w:ins>
      <w:ins w:id="1970" w:author="Remi Hoeve" w:date="2024-03-12T16:15:00Z">
        <w:del w:id="1971" w:author="Kaski Maiju" w:date="2024-06-26T14:58:00Z">
          <w:r w:rsidR="00B9018A" w:rsidDel="00D92CAE">
            <w:rPr>
              <w:rFonts w:ascii="Calibri" w:eastAsia="Calibri" w:hAnsi="Calibri" w:cs="Times New Roman"/>
              <w:sz w:val="22"/>
              <w:u w:val="single"/>
            </w:rPr>
            <w:tab/>
            <w:delText>External influence to change traff</w:delText>
          </w:r>
        </w:del>
      </w:ins>
      <w:ins w:id="1972" w:author="Remi Hoeve" w:date="2024-03-12T16:16:00Z">
        <w:del w:id="1973" w:author="Kaski Maiju" w:date="2024-06-26T14:58:00Z">
          <w:r w:rsidR="00B9018A" w:rsidDel="00D92CAE">
            <w:rPr>
              <w:rFonts w:ascii="Calibri" w:eastAsia="Calibri" w:hAnsi="Calibri" w:cs="Times New Roman"/>
              <w:sz w:val="22"/>
              <w:u w:val="single"/>
            </w:rPr>
            <w:delText>ic clearance by VTS</w:delText>
          </w:r>
        </w:del>
      </w:ins>
    </w:p>
    <w:p w14:paraId="034B5731" w14:textId="5774FEC9" w:rsidR="000D76D9" w:rsidRPr="0031508E" w:rsidDel="005E116F" w:rsidRDefault="000D76D9" w:rsidP="000D76D9">
      <w:pPr>
        <w:spacing w:after="160" w:line="259" w:lineRule="auto"/>
        <w:ind w:left="2608" w:hanging="2608"/>
        <w:rPr>
          <w:ins w:id="1974" w:author="Remi Hoeve" w:date="2024-03-12T15:50:00Z"/>
          <w:del w:id="1975" w:author="Kaski Maiju" w:date="2025-03-19T14:29:00Z" w16du:dateUtc="2025-03-19T12:29:00Z"/>
          <w:rFonts w:ascii="Calibri" w:eastAsia="Calibri" w:hAnsi="Calibri" w:cs="Times New Roman"/>
          <w:sz w:val="22"/>
        </w:rPr>
      </w:pPr>
      <w:ins w:id="1976" w:author="Remi Hoeve" w:date="2024-03-12T15:50:00Z">
        <w:del w:id="1977" w:author="Kaski Maiju" w:date="2025-03-19T14:29:00Z" w16du:dateUtc="2025-03-19T12:29:00Z">
          <w:r w:rsidRPr="0031508E" w:rsidDel="005E116F">
            <w:rPr>
              <w:rFonts w:ascii="Calibri" w:eastAsia="Calibri" w:hAnsi="Calibri" w:cs="Times New Roman"/>
              <w:sz w:val="22"/>
              <w:u w:val="single"/>
            </w:rPr>
            <w:delText>Description:</w:delText>
          </w:r>
        </w:del>
      </w:ins>
      <w:ins w:id="1978" w:author="Remi Hoeve" w:date="2024-03-12T16:33:00Z">
        <w:del w:id="1979" w:author="Kaski Maiju" w:date="2025-03-19T14:29:00Z" w16du:dateUtc="2025-03-19T12:29:00Z">
          <w:r w:rsidR="00576178" w:rsidRPr="00D92CAE" w:rsidDel="005E116F">
            <w:rPr>
              <w:rFonts w:ascii="Calibri" w:eastAsia="Calibri" w:hAnsi="Calibri" w:cs="Times New Roman"/>
              <w:sz w:val="22"/>
              <w:rPrChange w:id="1980" w:author="Kaski Maiju" w:date="2024-06-26T14:58:00Z">
                <w:rPr>
                  <w:rFonts w:ascii="Calibri" w:eastAsia="Calibri" w:hAnsi="Calibri" w:cs="Times New Roman"/>
                  <w:sz w:val="22"/>
                  <w:u w:val="single"/>
                </w:rPr>
              </w:rPrChange>
            </w:rPr>
            <w:tab/>
            <w:delText>When</w:delText>
          </w:r>
        </w:del>
      </w:ins>
      <w:ins w:id="1981" w:author="Remi Hoeve" w:date="2024-03-12T16:34:00Z">
        <w:del w:id="1982" w:author="Kaski Maiju" w:date="2025-03-19T14:29:00Z" w16du:dateUtc="2025-03-19T12:29:00Z">
          <w:r w:rsidR="00576178" w:rsidRPr="00D92CAE" w:rsidDel="005E116F">
            <w:rPr>
              <w:rFonts w:ascii="Calibri" w:eastAsia="Calibri" w:hAnsi="Calibri" w:cs="Times New Roman"/>
              <w:sz w:val="22"/>
              <w:rPrChange w:id="1983" w:author="Kaski Maiju" w:date="2024-06-26T14:58:00Z">
                <w:rPr>
                  <w:rFonts w:ascii="Calibri" w:eastAsia="Calibri" w:hAnsi="Calibri" w:cs="Times New Roman"/>
                  <w:sz w:val="22"/>
                  <w:u w:val="single"/>
                </w:rPr>
              </w:rPrChange>
            </w:rPr>
            <w:delText xml:space="preserve"> a</w:delText>
          </w:r>
          <w:r w:rsidR="00EA7987" w:rsidRPr="00D92CAE" w:rsidDel="005E116F">
            <w:rPr>
              <w:rFonts w:ascii="Calibri" w:eastAsia="Calibri" w:hAnsi="Calibri" w:cs="Times New Roman"/>
              <w:sz w:val="22"/>
              <w:rPrChange w:id="1984" w:author="Kaski Maiju" w:date="2024-06-26T14:58:00Z">
                <w:rPr>
                  <w:rFonts w:ascii="Calibri" w:eastAsia="Calibri" w:hAnsi="Calibri" w:cs="Times New Roman"/>
                  <w:sz w:val="22"/>
                  <w:u w:val="single"/>
                </w:rPr>
              </w:rPrChange>
            </w:rPr>
            <w:delText xml:space="preserve">n approved Traffic Clearance changes due to external </w:delText>
          </w:r>
          <w:r w:rsidR="00BF652D" w:rsidRPr="00D92CAE" w:rsidDel="005E116F">
            <w:rPr>
              <w:rFonts w:ascii="Calibri" w:eastAsia="Calibri" w:hAnsi="Calibri" w:cs="Times New Roman"/>
              <w:sz w:val="22"/>
              <w:rPrChange w:id="1985" w:author="Kaski Maiju" w:date="2024-06-26T14:58:00Z">
                <w:rPr>
                  <w:rFonts w:ascii="Calibri" w:eastAsia="Calibri" w:hAnsi="Calibri" w:cs="Times New Roman"/>
                  <w:sz w:val="22"/>
                  <w:u w:val="single"/>
                </w:rPr>
              </w:rPrChange>
            </w:rPr>
            <w:delText>causes a</w:delText>
          </w:r>
        </w:del>
      </w:ins>
      <w:ins w:id="1986" w:author="Remi Hoeve" w:date="2024-03-12T16:35:00Z">
        <w:del w:id="1987" w:author="Kaski Maiju" w:date="2025-03-19T14:29:00Z" w16du:dateUtc="2025-03-19T12:29:00Z">
          <w:r w:rsidR="004E062C" w:rsidRPr="00D92CAE" w:rsidDel="005E116F">
            <w:rPr>
              <w:rFonts w:ascii="Calibri" w:eastAsia="Calibri" w:hAnsi="Calibri" w:cs="Times New Roman"/>
              <w:sz w:val="22"/>
              <w:rPrChange w:id="1988" w:author="Kaski Maiju" w:date="2024-06-26T14:58:00Z">
                <w:rPr>
                  <w:rFonts w:ascii="Calibri" w:eastAsia="Calibri" w:hAnsi="Calibri" w:cs="Times New Roman"/>
                  <w:sz w:val="22"/>
                  <w:u w:val="single"/>
                </w:rPr>
              </w:rPrChange>
            </w:rPr>
            <w:delText xml:space="preserve"> new clearance </w:delText>
          </w:r>
        </w:del>
      </w:ins>
      <w:ins w:id="1989" w:author="Remi Hoeve" w:date="2024-03-12T16:36:00Z">
        <w:del w:id="1990" w:author="Kaski Maiju" w:date="2025-03-19T14:29:00Z" w16du:dateUtc="2025-03-19T12:29:00Z">
          <w:r w:rsidR="00C67F96" w:rsidRPr="00D92CAE" w:rsidDel="005E116F">
            <w:rPr>
              <w:rFonts w:ascii="Calibri" w:eastAsia="Calibri" w:hAnsi="Calibri" w:cs="Times New Roman"/>
              <w:sz w:val="22"/>
              <w:rPrChange w:id="1991" w:author="Kaski Maiju" w:date="2024-06-26T14:58:00Z">
                <w:rPr>
                  <w:rFonts w:ascii="Calibri" w:eastAsia="Calibri" w:hAnsi="Calibri" w:cs="Times New Roman"/>
                  <w:sz w:val="22"/>
                  <w:u w:val="single"/>
                </w:rPr>
              </w:rPrChange>
            </w:rPr>
            <w:delText>should be agreed.</w:delText>
          </w:r>
        </w:del>
      </w:ins>
    </w:p>
    <w:p w14:paraId="7C5C96C3" w14:textId="62E7DBB9" w:rsidR="000D76D9" w:rsidRPr="0031508E" w:rsidDel="0092327C" w:rsidRDefault="000D76D9">
      <w:pPr>
        <w:spacing w:after="160" w:line="259" w:lineRule="auto"/>
        <w:ind w:left="360" w:hanging="360"/>
        <w:rPr>
          <w:ins w:id="1992" w:author="Remi Hoeve" w:date="2024-03-12T15:50:00Z"/>
          <w:del w:id="1993" w:author="Kaski Maiju" w:date="2024-06-26T12:33:00Z"/>
          <w:rFonts w:ascii="Calibri" w:eastAsia="Calibri" w:hAnsi="Calibri" w:cs="Times New Roman"/>
          <w:sz w:val="22"/>
        </w:rPr>
        <w:pPrChange w:id="1994" w:author="Kaski Maiju" w:date="2024-06-26T14:24:00Z">
          <w:pPr>
            <w:spacing w:after="160" w:line="259" w:lineRule="auto"/>
          </w:pPr>
        </w:pPrChange>
      </w:pPr>
      <w:ins w:id="1995" w:author="Remi Hoeve" w:date="2024-03-12T15:50:00Z">
        <w:del w:id="1996" w:author="Kaski Maiju" w:date="2024-06-26T12:33:00Z">
          <w:r w:rsidRPr="0031508E" w:rsidDel="0092327C">
            <w:rPr>
              <w:rFonts w:ascii="Calibri" w:eastAsia="Calibri" w:hAnsi="Calibri" w:cs="Times New Roman"/>
              <w:sz w:val="22"/>
              <w:u w:val="single"/>
            </w:rPr>
            <w:delText>Actors:</w:delText>
          </w:r>
        </w:del>
      </w:ins>
      <w:ins w:id="1997" w:author="Remi Hoeve" w:date="2024-03-12T16:23:00Z">
        <w:del w:id="1998" w:author="Kaski Maiju" w:date="2024-06-26T12:33:00Z">
          <w:r w:rsidR="00E835F3" w:rsidDel="0092327C">
            <w:rPr>
              <w:rFonts w:ascii="Calibri" w:eastAsia="Calibri" w:hAnsi="Calibri" w:cs="Times New Roman"/>
              <w:sz w:val="22"/>
              <w:u w:val="single"/>
            </w:rPr>
            <w:tab/>
          </w:r>
          <w:r w:rsidR="00E835F3" w:rsidDel="0092327C">
            <w:rPr>
              <w:rFonts w:ascii="Calibri" w:eastAsia="Calibri" w:hAnsi="Calibri" w:cs="Times New Roman"/>
              <w:sz w:val="22"/>
              <w:u w:val="single"/>
            </w:rPr>
            <w:tab/>
          </w:r>
          <w:r w:rsidR="00E835F3" w:rsidDel="0092327C">
            <w:rPr>
              <w:rFonts w:ascii="Calibri" w:eastAsia="Calibri" w:hAnsi="Calibri" w:cs="Times New Roman"/>
              <w:sz w:val="22"/>
              <w:u w:val="single"/>
            </w:rPr>
            <w:tab/>
            <w:delText>Mariner, ECDIS/on board system, VTS</w:delText>
          </w:r>
        </w:del>
      </w:ins>
    </w:p>
    <w:p w14:paraId="0710BE3E" w14:textId="36A7614D" w:rsidR="000D76D9" w:rsidRPr="0031508E" w:rsidDel="0092327C" w:rsidRDefault="000D76D9">
      <w:pPr>
        <w:spacing w:after="160" w:line="259" w:lineRule="auto"/>
        <w:ind w:left="360" w:hanging="360"/>
        <w:rPr>
          <w:ins w:id="1999" w:author="Remi Hoeve" w:date="2024-03-12T15:50:00Z"/>
          <w:del w:id="2000" w:author="Kaski Maiju" w:date="2024-06-26T12:33:00Z"/>
          <w:rFonts w:ascii="Calibri" w:eastAsia="Calibri" w:hAnsi="Calibri" w:cs="Times New Roman"/>
          <w:sz w:val="22"/>
        </w:rPr>
        <w:pPrChange w:id="2001" w:author="Kaski Maiju" w:date="2024-06-26T14:24:00Z">
          <w:pPr>
            <w:spacing w:after="160" w:line="259" w:lineRule="auto"/>
          </w:pPr>
        </w:pPrChange>
      </w:pPr>
      <w:ins w:id="2002" w:author="Remi Hoeve" w:date="2024-03-12T15:50:00Z">
        <w:del w:id="2003" w:author="Kaski Maiju" w:date="2024-06-26T12:33:00Z">
          <w:r w:rsidRPr="0031508E" w:rsidDel="0092327C">
            <w:rPr>
              <w:rFonts w:ascii="Calibri" w:eastAsia="Calibri" w:hAnsi="Calibri" w:cs="Times New Roman"/>
              <w:sz w:val="22"/>
              <w:u w:val="single"/>
            </w:rPr>
            <w:delText>Frequency of Use</w:delText>
          </w:r>
          <w:r w:rsidRPr="0031508E" w:rsidDel="0092327C">
            <w:rPr>
              <w:rFonts w:ascii="Calibri" w:eastAsia="Calibri" w:hAnsi="Calibri" w:cs="Times New Roman"/>
              <w:sz w:val="22"/>
            </w:rPr>
            <w:delText>:</w:delText>
          </w:r>
        </w:del>
      </w:ins>
      <w:ins w:id="2004" w:author="Remi Hoeve" w:date="2024-03-12T16:30:00Z">
        <w:del w:id="2005" w:author="Kaski Maiju" w:date="2024-06-26T12:33:00Z">
          <w:r w:rsidR="0076784E" w:rsidDel="0092327C">
            <w:rPr>
              <w:rFonts w:ascii="Calibri" w:eastAsia="Calibri" w:hAnsi="Calibri" w:cs="Times New Roman"/>
              <w:sz w:val="22"/>
            </w:rPr>
            <w:tab/>
          </w:r>
          <w:r w:rsidR="0076784E" w:rsidRPr="0031508E" w:rsidDel="0092327C">
            <w:rPr>
              <w:rFonts w:ascii="Calibri" w:eastAsia="Calibri" w:hAnsi="Calibri" w:cs="Times New Roman"/>
              <w:sz w:val="22"/>
            </w:rPr>
            <w:delText xml:space="preserve">Typically triggered </w:delText>
          </w:r>
        </w:del>
      </w:ins>
      <w:ins w:id="2006" w:author="Remi Hoeve" w:date="2024-03-12T16:33:00Z">
        <w:del w:id="2007" w:author="Kaski Maiju" w:date="2024-06-26T12:33:00Z">
          <w:r w:rsidR="00FC4AFE" w:rsidDel="0092327C">
            <w:rPr>
              <w:rFonts w:ascii="Calibri" w:eastAsia="Calibri" w:hAnsi="Calibri" w:cs="Times New Roman"/>
              <w:sz w:val="22"/>
            </w:rPr>
            <w:delText xml:space="preserve">when </w:delText>
          </w:r>
        </w:del>
      </w:ins>
      <w:ins w:id="2008" w:author="Remi Hoeve" w:date="2024-03-12T16:32:00Z">
        <w:del w:id="2009" w:author="Kaski Maiju" w:date="2024-06-26T12:33:00Z">
          <w:r w:rsidR="005A7AEF" w:rsidDel="0092327C">
            <w:rPr>
              <w:rFonts w:ascii="Calibri" w:eastAsia="Calibri" w:hAnsi="Calibri" w:cs="Times New Roman"/>
              <w:sz w:val="22"/>
            </w:rPr>
            <w:delText xml:space="preserve">approved Traffic Clearance changes </w:delText>
          </w:r>
          <w:r w:rsidR="001E2C3B" w:rsidDel="0092327C">
            <w:rPr>
              <w:rFonts w:ascii="Calibri" w:eastAsia="Calibri" w:hAnsi="Calibri" w:cs="Times New Roman"/>
              <w:sz w:val="22"/>
            </w:rPr>
            <w:delText xml:space="preserve"> and new clear</w:delText>
          </w:r>
          <w:r w:rsidR="00FC4AFE" w:rsidDel="0092327C">
            <w:rPr>
              <w:rFonts w:ascii="Calibri" w:eastAsia="Calibri" w:hAnsi="Calibri" w:cs="Times New Roman"/>
              <w:sz w:val="22"/>
            </w:rPr>
            <w:delText xml:space="preserve">ance </w:delText>
          </w:r>
        </w:del>
      </w:ins>
      <w:ins w:id="2010" w:author="Remi Hoeve" w:date="2024-03-12T16:33:00Z">
        <w:del w:id="2011" w:author="Kaski Maiju" w:date="2024-06-26T12:33:00Z">
          <w:r w:rsidR="00FC4AFE" w:rsidDel="0092327C">
            <w:rPr>
              <w:rFonts w:ascii="Calibri" w:eastAsia="Calibri" w:hAnsi="Calibri" w:cs="Times New Roman"/>
              <w:sz w:val="22"/>
            </w:rPr>
            <w:delText>is necessary.</w:delText>
          </w:r>
        </w:del>
      </w:ins>
    </w:p>
    <w:p w14:paraId="2898711F" w14:textId="111B955E" w:rsidR="00E835F3" w:rsidRPr="0031508E" w:rsidDel="0092327C" w:rsidRDefault="000D76D9">
      <w:pPr>
        <w:spacing w:after="120" w:line="259" w:lineRule="auto"/>
        <w:ind w:left="360" w:hanging="360"/>
        <w:rPr>
          <w:ins w:id="2012" w:author="Remi Hoeve" w:date="2024-03-12T16:20:00Z"/>
          <w:del w:id="2013" w:author="Kaski Maiju" w:date="2024-06-26T12:33:00Z"/>
          <w:rFonts w:ascii="Calibri" w:eastAsia="Calibri" w:hAnsi="Calibri" w:cs="Times New Roman"/>
          <w:sz w:val="22"/>
        </w:rPr>
        <w:pPrChange w:id="2014" w:author="Kaski Maiju" w:date="2024-06-26T14:24:00Z">
          <w:pPr>
            <w:spacing w:after="120" w:line="259" w:lineRule="auto"/>
            <w:ind w:left="2832" w:hanging="2832"/>
          </w:pPr>
        </w:pPrChange>
      </w:pPr>
      <w:ins w:id="2015" w:author="Remi Hoeve" w:date="2024-03-12T15:50:00Z">
        <w:del w:id="2016" w:author="Kaski Maiju" w:date="2024-06-26T12:33:00Z">
          <w:r w:rsidRPr="0031508E" w:rsidDel="0092327C">
            <w:rPr>
              <w:rFonts w:ascii="Calibri" w:eastAsia="Calibri" w:hAnsi="Calibri" w:cs="Times New Roman"/>
              <w:sz w:val="22"/>
              <w:u w:val="single"/>
            </w:rPr>
            <w:delText>Pre-conditions</w:delText>
          </w:r>
          <w:r w:rsidRPr="0031508E" w:rsidDel="0092327C">
            <w:rPr>
              <w:rFonts w:ascii="Calibri" w:eastAsia="Calibri" w:hAnsi="Calibri" w:cs="Times New Roman"/>
              <w:sz w:val="22"/>
            </w:rPr>
            <w:delText>:</w:delText>
          </w:r>
        </w:del>
      </w:ins>
      <w:ins w:id="2017" w:author="Remi Hoeve" w:date="2024-03-12T16:20:00Z">
        <w:del w:id="2018" w:author="Kaski Maiju" w:date="2024-06-26T12:33:00Z">
          <w:r w:rsidR="00E835F3" w:rsidDel="0092327C">
            <w:rPr>
              <w:rFonts w:ascii="Calibri" w:eastAsia="Calibri" w:hAnsi="Calibri" w:cs="Times New Roman"/>
              <w:sz w:val="22"/>
            </w:rPr>
            <w:tab/>
          </w:r>
          <w:r w:rsidR="00E835F3" w:rsidRPr="0031508E" w:rsidDel="0092327C">
            <w:rPr>
              <w:rFonts w:ascii="Calibri" w:eastAsia="Calibri" w:hAnsi="Calibri" w:cs="Times New Roman"/>
              <w:sz w:val="22"/>
            </w:rPr>
            <w:delText>The service instance is known to the on-board system, or the on board system has access to a service registry in which the service instance can be discovered.</w:delText>
          </w:r>
        </w:del>
      </w:ins>
    </w:p>
    <w:p w14:paraId="5F26914F" w14:textId="2AAA250D" w:rsidR="000D76D9" w:rsidDel="0092327C" w:rsidRDefault="000D76D9">
      <w:pPr>
        <w:pStyle w:val="Bullet1"/>
        <w:numPr>
          <w:ilvl w:val="0"/>
          <w:numId w:val="0"/>
        </w:numPr>
        <w:ind w:left="360" w:hanging="360"/>
        <w:rPr>
          <w:del w:id="2019" w:author="Kaski Maiju" w:date="2024-03-13T15:59:00Z"/>
          <w:rFonts w:ascii="Calibri" w:eastAsia="Calibri" w:hAnsi="Calibri" w:cs="Times New Roman"/>
          <w:u w:val="single"/>
        </w:rPr>
        <w:pPrChange w:id="2020" w:author="Kaski Maiju" w:date="2024-06-26T14:24:00Z">
          <w:pPr>
            <w:pStyle w:val="Luettelokappale"/>
            <w:numPr>
              <w:numId w:val="51"/>
            </w:numPr>
            <w:autoSpaceDE w:val="0"/>
            <w:autoSpaceDN w:val="0"/>
            <w:adjustRightInd w:val="0"/>
            <w:spacing w:after="0" w:line="240" w:lineRule="auto"/>
            <w:ind w:left="1080" w:hanging="720"/>
          </w:pPr>
        </w:pPrChange>
      </w:pPr>
      <w:ins w:id="2021" w:author="Remi Hoeve" w:date="2024-03-12T15:50:00Z">
        <w:del w:id="2022" w:author="Kaski Maiju" w:date="2024-03-13T15:59:00Z">
          <w:r w:rsidRPr="0031508E" w:rsidDel="005E285F">
            <w:rPr>
              <w:rFonts w:ascii="Calibri" w:eastAsia="Calibri" w:hAnsi="Calibri" w:cs="Times New Roman"/>
              <w:u w:val="single"/>
            </w:rPr>
            <w:delText>Ordinary Sequence:</w:delText>
          </w:r>
        </w:del>
      </w:ins>
    </w:p>
    <w:p w14:paraId="6512776B" w14:textId="775BF4FF" w:rsidR="005404CC" w:rsidRPr="006D71EC" w:rsidDel="005E116F" w:rsidRDefault="005404CC" w:rsidP="005404CC">
      <w:pPr>
        <w:pStyle w:val="Luettelokappale"/>
        <w:numPr>
          <w:ilvl w:val="0"/>
          <w:numId w:val="51"/>
        </w:numPr>
        <w:autoSpaceDE w:val="0"/>
        <w:autoSpaceDN w:val="0"/>
        <w:adjustRightInd w:val="0"/>
        <w:spacing w:after="0" w:line="240" w:lineRule="auto"/>
        <w:rPr>
          <w:ins w:id="2023" w:author="Remi Hoeve" w:date="2024-03-12T16:20:00Z"/>
          <w:del w:id="2024" w:author="Kaski Maiju" w:date="2025-03-19T14:29:00Z" w16du:dateUtc="2025-03-19T12:29:00Z"/>
          <w:lang w:val="en-US"/>
        </w:rPr>
      </w:pPr>
      <w:ins w:id="2025" w:author="Remi Hoeve" w:date="2024-03-12T16:20:00Z">
        <w:del w:id="2026" w:author="Kaski Maiju" w:date="2025-03-19T14:29:00Z" w16du:dateUtc="2025-03-19T12:29:00Z">
          <w:r w:rsidRPr="006D71EC" w:rsidDel="005E116F">
            <w:rPr>
              <w:lang w:val="en-US"/>
            </w:rPr>
            <w:delText xml:space="preserve">Approved plan needs changes due external influences, like weather conditions, delay or occurring hazardous situation </w:delText>
          </w:r>
        </w:del>
      </w:ins>
    </w:p>
    <w:p w14:paraId="107C3A56" w14:textId="1DD2C0D7" w:rsidR="005404CC" w:rsidDel="00BE6069" w:rsidRDefault="005404CC" w:rsidP="00BE6069">
      <w:pPr>
        <w:pStyle w:val="Luettelokappale"/>
        <w:numPr>
          <w:ilvl w:val="0"/>
          <w:numId w:val="51"/>
        </w:numPr>
        <w:autoSpaceDE w:val="0"/>
        <w:autoSpaceDN w:val="0"/>
        <w:adjustRightInd w:val="0"/>
        <w:spacing w:after="0" w:line="240" w:lineRule="auto"/>
        <w:rPr>
          <w:del w:id="2027" w:author="Kaski Maiju" w:date="2024-06-26T13:33:00Z"/>
          <w:lang w:val="en-US"/>
        </w:rPr>
      </w:pPr>
      <w:ins w:id="2028" w:author="Remi Hoeve" w:date="2024-03-12T16:20:00Z">
        <w:del w:id="2029" w:author="Kaski Maiju" w:date="2025-03-19T14:29:00Z" w16du:dateUtc="2025-03-19T12:29:00Z">
          <w:r w:rsidRPr="006D71EC" w:rsidDel="005E116F">
            <w:rPr>
              <w:lang w:val="en-US"/>
            </w:rPr>
            <w:delText>VTS or vessel sends request to amend of the approved plan</w:delText>
          </w:r>
        </w:del>
      </w:ins>
    </w:p>
    <w:p w14:paraId="08D6AF64" w14:textId="2107C371" w:rsidR="005404CC" w:rsidRPr="00BE6069" w:rsidDel="00BE6069" w:rsidRDefault="005404CC">
      <w:pPr>
        <w:pStyle w:val="Luettelokappale"/>
        <w:numPr>
          <w:ilvl w:val="0"/>
          <w:numId w:val="51"/>
        </w:numPr>
        <w:autoSpaceDE w:val="0"/>
        <w:autoSpaceDN w:val="0"/>
        <w:adjustRightInd w:val="0"/>
        <w:spacing w:after="0" w:line="240" w:lineRule="auto"/>
        <w:rPr>
          <w:del w:id="2030" w:author="Kaski Maiju" w:date="2024-06-26T12:32:00Z"/>
          <w:lang w:val="en-US"/>
          <w:rPrChange w:id="2031" w:author="Kaski Maiju" w:date="2024-06-26T13:33:00Z">
            <w:rPr>
              <w:del w:id="2032" w:author="Kaski Maiju" w:date="2024-06-26T12:32:00Z"/>
            </w:rPr>
          </w:rPrChange>
        </w:rPr>
      </w:pPr>
      <w:ins w:id="2033" w:author="Remi Hoeve" w:date="2024-03-12T16:20:00Z">
        <w:del w:id="2034" w:author="Kaski Maiju" w:date="2025-03-19T14:29:00Z" w16du:dateUtc="2025-03-19T12:29:00Z">
          <w:r w:rsidRPr="00BE6069" w:rsidDel="005E116F">
            <w:rPr>
              <w:lang w:val="en-US"/>
              <w:rPrChange w:id="2035" w:author="Kaski Maiju" w:date="2024-06-26T13:33:00Z">
                <w:rPr/>
              </w:rPrChange>
            </w:rPr>
            <w:delText xml:space="preserve">Vessel creates new plan and sends new request via Use case 1-5 </w:delText>
          </w:r>
        </w:del>
      </w:ins>
    </w:p>
    <w:p w14:paraId="3862C867" w14:textId="77777777" w:rsidR="005404CC" w:rsidRPr="0092327C" w:rsidDel="0092327C" w:rsidRDefault="005404CC">
      <w:pPr>
        <w:pStyle w:val="Luettelokappale"/>
        <w:autoSpaceDE w:val="0"/>
        <w:autoSpaceDN w:val="0"/>
        <w:adjustRightInd w:val="0"/>
        <w:spacing w:after="0" w:line="240" w:lineRule="auto"/>
        <w:ind w:left="1080"/>
        <w:rPr>
          <w:ins w:id="2036" w:author="Remi Hoeve" w:date="2024-03-12T15:50:00Z"/>
          <w:del w:id="2037" w:author="Kaski Maiju" w:date="2024-06-26T12:32:00Z"/>
          <w:rFonts w:ascii="Calibri" w:eastAsia="Calibri" w:hAnsi="Calibri" w:cs="Times New Roman"/>
          <w:lang w:val="en-US"/>
          <w:rPrChange w:id="2038" w:author="Kaski Maiju" w:date="2024-06-26T12:32:00Z">
            <w:rPr>
              <w:ins w:id="2039" w:author="Remi Hoeve" w:date="2024-03-12T15:50:00Z"/>
              <w:del w:id="2040" w:author="Kaski Maiju" w:date="2024-06-26T12:32:00Z"/>
              <w:rFonts w:ascii="Calibri" w:eastAsia="Calibri" w:hAnsi="Calibri" w:cs="Times New Roman"/>
              <w:sz w:val="22"/>
            </w:rPr>
          </w:rPrChange>
        </w:rPr>
        <w:pPrChange w:id="2041" w:author="Kaski Maiju" w:date="2024-06-26T13:33:00Z">
          <w:pPr>
            <w:spacing w:after="160" w:line="259" w:lineRule="auto"/>
          </w:pPr>
        </w:pPrChange>
      </w:pPr>
    </w:p>
    <w:p w14:paraId="65A176B6" w14:textId="56EC20F3" w:rsidR="000D76D9" w:rsidRPr="00BE6069" w:rsidDel="0092327C" w:rsidRDefault="000D76D9">
      <w:pPr>
        <w:pStyle w:val="Luettelokappale"/>
        <w:ind w:left="1080"/>
        <w:rPr>
          <w:ins w:id="2042" w:author="Remi Hoeve" w:date="2024-03-12T15:50:00Z"/>
          <w:del w:id="2043" w:author="Kaski Maiju" w:date="2024-06-26T12:32:00Z"/>
          <w:lang w:val="en-US"/>
          <w:rPrChange w:id="2044" w:author="Kaski Maiju" w:date="2024-06-26T13:33:00Z">
            <w:rPr>
              <w:ins w:id="2045" w:author="Remi Hoeve" w:date="2024-03-12T15:50:00Z"/>
              <w:del w:id="2046" w:author="Kaski Maiju" w:date="2024-06-26T12:32:00Z"/>
            </w:rPr>
          </w:rPrChange>
        </w:rPr>
        <w:pPrChange w:id="2047" w:author="Kaski Maiju" w:date="2024-06-26T13:33:00Z">
          <w:pPr>
            <w:pStyle w:val="Bullet1"/>
            <w:numPr>
              <w:numId w:val="0"/>
            </w:numPr>
            <w:ind w:left="0" w:firstLine="0"/>
          </w:pPr>
        </w:pPrChange>
      </w:pPr>
      <w:ins w:id="2048" w:author="Remi Hoeve" w:date="2024-03-12T15:50:00Z">
        <w:del w:id="2049" w:author="Kaski Maiju" w:date="2024-06-26T12:32:00Z">
          <w:r w:rsidRPr="00BE6069" w:rsidDel="0092327C">
            <w:rPr>
              <w:u w:val="single"/>
              <w:lang w:val="en-US"/>
              <w:rPrChange w:id="2050" w:author="Kaski Maiju" w:date="2024-06-26T13:33:00Z">
                <w:rPr>
                  <w:u w:val="single"/>
                </w:rPr>
              </w:rPrChange>
            </w:rPr>
            <w:delText>Post-conditions</w:delText>
          </w:r>
          <w:r w:rsidRPr="00BE6069" w:rsidDel="0092327C">
            <w:rPr>
              <w:lang w:val="en-US"/>
              <w:rPrChange w:id="2051" w:author="Kaski Maiju" w:date="2024-06-26T13:33:00Z">
                <w:rPr/>
              </w:rPrChange>
            </w:rPr>
            <w:delText>:</w:delText>
          </w:r>
        </w:del>
      </w:ins>
    </w:p>
    <w:p w14:paraId="7D1455BC" w14:textId="3BB8F14E" w:rsidR="000D76D9" w:rsidRPr="00BE6069" w:rsidDel="0092327C" w:rsidRDefault="000D76D9">
      <w:pPr>
        <w:pStyle w:val="Luettelokappale"/>
        <w:ind w:left="1080"/>
        <w:rPr>
          <w:ins w:id="2052" w:author="Remi Hoeve" w:date="2024-03-12T15:51:00Z"/>
          <w:del w:id="2053" w:author="Kaski Maiju" w:date="2024-06-26T12:32:00Z"/>
          <w:lang w:val="en-US"/>
          <w:rPrChange w:id="2054" w:author="Kaski Maiju" w:date="2024-06-26T13:33:00Z">
            <w:rPr>
              <w:ins w:id="2055" w:author="Remi Hoeve" w:date="2024-03-12T15:51:00Z"/>
              <w:del w:id="2056" w:author="Kaski Maiju" w:date="2024-06-26T12:32:00Z"/>
            </w:rPr>
          </w:rPrChange>
        </w:rPr>
        <w:pPrChange w:id="2057" w:author="Kaski Maiju" w:date="2024-06-26T13:33:00Z">
          <w:pPr>
            <w:pStyle w:val="Bullet1"/>
            <w:numPr>
              <w:numId w:val="0"/>
            </w:numPr>
            <w:ind w:left="0" w:firstLine="0"/>
          </w:pPr>
        </w:pPrChange>
      </w:pPr>
    </w:p>
    <w:p w14:paraId="1140DB1F" w14:textId="3EA3BCDD" w:rsidR="000D76D9" w:rsidRPr="00BE6069" w:rsidDel="005E116F" w:rsidRDefault="000D76D9">
      <w:pPr>
        <w:pStyle w:val="Luettelokappale"/>
        <w:autoSpaceDE w:val="0"/>
        <w:autoSpaceDN w:val="0"/>
        <w:adjustRightInd w:val="0"/>
        <w:spacing w:after="0" w:line="240" w:lineRule="auto"/>
        <w:ind w:left="1080"/>
        <w:rPr>
          <w:ins w:id="2058" w:author="Remi Hoeve" w:date="2024-03-12T15:51:00Z"/>
          <w:del w:id="2059" w:author="Kaski Maiju" w:date="2025-03-19T14:29:00Z" w16du:dateUtc="2025-03-19T12:29:00Z"/>
          <w:lang w:val="en-US"/>
          <w:rPrChange w:id="2060" w:author="Kaski Maiju" w:date="2024-06-26T13:33:00Z">
            <w:rPr>
              <w:ins w:id="2061" w:author="Remi Hoeve" w:date="2024-03-12T15:51:00Z"/>
              <w:del w:id="2062" w:author="Kaski Maiju" w:date="2025-03-19T14:29:00Z" w16du:dateUtc="2025-03-19T12:29:00Z"/>
            </w:rPr>
          </w:rPrChange>
        </w:rPr>
        <w:pPrChange w:id="2063" w:author="Kaski Maiju" w:date="2024-06-26T13:33:00Z">
          <w:pPr>
            <w:pStyle w:val="Bullet1"/>
            <w:numPr>
              <w:numId w:val="0"/>
            </w:numPr>
            <w:ind w:left="0" w:firstLine="0"/>
          </w:pPr>
        </w:pPrChange>
      </w:pPr>
    </w:p>
    <w:p w14:paraId="28345D87" w14:textId="1E1E1D52" w:rsidR="000D76D9" w:rsidDel="005E116F" w:rsidRDefault="000D76D9" w:rsidP="00A17417">
      <w:pPr>
        <w:pStyle w:val="Bullet1"/>
        <w:numPr>
          <w:ilvl w:val="0"/>
          <w:numId w:val="0"/>
        </w:numPr>
        <w:ind w:left="360" w:hanging="360"/>
        <w:rPr>
          <w:ins w:id="2064" w:author="Remi Hoeve" w:date="2024-03-12T15:51:00Z"/>
          <w:del w:id="2065" w:author="Kaski Maiju" w:date="2025-03-19T14:29:00Z" w16du:dateUtc="2025-03-19T12:29:00Z"/>
        </w:rPr>
      </w:pPr>
    </w:p>
    <w:p w14:paraId="440B3819" w14:textId="4B539104" w:rsidR="00A738A8" w:rsidRDefault="00A738A8" w:rsidP="00A738A8">
      <w:pPr>
        <w:pStyle w:val="AppendixHead1"/>
        <w:rPr>
          <w:ins w:id="2066" w:author="Kaski Maiju" w:date="2025-01-28T15:31:00Z" w16du:dateUtc="2025-01-28T13:31:00Z"/>
        </w:rPr>
      </w:pPr>
      <w:ins w:id="2067" w:author="Kaski Maiju" w:date="2025-01-28T15:31:00Z" w16du:dateUtc="2025-01-28T13:31:00Z">
        <w:r>
          <w:t>ROUTE function</w:t>
        </w:r>
      </w:ins>
      <w:ins w:id="2068" w:author="Kaski Maiju" w:date="2025-03-18T16:17:00Z" w16du:dateUtc="2025-03-18T14:17:00Z">
        <w:r w:rsidR="00C06E45">
          <w:t>s</w:t>
        </w:r>
      </w:ins>
    </w:p>
    <w:p w14:paraId="7D73E740" w14:textId="3EA2E9E4" w:rsidR="00A738A8" w:rsidRDefault="00A738A8" w:rsidP="00A738A8">
      <w:pPr>
        <w:pStyle w:val="AppendixHead2"/>
        <w:rPr>
          <w:ins w:id="2069" w:author="Kaski Maiju" w:date="2025-01-28T15:31:00Z" w16du:dateUtc="2025-01-28T13:31:00Z"/>
        </w:rPr>
      </w:pPr>
      <w:ins w:id="2070" w:author="Kaski Maiju" w:date="2025-01-28T15:31:00Z" w16du:dateUtc="2025-01-28T13:31:00Z">
        <w:r>
          <w:t xml:space="preserve">Route exchange </w:t>
        </w:r>
      </w:ins>
      <w:ins w:id="2071" w:author="Kaski Maiju" w:date="2025-03-18T16:17:00Z" w16du:dateUtc="2025-03-18T14:17:00Z">
        <w:r w:rsidR="00C06E45">
          <w:t>service</w:t>
        </w:r>
      </w:ins>
    </w:p>
    <w:p w14:paraId="649721B8" w14:textId="2554E306" w:rsidR="0068646F" w:rsidRDefault="00B42BDC">
      <w:pPr>
        <w:pStyle w:val="Leipteksti"/>
        <w:rPr>
          <w:ins w:id="2072" w:author="Kaski Maiju" w:date="2025-01-28T15:31:00Z" w16du:dateUtc="2025-01-28T13:31:00Z"/>
        </w:rPr>
        <w:pPrChange w:id="2073" w:author="Kaski Maiju" w:date="2025-03-18T16:12:00Z" w16du:dateUtc="2025-03-18T14:12:00Z">
          <w:pPr>
            <w:pStyle w:val="Leipteksti"/>
            <w:numPr>
              <w:numId w:val="105"/>
            </w:numPr>
            <w:ind w:left="720" w:hanging="360"/>
          </w:pPr>
        </w:pPrChange>
      </w:pPr>
      <w:ins w:id="2074" w:author="Kaski Maiju" w:date="2025-09-25T11:58:00Z" w16du:dateUtc="2025-09-25T09:58:00Z">
        <w:r w:rsidRPr="00B42BDC">
          <w:lastRenderedPageBreak/>
          <w:drawing>
            <wp:inline distT="0" distB="0" distL="0" distR="0" wp14:anchorId="44963479" wp14:editId="39A5ADD1">
              <wp:extent cx="6480175" cy="4047490"/>
              <wp:effectExtent l="0" t="0" r="0" b="3810"/>
              <wp:docPr id="275976648"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976648" name=""/>
                      <pic:cNvPicPr/>
                    </pic:nvPicPr>
                    <pic:blipFill>
                      <a:blip r:embed="rId32"/>
                      <a:stretch>
                        <a:fillRect/>
                      </a:stretch>
                    </pic:blipFill>
                    <pic:spPr>
                      <a:xfrm>
                        <a:off x="0" y="0"/>
                        <a:ext cx="6480175" cy="4047490"/>
                      </a:xfrm>
                      <a:prstGeom prst="rect">
                        <a:avLst/>
                      </a:prstGeom>
                    </pic:spPr>
                  </pic:pic>
                </a:graphicData>
              </a:graphic>
            </wp:inline>
          </w:drawing>
        </w:r>
      </w:ins>
    </w:p>
    <w:p w14:paraId="189FA4C0" w14:textId="5C8F880A" w:rsidR="00B42BDC" w:rsidRPr="00BD0CCF" w:rsidRDefault="005D5489" w:rsidP="00B42BDC">
      <w:pPr>
        <w:pStyle w:val="Bullet1"/>
        <w:numPr>
          <w:ilvl w:val="0"/>
          <w:numId w:val="0"/>
        </w:numPr>
        <w:ind w:left="360"/>
        <w:rPr>
          <w:ins w:id="2075" w:author="Kaski Maiju" w:date="2025-09-25T11:59:00Z" w16du:dateUtc="2025-09-25T09:59:00Z"/>
        </w:rPr>
      </w:pPr>
      <w:ins w:id="2076" w:author="Kaski Maiju" w:date="2025-03-18T16:21:00Z" w16du:dateUtc="2025-03-18T14:21:00Z">
        <w:r>
          <w:t xml:space="preserve">Figure </w:t>
        </w:r>
      </w:ins>
      <w:ins w:id="2077" w:author="Kaski Maiju" w:date="2025-09-25T12:04:00Z" w16du:dateUtc="2025-09-25T10:04:00Z">
        <w:r w:rsidR="00B42BDC">
          <w:t xml:space="preserve">3 </w:t>
        </w:r>
      </w:ins>
      <w:ins w:id="2078" w:author="Kaski Maiju" w:date="2025-09-25T11:59:00Z" w16du:dateUtc="2025-09-25T09:59:00Z">
        <w:r w:rsidR="00B42BDC">
          <w:t>Example of arriving vessel to berth</w:t>
        </w:r>
      </w:ins>
    </w:p>
    <w:p w14:paraId="7532C6DF" w14:textId="3F800E33" w:rsidR="00A738A8" w:rsidRPr="00BD0CCF" w:rsidRDefault="00A738A8" w:rsidP="00B42BDC">
      <w:pPr>
        <w:pStyle w:val="Bullet1"/>
        <w:numPr>
          <w:ilvl w:val="0"/>
          <w:numId w:val="0"/>
        </w:numPr>
        <w:ind w:left="360" w:hanging="360"/>
        <w:rPr>
          <w:ins w:id="2079" w:author="Kaski Maiju" w:date="2025-01-28T15:31:00Z" w16du:dateUtc="2025-01-28T13:31:00Z"/>
        </w:rPr>
        <w:pPrChange w:id="2080" w:author="Kaski Maiju" w:date="2025-09-25T11:59:00Z" w16du:dateUtc="2025-09-25T09:59:00Z">
          <w:pPr>
            <w:pStyle w:val="Bullet1"/>
            <w:numPr>
              <w:numId w:val="0"/>
            </w:numPr>
            <w:ind w:firstLine="0"/>
          </w:pPr>
        </w:pPrChange>
      </w:pPr>
    </w:p>
    <w:p w14:paraId="46368A76" w14:textId="77777777" w:rsidR="00162B77" w:rsidRPr="00417AE5" w:rsidRDefault="00162B77" w:rsidP="00162B77">
      <w:pPr>
        <w:pStyle w:val="AppendixHead3"/>
        <w:rPr>
          <w:ins w:id="2081" w:author="Kaski Maiju" w:date="2025-09-25T10:47:00Z" w16du:dateUtc="2025-09-25T08:47:00Z"/>
        </w:rPr>
      </w:pPr>
      <w:ins w:id="2082" w:author="Kaski Maiju" w:date="2025-09-25T10:47:00Z" w16du:dateUtc="2025-09-25T08:47:00Z">
        <w:r w:rsidRPr="00417AE5">
          <w:t xml:space="preserve">Use case 3.1.1 - Initial Sharing of the route from Vessel to VTS </w:t>
        </w:r>
      </w:ins>
    </w:p>
    <w:p w14:paraId="356A9EB8" w14:textId="77777777" w:rsidR="00162B77" w:rsidRPr="00E92EA8" w:rsidRDefault="00162B77" w:rsidP="00162B77">
      <w:pPr>
        <w:spacing w:after="160" w:line="259" w:lineRule="auto"/>
        <w:ind w:left="2124" w:hanging="2124"/>
        <w:rPr>
          <w:ins w:id="2083" w:author="Kaski Maiju" w:date="2025-09-25T10:47:00Z" w16du:dateUtc="2025-09-25T08:47:00Z"/>
          <w:rFonts w:ascii="Calibri" w:eastAsia="Calibri" w:hAnsi="Calibri" w:cs="Times New Roman"/>
          <w:sz w:val="22"/>
        </w:rPr>
      </w:pPr>
      <w:ins w:id="2084" w:author="Kaski Maiju" w:date="2025-09-25T10:47:00Z" w16du:dateUtc="2025-09-25T08:47: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Vessel shares route with VTS before entering VTS area, leaving from berth/anchorage, departing from port/anchorage.</w:t>
        </w:r>
      </w:ins>
    </w:p>
    <w:p w14:paraId="5657C81E" w14:textId="77777777" w:rsidR="00162B77" w:rsidRDefault="00162B77" w:rsidP="00162B77">
      <w:pPr>
        <w:pStyle w:val="Bullet1"/>
        <w:numPr>
          <w:ilvl w:val="0"/>
          <w:numId w:val="0"/>
        </w:numPr>
        <w:ind w:left="360" w:hanging="360"/>
        <w:rPr>
          <w:ins w:id="2085" w:author="Kaski Maiju" w:date="2025-09-25T10:47:00Z" w16du:dateUtc="2025-09-25T08:47:00Z"/>
          <w:rFonts w:ascii="Calibri" w:eastAsia="Calibri" w:hAnsi="Calibri" w:cs="Times New Roman"/>
          <w:u w:val="single"/>
        </w:rPr>
      </w:pPr>
      <w:ins w:id="2086" w:author="Kaski Maiju" w:date="2025-09-25T10:47:00Z" w16du:dateUtc="2025-09-25T08:47: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00A5077C" w14:textId="77777777" w:rsidR="00162B77" w:rsidRPr="007F41D7" w:rsidRDefault="00162B77" w:rsidP="00162B77">
      <w:pPr>
        <w:pStyle w:val="Luettelokappale"/>
        <w:numPr>
          <w:ilvl w:val="0"/>
          <w:numId w:val="57"/>
        </w:numPr>
        <w:spacing w:line="259" w:lineRule="auto"/>
        <w:rPr>
          <w:ins w:id="2087" w:author="Kaski Maiju" w:date="2025-09-25T10:47:00Z" w16du:dateUtc="2025-09-25T08:47:00Z"/>
          <w:rFonts w:ascii="Calibri" w:eastAsia="Calibri" w:hAnsi="Calibri" w:cs="Times New Roman"/>
          <w:szCs w:val="28"/>
          <w:lang w:val="en-US"/>
        </w:rPr>
      </w:pPr>
      <w:ins w:id="2088" w:author="Kaski Maiju" w:date="2025-09-25T10:47:00Z" w16du:dateUtc="2025-09-25T08:47:00Z">
        <w:r w:rsidRPr="00F615D6">
          <w:rPr>
            <w:rFonts w:ascii="Calibri" w:eastAsia="Calibri" w:hAnsi="Calibri" w:cs="Times New Roman"/>
            <w:szCs w:val="28"/>
            <w:lang w:val="en-US"/>
          </w:rPr>
          <w:t xml:space="preserve">The route is planned in </w:t>
        </w:r>
        <w:r>
          <w:rPr>
            <w:rFonts w:ascii="Calibri" w:eastAsia="Calibri" w:hAnsi="Calibri" w:cs="Times New Roman"/>
            <w:szCs w:val="28"/>
            <w:lang w:val="en-US"/>
          </w:rPr>
          <w:t>the planning station</w:t>
        </w:r>
        <w:r w:rsidRPr="00F615D6">
          <w:rPr>
            <w:rFonts w:ascii="Calibri" w:eastAsia="Calibri" w:hAnsi="Calibri" w:cs="Times New Roman"/>
            <w:szCs w:val="28"/>
            <w:lang w:val="en-US"/>
          </w:rPr>
          <w:t xml:space="preserve"> by the </w:t>
        </w:r>
        <w:r>
          <w:rPr>
            <w:rFonts w:ascii="Calibri" w:eastAsia="Calibri" w:hAnsi="Calibri" w:cs="Times New Roman"/>
            <w:szCs w:val="28"/>
            <w:lang w:val="en-US"/>
          </w:rPr>
          <w:t>mariner</w:t>
        </w:r>
      </w:ins>
    </w:p>
    <w:p w14:paraId="561CD8B1" w14:textId="77777777" w:rsidR="00162B77" w:rsidRPr="00F615D6" w:rsidRDefault="00162B77" w:rsidP="00162B77">
      <w:pPr>
        <w:pStyle w:val="Luettelokappale"/>
        <w:numPr>
          <w:ilvl w:val="0"/>
          <w:numId w:val="57"/>
        </w:numPr>
        <w:spacing w:line="259" w:lineRule="auto"/>
        <w:rPr>
          <w:ins w:id="2089" w:author="Kaski Maiju" w:date="2025-09-25T10:47:00Z" w16du:dateUtc="2025-09-25T08:47:00Z"/>
          <w:rFonts w:ascii="Calibri" w:eastAsia="Calibri" w:hAnsi="Calibri" w:cs="Times New Roman"/>
          <w:szCs w:val="28"/>
          <w:lang w:val="en-US"/>
        </w:rPr>
      </w:pPr>
      <w:ins w:id="2090" w:author="Kaski Maiju" w:date="2025-09-25T10:47:00Z" w16du:dateUtc="2025-09-25T08:47:00Z">
        <w:r>
          <w:rPr>
            <w:rFonts w:ascii="Calibri" w:eastAsia="Calibri" w:hAnsi="Calibri" w:cs="Times New Roman"/>
            <w:szCs w:val="28"/>
            <w:lang w:val="en-US"/>
          </w:rPr>
          <w:t>Planning station crosschecks the route and upload route to the ECDIS/ECS</w:t>
        </w:r>
      </w:ins>
    </w:p>
    <w:p w14:paraId="2BB1E46E" w14:textId="77777777" w:rsidR="00162B77" w:rsidRPr="00377729" w:rsidRDefault="00162B77" w:rsidP="00162B77">
      <w:pPr>
        <w:pStyle w:val="Luettelokappale"/>
        <w:numPr>
          <w:ilvl w:val="0"/>
          <w:numId w:val="57"/>
        </w:numPr>
        <w:spacing w:line="259" w:lineRule="auto"/>
        <w:rPr>
          <w:ins w:id="2091" w:author="Kaski Maiju" w:date="2025-09-25T10:47:00Z" w16du:dateUtc="2025-09-25T08:47:00Z"/>
          <w:rFonts w:ascii="Calibri" w:eastAsia="Calibri" w:hAnsi="Calibri" w:cs="Times New Roman"/>
          <w:szCs w:val="28"/>
          <w:lang w:val="en-US"/>
        </w:rPr>
      </w:pPr>
      <w:ins w:id="2092" w:author="Kaski Maiju" w:date="2025-09-25T10:47:00Z" w16du:dateUtc="2025-09-25T08:47:00Z">
        <w:r w:rsidRPr="00F615D6">
          <w:rPr>
            <w:rFonts w:ascii="Calibri" w:eastAsia="Calibri" w:hAnsi="Calibri" w:cs="Times New Roman"/>
            <w:szCs w:val="28"/>
            <w:lang w:val="en-US"/>
          </w:rPr>
          <w:t>The ECDIS/EC</w:t>
        </w:r>
        <w:r>
          <w:rPr>
            <w:rFonts w:ascii="Calibri" w:eastAsia="Calibri" w:hAnsi="Calibri" w:cs="Times New Roman"/>
            <w:szCs w:val="28"/>
            <w:lang w:val="en-US"/>
          </w:rPr>
          <w:t xml:space="preserve">S should send the route to the “Route Exchange Function” before departure, but the route must be shared at latest according to local rules </w:t>
        </w:r>
      </w:ins>
    </w:p>
    <w:p w14:paraId="62952501" w14:textId="77777777" w:rsidR="00162B77" w:rsidRPr="00BD4980" w:rsidRDefault="00162B77" w:rsidP="00162B77">
      <w:pPr>
        <w:pStyle w:val="Luettelokappale"/>
        <w:numPr>
          <w:ilvl w:val="0"/>
          <w:numId w:val="57"/>
        </w:numPr>
        <w:spacing w:line="259" w:lineRule="auto"/>
        <w:rPr>
          <w:ins w:id="2093" w:author="Kaski Maiju" w:date="2025-09-25T10:47:00Z" w16du:dateUtc="2025-09-25T08:47:00Z"/>
          <w:rFonts w:ascii="Calibri" w:eastAsia="Calibri" w:hAnsi="Calibri" w:cs="Times New Roman"/>
          <w:szCs w:val="28"/>
          <w:lang w:val="en-US"/>
        </w:rPr>
      </w:pPr>
      <w:ins w:id="2094" w:author="Kaski Maiju" w:date="2025-09-25T10:47:00Z" w16du:dateUtc="2025-09-25T08:47:00Z">
        <w:r w:rsidRPr="00BD4980">
          <w:rPr>
            <w:rFonts w:ascii="Calibri" w:eastAsia="Calibri" w:hAnsi="Calibri" w:cs="Times New Roman"/>
            <w:szCs w:val="28"/>
            <w:lang w:val="en-US"/>
          </w:rPr>
          <w:t xml:space="preserve">The Route Exchange </w:t>
        </w:r>
        <w:r>
          <w:rPr>
            <w:rFonts w:ascii="Calibri" w:eastAsia="Calibri" w:hAnsi="Calibri" w:cs="Times New Roman"/>
            <w:szCs w:val="28"/>
            <w:lang w:val="en-US"/>
          </w:rPr>
          <w:t>Function</w:t>
        </w:r>
        <w:r w:rsidRPr="00BD4980">
          <w:rPr>
            <w:rFonts w:ascii="Calibri" w:eastAsia="Calibri" w:hAnsi="Calibri" w:cs="Times New Roman"/>
            <w:szCs w:val="28"/>
            <w:lang w:val="en-US"/>
          </w:rPr>
          <w:t xml:space="preserve"> checks that at least following information is included in the route</w:t>
        </w:r>
      </w:ins>
    </w:p>
    <w:p w14:paraId="0EB9776D" w14:textId="77777777" w:rsidR="00162B77" w:rsidRPr="00F615D6" w:rsidRDefault="00162B77" w:rsidP="00162B77">
      <w:pPr>
        <w:pStyle w:val="Luettelokappale"/>
        <w:numPr>
          <w:ilvl w:val="0"/>
          <w:numId w:val="56"/>
        </w:numPr>
        <w:spacing w:line="259" w:lineRule="auto"/>
        <w:rPr>
          <w:ins w:id="2095" w:author="Kaski Maiju" w:date="2025-09-25T10:47:00Z" w16du:dateUtc="2025-09-25T08:47:00Z"/>
          <w:rFonts w:ascii="Calibri" w:eastAsia="Calibri" w:hAnsi="Calibri" w:cs="Times New Roman"/>
          <w:szCs w:val="28"/>
          <w:lang w:val="en-US"/>
        </w:rPr>
      </w:pPr>
      <w:ins w:id="2096" w:author="Kaski Maiju" w:date="2025-09-25T10:47:00Z" w16du:dateUtc="2025-09-25T08:47:00Z">
        <w:r>
          <w:rPr>
            <w:rFonts w:ascii="Calibri" w:eastAsia="Calibri" w:hAnsi="Calibri" w:cs="Times New Roman"/>
            <w:szCs w:val="28"/>
            <w:lang w:val="en-US"/>
          </w:rPr>
          <w:t>Vessel Identification Information</w:t>
        </w:r>
      </w:ins>
    </w:p>
    <w:p w14:paraId="7C273ED3" w14:textId="77777777" w:rsidR="00162B77" w:rsidRPr="00F615D6" w:rsidRDefault="00162B77" w:rsidP="00162B77">
      <w:pPr>
        <w:pStyle w:val="Luettelokappale"/>
        <w:numPr>
          <w:ilvl w:val="0"/>
          <w:numId w:val="56"/>
        </w:numPr>
        <w:spacing w:line="259" w:lineRule="auto"/>
        <w:rPr>
          <w:ins w:id="2097" w:author="Kaski Maiju" w:date="2025-09-25T10:47:00Z" w16du:dateUtc="2025-09-25T08:47:00Z"/>
          <w:rFonts w:ascii="Calibri" w:eastAsia="Calibri" w:hAnsi="Calibri" w:cs="Times New Roman"/>
          <w:szCs w:val="28"/>
          <w:lang w:val="en-US"/>
        </w:rPr>
      </w:pPr>
      <w:ins w:id="2098" w:author="Kaski Maiju" w:date="2025-09-25T10:47:00Z" w16du:dateUtc="2025-09-25T08:47:00Z">
        <w:r>
          <w:rPr>
            <w:rFonts w:ascii="Calibri" w:eastAsia="Calibri" w:hAnsi="Calibri" w:cs="Times New Roman"/>
            <w:szCs w:val="28"/>
            <w:lang w:val="en-US"/>
          </w:rPr>
          <w:t xml:space="preserve">Waypoints (WP) </w:t>
        </w:r>
      </w:ins>
    </w:p>
    <w:p w14:paraId="08A227A1" w14:textId="77777777" w:rsidR="00162B77" w:rsidRPr="00DC0BCD" w:rsidRDefault="00162B77" w:rsidP="00162B77">
      <w:pPr>
        <w:pStyle w:val="Luettelokappale"/>
        <w:numPr>
          <w:ilvl w:val="0"/>
          <w:numId w:val="56"/>
        </w:numPr>
        <w:spacing w:line="259" w:lineRule="auto"/>
        <w:rPr>
          <w:ins w:id="2099" w:author="Kaski Maiju" w:date="2025-09-25T10:47:00Z" w16du:dateUtc="2025-09-25T08:47:00Z"/>
          <w:rFonts w:ascii="Calibri" w:eastAsia="Calibri" w:hAnsi="Calibri" w:cs="Times New Roman"/>
          <w:szCs w:val="28"/>
          <w:lang w:val="en-US"/>
        </w:rPr>
      </w:pPr>
      <w:ins w:id="2100" w:author="Kaski Maiju" w:date="2025-09-25T10:47:00Z" w16du:dateUtc="2025-09-25T08:47:00Z">
        <w:r>
          <w:rPr>
            <w:rFonts w:ascii="Calibri" w:eastAsia="Calibri" w:hAnsi="Calibri" w:cs="Times New Roman"/>
            <w:szCs w:val="28"/>
            <w:lang w:val="en-US"/>
          </w:rPr>
          <w:t xml:space="preserve">Schedule / </w:t>
        </w:r>
        <w:r w:rsidRPr="00DC0BCD">
          <w:rPr>
            <w:lang w:val="en-US"/>
          </w:rPr>
          <w:t>times of WPs</w:t>
        </w:r>
      </w:ins>
    </w:p>
    <w:p w14:paraId="4FD71272" w14:textId="77777777" w:rsidR="00162B77" w:rsidRDefault="00162B77" w:rsidP="00162B77">
      <w:pPr>
        <w:pStyle w:val="Luettelokappale"/>
        <w:numPr>
          <w:ilvl w:val="0"/>
          <w:numId w:val="56"/>
        </w:numPr>
        <w:rPr>
          <w:ins w:id="2101" w:author="Kaski Maiju" w:date="2025-09-25T10:47:00Z" w16du:dateUtc="2025-09-25T08:47:00Z"/>
          <w:lang w:val="en-US"/>
        </w:rPr>
      </w:pPr>
      <w:ins w:id="2102" w:author="Kaski Maiju" w:date="2025-09-25T10:47:00Z" w16du:dateUtc="2025-09-25T08:47:00Z">
        <w:r>
          <w:rPr>
            <w:lang w:val="en-US"/>
          </w:rPr>
          <w:t>L</w:t>
        </w:r>
        <w:r w:rsidRPr="00BE6069">
          <w:rPr>
            <w:lang w:val="en-US"/>
          </w:rPr>
          <w:t>egs</w:t>
        </w:r>
        <w:r>
          <w:rPr>
            <w:lang w:val="en-US"/>
          </w:rPr>
          <w:t xml:space="preserve"> (including cross track distance limit (XTDL)</w:t>
        </w:r>
      </w:ins>
    </w:p>
    <w:p w14:paraId="08EB79C8" w14:textId="77777777" w:rsidR="00162B77" w:rsidRDefault="00162B77" w:rsidP="00162B77">
      <w:pPr>
        <w:pStyle w:val="Luettelokappale"/>
        <w:numPr>
          <w:ilvl w:val="0"/>
          <w:numId w:val="56"/>
        </w:numPr>
        <w:rPr>
          <w:ins w:id="2103" w:author="Kaski Maiju" w:date="2025-09-25T10:47:00Z" w16du:dateUtc="2025-09-25T08:47:00Z"/>
          <w:lang w:val="en-US"/>
        </w:rPr>
      </w:pPr>
      <w:ins w:id="2104" w:author="Kaski Maiju" w:date="2025-09-25T10:47:00Z" w16du:dateUtc="2025-09-25T08:47:00Z">
        <w:r>
          <w:rPr>
            <w:lang w:val="en-US"/>
          </w:rPr>
          <w:t>Wheel over point (WOP)</w:t>
        </w:r>
      </w:ins>
    </w:p>
    <w:p w14:paraId="4CABA361" w14:textId="77777777" w:rsidR="00162B77" w:rsidRDefault="00162B77" w:rsidP="00162B77">
      <w:pPr>
        <w:pStyle w:val="Luettelokappale"/>
        <w:numPr>
          <w:ilvl w:val="0"/>
          <w:numId w:val="57"/>
        </w:numPr>
        <w:spacing w:line="259" w:lineRule="auto"/>
        <w:rPr>
          <w:ins w:id="2105" w:author="Kaski Maiju" w:date="2025-09-25T10:47:00Z" w16du:dateUtc="2025-09-25T08:47:00Z"/>
          <w:rFonts w:ascii="Calibri" w:eastAsia="Calibri" w:hAnsi="Calibri" w:cs="Times New Roman"/>
          <w:szCs w:val="28"/>
          <w:lang w:val="en-US"/>
        </w:rPr>
      </w:pPr>
      <w:ins w:id="2106" w:author="Kaski Maiju" w:date="2025-09-25T10:47:00Z" w16du:dateUtc="2025-09-25T08:47:00Z">
        <w:r>
          <w:rPr>
            <w:rFonts w:ascii="Calibri" w:eastAsia="Calibri" w:hAnsi="Calibri" w:cs="Times New Roman"/>
            <w:szCs w:val="28"/>
            <w:lang w:val="en-US"/>
          </w:rPr>
          <w:t>The Route Exchange Function sends this planned route to the VTS System</w:t>
        </w:r>
      </w:ins>
    </w:p>
    <w:p w14:paraId="6FA7A324" w14:textId="77777777" w:rsidR="00162B77" w:rsidRDefault="00162B77" w:rsidP="00162B77">
      <w:pPr>
        <w:pStyle w:val="Luettelokappale"/>
        <w:numPr>
          <w:ilvl w:val="0"/>
          <w:numId w:val="57"/>
        </w:numPr>
        <w:spacing w:line="259" w:lineRule="auto"/>
        <w:rPr>
          <w:ins w:id="2107" w:author="Kaski Maiju" w:date="2025-09-25T10:47:00Z" w16du:dateUtc="2025-09-25T08:47:00Z"/>
          <w:rFonts w:ascii="Calibri" w:eastAsia="Calibri" w:hAnsi="Calibri" w:cs="Times New Roman"/>
          <w:szCs w:val="28"/>
          <w:lang w:val="en-US"/>
        </w:rPr>
      </w:pPr>
      <w:ins w:id="2108" w:author="Kaski Maiju" w:date="2025-09-25T10:47:00Z" w16du:dateUtc="2025-09-25T08:47:00Z">
        <w:r>
          <w:rPr>
            <w:rFonts w:ascii="Calibri" w:eastAsia="Calibri" w:hAnsi="Calibri" w:cs="Times New Roman"/>
            <w:szCs w:val="28"/>
            <w:lang w:val="en-US"/>
          </w:rPr>
          <w:t>The Route Exchange Function</w:t>
        </w:r>
        <w:r w:rsidRPr="00F615D6">
          <w:rPr>
            <w:rFonts w:ascii="Calibri" w:eastAsia="Calibri" w:hAnsi="Calibri" w:cs="Times New Roman"/>
            <w:szCs w:val="28"/>
            <w:lang w:val="en-US"/>
          </w:rPr>
          <w:t xml:space="preserve"> sends “received” acknowledgement automatically</w:t>
        </w:r>
      </w:ins>
    </w:p>
    <w:p w14:paraId="0D2A934B" w14:textId="77777777" w:rsidR="00162B77" w:rsidRPr="00F615D6" w:rsidRDefault="00162B77" w:rsidP="00162B77">
      <w:pPr>
        <w:pStyle w:val="Luettelokappale"/>
        <w:numPr>
          <w:ilvl w:val="0"/>
          <w:numId w:val="57"/>
        </w:numPr>
        <w:spacing w:line="259" w:lineRule="auto"/>
        <w:rPr>
          <w:ins w:id="2109" w:author="Kaski Maiju" w:date="2025-09-25T10:47:00Z" w16du:dateUtc="2025-09-25T08:47:00Z"/>
          <w:rFonts w:ascii="Calibri" w:eastAsia="Calibri" w:hAnsi="Calibri" w:cs="Times New Roman"/>
          <w:szCs w:val="28"/>
          <w:lang w:val="en-US"/>
        </w:rPr>
      </w:pPr>
      <w:ins w:id="2110" w:author="Kaski Maiju" w:date="2025-09-25T10:47:00Z" w16du:dateUtc="2025-09-25T08:47:00Z">
        <w:r>
          <w:rPr>
            <w:rFonts w:ascii="Calibri" w:eastAsia="Calibri" w:hAnsi="Calibri" w:cs="Times New Roman"/>
            <w:szCs w:val="28"/>
            <w:lang w:val="en-US"/>
          </w:rPr>
          <w:t>VTS System can display the route as needed to the VTS personnel</w:t>
        </w:r>
      </w:ins>
    </w:p>
    <w:p w14:paraId="3561576C" w14:textId="77777777" w:rsidR="00162B77" w:rsidRPr="00DC0BCD" w:rsidRDefault="00162B77" w:rsidP="00162B77">
      <w:pPr>
        <w:pStyle w:val="Bullet1"/>
        <w:numPr>
          <w:ilvl w:val="0"/>
          <w:numId w:val="0"/>
        </w:numPr>
        <w:rPr>
          <w:ins w:id="2111" w:author="Kaski Maiju" w:date="2025-09-25T10:47:00Z" w16du:dateUtc="2025-09-25T08:47:00Z"/>
          <w:rFonts w:ascii="Calibri" w:eastAsia="Calibri" w:hAnsi="Calibri" w:cs="Times New Roman"/>
          <w:lang w:val="en-US"/>
        </w:rPr>
      </w:pPr>
    </w:p>
    <w:p w14:paraId="7263A665" w14:textId="77777777" w:rsidR="00162B77" w:rsidRPr="00417AE5" w:rsidRDefault="00162B77" w:rsidP="00162B77">
      <w:pPr>
        <w:pStyle w:val="AppendixHead3"/>
        <w:rPr>
          <w:ins w:id="2112" w:author="Kaski Maiju" w:date="2025-09-25T10:47:00Z" w16du:dateUtc="2025-09-25T08:47:00Z"/>
        </w:rPr>
      </w:pPr>
      <w:ins w:id="2113" w:author="Kaski Maiju" w:date="2025-09-25T10:47:00Z" w16du:dateUtc="2025-09-25T08:47:00Z">
        <w:r w:rsidRPr="00417AE5">
          <w:t xml:space="preserve">Use case 3.1.2 - VTS gives route recommendation to vessel within a geographically defined area </w:t>
        </w:r>
      </w:ins>
    </w:p>
    <w:p w14:paraId="73F35A90" w14:textId="77777777" w:rsidR="00162B77" w:rsidRDefault="00162B77" w:rsidP="00162B77">
      <w:pPr>
        <w:spacing w:after="160" w:line="259" w:lineRule="auto"/>
        <w:ind w:left="2124" w:hanging="2124"/>
        <w:rPr>
          <w:ins w:id="2114" w:author="Kaski Maiju" w:date="2025-09-25T10:47:00Z" w16du:dateUtc="2025-09-25T08:47:00Z"/>
          <w:rFonts w:ascii="Calibri" w:eastAsia="Calibri" w:hAnsi="Calibri" w:cs="Times New Roman"/>
          <w:sz w:val="22"/>
        </w:rPr>
      </w:pPr>
      <w:ins w:id="2115" w:author="Kaski Maiju" w:date="2025-09-25T10:47:00Z" w16du:dateUtc="2025-09-25T08:47: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r>
        <w:r>
          <w:rPr>
            <w:rFonts w:ascii="Calibri" w:eastAsia="Calibri" w:hAnsi="Calibri" w:cs="Times New Roman"/>
            <w:sz w:val="22"/>
          </w:rPr>
          <w:t>VTS gives route recommendation to vessel for example due to:</w:t>
        </w:r>
      </w:ins>
    </w:p>
    <w:p w14:paraId="59E6397A" w14:textId="77777777" w:rsidR="00162B77" w:rsidRPr="00DC0BCD" w:rsidRDefault="00162B77" w:rsidP="00162B77">
      <w:pPr>
        <w:pStyle w:val="Luettelokappale"/>
        <w:numPr>
          <w:ilvl w:val="2"/>
          <w:numId w:val="20"/>
        </w:numPr>
        <w:spacing w:line="259" w:lineRule="auto"/>
        <w:rPr>
          <w:ins w:id="2116" w:author="Kaski Maiju" w:date="2025-09-25T10:47:00Z" w16du:dateUtc="2025-09-25T08:47:00Z"/>
          <w:rFonts w:ascii="Calibri" w:eastAsia="Calibri" w:hAnsi="Calibri" w:cs="Times New Roman"/>
          <w:lang w:val="en-US"/>
        </w:rPr>
      </w:pPr>
      <w:ins w:id="2117" w:author="Kaski Maiju" w:date="2025-09-25T10:47:00Z" w16du:dateUtc="2025-09-25T08:47:00Z">
        <w:r w:rsidRPr="00DC0BCD">
          <w:rPr>
            <w:rFonts w:ascii="Calibri" w:eastAsia="Calibri" w:hAnsi="Calibri" w:cs="Times New Roman"/>
            <w:lang w:val="en-GB"/>
          </w:rPr>
          <w:lastRenderedPageBreak/>
          <w:t xml:space="preserve">A certain part of the route is inaccessible, for example due to navigational danger, environmental conditions, or for monitoring and managing </w:t>
        </w:r>
        <w:r>
          <w:rPr>
            <w:rFonts w:ascii="Calibri" w:eastAsia="Calibri" w:hAnsi="Calibri" w:cs="Times New Roman"/>
            <w:lang w:val="en-GB"/>
          </w:rPr>
          <w:t>vessel</w:t>
        </w:r>
        <w:r w:rsidRPr="00DC0BCD">
          <w:rPr>
            <w:rFonts w:ascii="Calibri" w:eastAsia="Calibri" w:hAnsi="Calibri" w:cs="Times New Roman"/>
            <w:lang w:val="en-GB"/>
          </w:rPr>
          <w:t xml:space="preserve"> traffic</w:t>
        </w:r>
      </w:ins>
    </w:p>
    <w:p w14:paraId="7037DE33" w14:textId="77777777" w:rsidR="00162B77" w:rsidRPr="00DC0BCD" w:rsidRDefault="00162B77" w:rsidP="00162B77">
      <w:pPr>
        <w:pStyle w:val="Luettelokappale"/>
        <w:numPr>
          <w:ilvl w:val="3"/>
          <w:numId w:val="20"/>
        </w:numPr>
        <w:spacing w:line="259" w:lineRule="auto"/>
        <w:rPr>
          <w:ins w:id="2118" w:author="Kaski Maiju" w:date="2025-09-25T10:47:00Z" w16du:dateUtc="2025-09-25T08:47:00Z"/>
          <w:rFonts w:ascii="Calibri" w:eastAsia="Calibri" w:hAnsi="Calibri" w:cs="Times New Roman"/>
          <w:lang w:val="en-US"/>
        </w:rPr>
      </w:pPr>
      <w:ins w:id="2119" w:author="Kaski Maiju" w:date="2025-09-25T10:47:00Z" w16du:dateUtc="2025-09-25T08:47:00Z">
        <w:r>
          <w:rPr>
            <w:rFonts w:ascii="Calibri" w:eastAsia="Calibri" w:hAnsi="Calibri" w:cs="Times New Roman"/>
            <w:lang w:val="en-US"/>
          </w:rPr>
          <w:t>Changing the geography of the route</w:t>
        </w:r>
      </w:ins>
    </w:p>
    <w:p w14:paraId="2A544569" w14:textId="77777777" w:rsidR="00162B77" w:rsidRPr="00DC0BCD" w:rsidRDefault="00162B77" w:rsidP="00162B77">
      <w:pPr>
        <w:pStyle w:val="Luettelokappale"/>
        <w:numPr>
          <w:ilvl w:val="3"/>
          <w:numId w:val="20"/>
        </w:numPr>
        <w:spacing w:line="259" w:lineRule="auto"/>
        <w:rPr>
          <w:ins w:id="2120" w:author="Kaski Maiju" w:date="2025-09-25T10:47:00Z" w16du:dateUtc="2025-09-25T08:47:00Z"/>
          <w:rFonts w:ascii="Calibri" w:eastAsia="Calibri" w:hAnsi="Calibri" w:cs="Times New Roman"/>
          <w:lang w:val="en-US"/>
        </w:rPr>
      </w:pPr>
      <w:ins w:id="2121" w:author="Kaski Maiju" w:date="2025-09-25T10:47:00Z" w16du:dateUtc="2025-09-25T08:47:00Z">
        <w:r>
          <w:rPr>
            <w:rFonts w:ascii="Calibri" w:eastAsia="Calibri" w:hAnsi="Calibri" w:cs="Times New Roman"/>
            <w:lang w:val="en-GB"/>
          </w:rPr>
          <w:t>Changing the ETA to a specific waypoint</w:t>
        </w:r>
      </w:ins>
    </w:p>
    <w:p w14:paraId="7DF7A2C9" w14:textId="77777777" w:rsidR="00162B77" w:rsidRPr="00DC0BCD" w:rsidRDefault="00162B77" w:rsidP="00162B77">
      <w:pPr>
        <w:pStyle w:val="Luettelokappale"/>
        <w:numPr>
          <w:ilvl w:val="2"/>
          <w:numId w:val="20"/>
        </w:numPr>
        <w:spacing w:line="259" w:lineRule="auto"/>
        <w:rPr>
          <w:ins w:id="2122" w:author="Kaski Maiju" w:date="2025-09-25T10:47:00Z" w16du:dateUtc="2025-09-25T08:47:00Z"/>
          <w:rFonts w:ascii="Calibri" w:eastAsia="Calibri" w:hAnsi="Calibri" w:cs="Times New Roman"/>
          <w:lang w:val="en-US"/>
        </w:rPr>
      </w:pPr>
      <w:ins w:id="2123" w:author="Kaski Maiju" w:date="2025-09-25T10:47:00Z" w16du:dateUtc="2025-09-25T08:47:00Z">
        <w:r>
          <w:rPr>
            <w:rFonts w:ascii="Calibri" w:eastAsia="Calibri" w:hAnsi="Calibri" w:cs="Times New Roman"/>
            <w:lang w:val="en-GB"/>
          </w:rPr>
          <w:t>Enhanced navigational assistance</w:t>
        </w:r>
      </w:ins>
    </w:p>
    <w:p w14:paraId="202CEA77" w14:textId="77777777" w:rsidR="00162B77" w:rsidRPr="00DC0BCD" w:rsidRDefault="00162B77" w:rsidP="00162B77">
      <w:pPr>
        <w:pStyle w:val="Luettelokappale"/>
        <w:numPr>
          <w:ilvl w:val="3"/>
          <w:numId w:val="20"/>
        </w:numPr>
        <w:spacing w:line="259" w:lineRule="auto"/>
        <w:rPr>
          <w:ins w:id="2124" w:author="Kaski Maiju" w:date="2025-09-25T10:47:00Z" w16du:dateUtc="2025-09-25T08:47:00Z"/>
          <w:rFonts w:ascii="Calibri" w:eastAsia="Calibri" w:hAnsi="Calibri" w:cs="Times New Roman"/>
          <w:lang w:val="en-US"/>
        </w:rPr>
      </w:pPr>
      <w:ins w:id="2125" w:author="Kaski Maiju" w:date="2025-09-25T10:47:00Z" w16du:dateUtc="2025-09-25T08:47:00Z">
        <w:r>
          <w:rPr>
            <w:rFonts w:ascii="Calibri" w:eastAsia="Calibri" w:hAnsi="Calibri" w:cs="Times New Roman"/>
            <w:lang w:val="en-GB"/>
          </w:rPr>
          <w:t xml:space="preserve">Changing the radius of the turn </w:t>
        </w:r>
      </w:ins>
    </w:p>
    <w:p w14:paraId="762B8ADA" w14:textId="77777777" w:rsidR="00162B77" w:rsidRPr="00DC0BCD" w:rsidRDefault="00162B77" w:rsidP="00162B77">
      <w:pPr>
        <w:pStyle w:val="Bullet1"/>
        <w:numPr>
          <w:ilvl w:val="0"/>
          <w:numId w:val="0"/>
        </w:numPr>
        <w:ind w:left="360" w:hanging="360"/>
        <w:rPr>
          <w:ins w:id="2126" w:author="Kaski Maiju" w:date="2025-09-25T10:47:00Z" w16du:dateUtc="2025-09-25T08:47:00Z"/>
          <w:rFonts w:ascii="Calibri" w:eastAsia="Calibri" w:hAnsi="Calibri" w:cs="Times New Roman"/>
          <w:u w:val="single"/>
        </w:rPr>
      </w:pPr>
      <w:ins w:id="2127" w:author="Kaski Maiju" w:date="2025-09-25T10:47:00Z" w16du:dateUtc="2025-09-25T08:47: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7F7AD32A" w14:textId="77777777" w:rsidR="00162B77" w:rsidRDefault="00162B77" w:rsidP="00162B77">
      <w:pPr>
        <w:pStyle w:val="Luettelokappale"/>
        <w:numPr>
          <w:ilvl w:val="0"/>
          <w:numId w:val="58"/>
        </w:numPr>
        <w:spacing w:line="259" w:lineRule="auto"/>
        <w:rPr>
          <w:ins w:id="2128" w:author="Kaski Maiju" w:date="2025-09-25T10:47:00Z" w16du:dateUtc="2025-09-25T08:47:00Z"/>
          <w:rFonts w:ascii="Calibri" w:eastAsia="Calibri" w:hAnsi="Calibri" w:cs="Times New Roman"/>
          <w:szCs w:val="28"/>
          <w:lang w:val="en-US"/>
        </w:rPr>
      </w:pPr>
      <w:ins w:id="2129" w:author="Kaski Maiju" w:date="2025-09-25T10:47:00Z" w16du:dateUtc="2025-09-25T08:47:00Z">
        <w:r>
          <w:rPr>
            <w:rFonts w:ascii="Calibri" w:eastAsia="Calibri" w:hAnsi="Calibri" w:cs="Times New Roman"/>
            <w:szCs w:val="28"/>
            <w:lang w:val="en-US"/>
          </w:rPr>
          <w:t>Vessel has already sent route to VTS</w:t>
        </w:r>
      </w:ins>
    </w:p>
    <w:p w14:paraId="2603E9C5" w14:textId="77777777" w:rsidR="00162B77" w:rsidRDefault="00162B77" w:rsidP="00162B77">
      <w:pPr>
        <w:pStyle w:val="Luettelokappale"/>
        <w:numPr>
          <w:ilvl w:val="0"/>
          <w:numId w:val="58"/>
        </w:numPr>
        <w:spacing w:line="259" w:lineRule="auto"/>
        <w:rPr>
          <w:ins w:id="2130" w:author="Kaski Maiju" w:date="2025-09-25T10:47:00Z" w16du:dateUtc="2025-09-25T08:47:00Z"/>
          <w:rFonts w:ascii="Calibri" w:eastAsia="Calibri" w:hAnsi="Calibri" w:cs="Times New Roman"/>
          <w:szCs w:val="28"/>
          <w:lang w:val="en-US"/>
        </w:rPr>
      </w:pPr>
      <w:ins w:id="2131" w:author="Kaski Maiju" w:date="2025-09-25T10:47:00Z" w16du:dateUtc="2025-09-25T08:47:00Z">
        <w:r>
          <w:rPr>
            <w:rFonts w:ascii="Calibri" w:eastAsia="Calibri" w:hAnsi="Calibri" w:cs="Times New Roman"/>
            <w:szCs w:val="28"/>
            <w:lang w:val="en-US"/>
          </w:rPr>
          <w:t xml:space="preserve">VTS personnel creates the </w:t>
        </w:r>
        <w:r w:rsidRPr="00B12D11">
          <w:rPr>
            <w:rFonts w:ascii="Calibri" w:eastAsia="Calibri" w:hAnsi="Calibri" w:cs="Times New Roman"/>
            <w:lang w:val="en-US"/>
          </w:rPr>
          <w:t>recommendation</w:t>
        </w:r>
        <w:r>
          <w:rPr>
            <w:rFonts w:ascii="Calibri" w:eastAsia="Calibri" w:hAnsi="Calibri" w:cs="Times New Roman"/>
            <w:szCs w:val="28"/>
            <w:lang w:val="en-US"/>
          </w:rPr>
          <w:t xml:space="preserve"> for vessel</w:t>
        </w:r>
      </w:ins>
    </w:p>
    <w:p w14:paraId="7F2BF99D" w14:textId="77777777" w:rsidR="00162B77" w:rsidRPr="00BD0CCF" w:rsidRDefault="00162B77" w:rsidP="00162B77">
      <w:pPr>
        <w:pStyle w:val="Luettelokappale"/>
        <w:numPr>
          <w:ilvl w:val="1"/>
          <w:numId w:val="60"/>
        </w:numPr>
        <w:spacing w:line="259" w:lineRule="auto"/>
        <w:rPr>
          <w:ins w:id="2132" w:author="Kaski Maiju" w:date="2025-09-25T10:47:00Z" w16du:dateUtc="2025-09-25T08:47:00Z"/>
          <w:rFonts w:ascii="Calibri" w:eastAsia="Calibri" w:hAnsi="Calibri" w:cs="Times New Roman"/>
          <w:szCs w:val="28"/>
          <w:lang w:val="en-US"/>
        </w:rPr>
      </w:pPr>
      <w:ins w:id="2133" w:author="Kaski Maiju" w:date="2025-09-25T10:47:00Z" w16du:dateUtc="2025-09-25T08:47:00Z">
        <w:r>
          <w:rPr>
            <w:rFonts w:ascii="Calibri" w:eastAsia="Calibri" w:hAnsi="Calibri" w:cs="Times New Roman"/>
            <w:szCs w:val="28"/>
            <w:lang w:val="en-US"/>
          </w:rPr>
          <w:t xml:space="preserve">VTS system can assist VTS personnel to create the route </w:t>
        </w:r>
        <w:r w:rsidRPr="00B12D11">
          <w:rPr>
            <w:rFonts w:ascii="Calibri" w:eastAsia="Calibri" w:hAnsi="Calibri" w:cs="Times New Roman"/>
            <w:lang w:val="en-US"/>
          </w:rPr>
          <w:t>recommendation</w:t>
        </w:r>
      </w:ins>
    </w:p>
    <w:p w14:paraId="5513EE13" w14:textId="77777777" w:rsidR="00162B77" w:rsidRDefault="00162B77" w:rsidP="00162B77">
      <w:pPr>
        <w:pStyle w:val="Luettelokappale"/>
        <w:numPr>
          <w:ilvl w:val="0"/>
          <w:numId w:val="58"/>
        </w:numPr>
        <w:spacing w:line="259" w:lineRule="auto"/>
        <w:rPr>
          <w:ins w:id="2134" w:author="Kaski Maiju" w:date="2025-09-25T10:47:00Z" w16du:dateUtc="2025-09-25T08:47:00Z"/>
          <w:rFonts w:ascii="Calibri" w:eastAsia="Calibri" w:hAnsi="Calibri" w:cs="Times New Roman"/>
          <w:szCs w:val="28"/>
          <w:lang w:val="en-US"/>
        </w:rPr>
      </w:pPr>
      <w:ins w:id="2135" w:author="Kaski Maiju" w:date="2025-09-25T10:47:00Z" w16du:dateUtc="2025-09-25T08:47:00Z">
        <w:r>
          <w:rPr>
            <w:rFonts w:ascii="Calibri" w:eastAsia="Calibri" w:hAnsi="Calibri" w:cs="Times New Roman"/>
            <w:szCs w:val="28"/>
            <w:lang w:val="en-US"/>
          </w:rPr>
          <w:t>VTS system sends back the recommended route to ECDIS (planning station)</w:t>
        </w:r>
      </w:ins>
    </w:p>
    <w:p w14:paraId="78A13A45" w14:textId="77777777" w:rsidR="00162B77" w:rsidRDefault="00162B77" w:rsidP="00162B77">
      <w:pPr>
        <w:pStyle w:val="Luettelokappale"/>
        <w:numPr>
          <w:ilvl w:val="1"/>
          <w:numId w:val="59"/>
        </w:numPr>
        <w:spacing w:line="259" w:lineRule="auto"/>
        <w:rPr>
          <w:ins w:id="2136" w:author="Kaski Maiju" w:date="2025-09-25T10:47:00Z" w16du:dateUtc="2025-09-25T08:47:00Z"/>
          <w:rFonts w:ascii="Calibri" w:eastAsia="Calibri" w:hAnsi="Calibri" w:cs="Times New Roman"/>
          <w:szCs w:val="28"/>
          <w:lang w:val="en-US"/>
        </w:rPr>
      </w:pPr>
      <w:ins w:id="2137" w:author="Kaski Maiju" w:date="2025-09-25T10:47:00Z" w16du:dateUtc="2025-09-25T08:47:00Z">
        <w:r>
          <w:rPr>
            <w:rFonts w:ascii="Calibri" w:eastAsia="Calibri" w:hAnsi="Calibri" w:cs="Times New Roman"/>
            <w:szCs w:val="28"/>
            <w:lang w:val="en-US"/>
          </w:rPr>
          <w:t>Route can contain changes to waypoints and/or schedule</w:t>
        </w:r>
      </w:ins>
    </w:p>
    <w:p w14:paraId="5C45746E" w14:textId="77777777" w:rsidR="00162B77" w:rsidRDefault="00162B77" w:rsidP="00162B77">
      <w:pPr>
        <w:pStyle w:val="Luettelokappale"/>
        <w:numPr>
          <w:ilvl w:val="0"/>
          <w:numId w:val="58"/>
        </w:numPr>
        <w:spacing w:line="259" w:lineRule="auto"/>
        <w:rPr>
          <w:ins w:id="2138" w:author="Kaski Maiju" w:date="2025-09-25T10:47:00Z" w16du:dateUtc="2025-09-25T08:47:00Z"/>
          <w:rFonts w:ascii="Calibri" w:eastAsia="Calibri" w:hAnsi="Calibri" w:cs="Times New Roman"/>
          <w:szCs w:val="28"/>
          <w:lang w:val="en-US"/>
        </w:rPr>
      </w:pPr>
      <w:ins w:id="2139" w:author="Kaski Maiju" w:date="2025-09-25T10:47:00Z" w16du:dateUtc="2025-09-25T08:47:00Z">
        <w:r w:rsidRPr="00BD0CCF">
          <w:rPr>
            <w:rFonts w:ascii="Calibri" w:eastAsia="Calibri" w:hAnsi="Calibri" w:cs="Times New Roman"/>
            <w:szCs w:val="28"/>
            <w:lang w:val="en-US"/>
          </w:rPr>
          <w:t>Vessel sends “route received” acknowledgement automaticall</w:t>
        </w:r>
        <w:r>
          <w:rPr>
            <w:rFonts w:ascii="Calibri" w:eastAsia="Calibri" w:hAnsi="Calibri" w:cs="Times New Roman"/>
            <w:szCs w:val="28"/>
            <w:lang w:val="en-US"/>
          </w:rPr>
          <w:t>y</w:t>
        </w:r>
      </w:ins>
    </w:p>
    <w:p w14:paraId="6F909A77" w14:textId="77777777" w:rsidR="00162B77" w:rsidRDefault="00162B77" w:rsidP="00162B77">
      <w:pPr>
        <w:pStyle w:val="Luettelokappale"/>
        <w:numPr>
          <w:ilvl w:val="0"/>
          <w:numId w:val="58"/>
        </w:numPr>
        <w:spacing w:line="259" w:lineRule="auto"/>
        <w:rPr>
          <w:ins w:id="2140" w:author="Kaski Maiju" w:date="2025-09-25T10:47:00Z" w16du:dateUtc="2025-09-25T08:47:00Z"/>
          <w:rFonts w:ascii="Calibri" w:eastAsia="Calibri" w:hAnsi="Calibri" w:cs="Times New Roman"/>
          <w:szCs w:val="28"/>
          <w:lang w:val="en-US"/>
        </w:rPr>
      </w:pPr>
      <w:ins w:id="2141" w:author="Kaski Maiju" w:date="2025-09-25T10:47:00Z" w16du:dateUtc="2025-09-25T08:47:00Z">
        <w:r>
          <w:rPr>
            <w:rFonts w:ascii="Calibri" w:eastAsia="Calibri" w:hAnsi="Calibri" w:cs="Times New Roman"/>
            <w:szCs w:val="28"/>
            <w:lang w:val="en-US"/>
          </w:rPr>
          <w:t>One of the following</w:t>
        </w:r>
      </w:ins>
    </w:p>
    <w:p w14:paraId="1982C6C3" w14:textId="77777777" w:rsidR="00162B77" w:rsidRDefault="00162B77" w:rsidP="00162B77">
      <w:pPr>
        <w:pStyle w:val="Luettelokappale"/>
        <w:numPr>
          <w:ilvl w:val="1"/>
          <w:numId w:val="58"/>
        </w:numPr>
        <w:spacing w:line="259" w:lineRule="auto"/>
        <w:rPr>
          <w:ins w:id="2142" w:author="Kaski Maiju" w:date="2025-09-25T10:47:00Z" w16du:dateUtc="2025-09-25T08:47:00Z"/>
          <w:rFonts w:ascii="Calibri" w:eastAsia="Calibri" w:hAnsi="Calibri" w:cs="Times New Roman"/>
          <w:szCs w:val="28"/>
          <w:lang w:val="en-US"/>
        </w:rPr>
      </w:pPr>
      <w:ins w:id="2143" w:author="Kaski Maiju" w:date="2025-09-25T10:47:00Z" w16du:dateUtc="2025-09-25T08:47:00Z">
        <w:r w:rsidRPr="00BD0CCF">
          <w:rPr>
            <w:rFonts w:ascii="Calibri" w:eastAsia="Calibri" w:hAnsi="Calibri" w:cs="Times New Roman"/>
            <w:szCs w:val="28"/>
            <w:lang w:val="en-US"/>
          </w:rPr>
          <w:t>Vessel does not agree with changes</w:t>
        </w:r>
      </w:ins>
    </w:p>
    <w:p w14:paraId="490FE029" w14:textId="77777777" w:rsidR="00162B77" w:rsidRPr="003A3514" w:rsidRDefault="00162B77" w:rsidP="00162B77">
      <w:pPr>
        <w:pStyle w:val="Luettelokappale"/>
        <w:numPr>
          <w:ilvl w:val="1"/>
          <w:numId w:val="58"/>
        </w:numPr>
        <w:spacing w:line="259" w:lineRule="auto"/>
        <w:rPr>
          <w:ins w:id="2144" w:author="Kaski Maiju" w:date="2025-09-25T10:47:00Z" w16du:dateUtc="2025-09-25T08:47:00Z"/>
          <w:rFonts w:ascii="Calibri" w:eastAsia="Calibri" w:hAnsi="Calibri" w:cs="Times New Roman"/>
          <w:szCs w:val="28"/>
          <w:lang w:val="en-US"/>
        </w:rPr>
      </w:pPr>
      <w:ins w:id="2145" w:author="Kaski Maiju" w:date="2025-09-25T10:47:00Z" w16du:dateUtc="2025-09-25T08:47:00Z">
        <w:r w:rsidRPr="003A3514">
          <w:rPr>
            <w:rFonts w:ascii="Calibri" w:eastAsia="Calibri" w:hAnsi="Calibri" w:cs="Times New Roman"/>
            <w:color w:val="000000" w:themeColor="text1"/>
            <w:szCs w:val="28"/>
            <w:lang w:val="en-US"/>
          </w:rPr>
          <w:t xml:space="preserve">Vessel process the route and sends it to VTS </w:t>
        </w:r>
      </w:ins>
    </w:p>
    <w:p w14:paraId="01175D04" w14:textId="77777777" w:rsidR="00162B77" w:rsidRDefault="00162B77" w:rsidP="00162B77">
      <w:pPr>
        <w:pStyle w:val="Luettelokappale"/>
        <w:numPr>
          <w:ilvl w:val="0"/>
          <w:numId w:val="58"/>
        </w:numPr>
        <w:spacing w:after="0" w:line="259" w:lineRule="auto"/>
        <w:rPr>
          <w:ins w:id="2146" w:author="Kaski Maiju" w:date="2025-09-25T10:47:00Z" w16du:dateUtc="2025-09-25T08:47:00Z"/>
          <w:rFonts w:ascii="Calibri" w:eastAsia="Calibri" w:hAnsi="Calibri" w:cs="Times New Roman"/>
          <w:szCs w:val="28"/>
          <w:lang w:val="en-US"/>
        </w:rPr>
      </w:pPr>
      <w:ins w:id="2147" w:author="Kaski Maiju" w:date="2025-09-25T10:47:00Z" w16du:dateUtc="2025-09-25T08:47:00Z">
        <w:r>
          <w:rPr>
            <w:rFonts w:ascii="Calibri" w:eastAsia="Calibri" w:hAnsi="Calibri" w:cs="Times New Roman"/>
            <w:szCs w:val="28"/>
            <w:lang w:val="en-US"/>
          </w:rPr>
          <w:t>The Route Exchange Service</w:t>
        </w:r>
        <w:r w:rsidRPr="00F615D6">
          <w:rPr>
            <w:rFonts w:ascii="Calibri" w:eastAsia="Calibri" w:hAnsi="Calibri" w:cs="Times New Roman"/>
            <w:szCs w:val="28"/>
            <w:lang w:val="en-US"/>
          </w:rPr>
          <w:t xml:space="preserve"> sends “received” acknowledgement automatically</w:t>
        </w:r>
      </w:ins>
    </w:p>
    <w:p w14:paraId="785806F1" w14:textId="77777777" w:rsidR="00162B77" w:rsidRPr="00DC0BCD" w:rsidRDefault="00162B77" w:rsidP="00162B77">
      <w:pPr>
        <w:pStyle w:val="Luettelokappale"/>
        <w:numPr>
          <w:ilvl w:val="0"/>
          <w:numId w:val="58"/>
        </w:numPr>
        <w:spacing w:line="259" w:lineRule="auto"/>
        <w:rPr>
          <w:ins w:id="2148" w:author="Kaski Maiju" w:date="2025-09-25T10:47:00Z" w16du:dateUtc="2025-09-25T08:47:00Z"/>
          <w:rFonts w:ascii="Calibri" w:eastAsia="Calibri" w:hAnsi="Calibri" w:cs="Times New Roman"/>
          <w:szCs w:val="28"/>
          <w:lang w:val="en-US"/>
        </w:rPr>
      </w:pPr>
      <w:ins w:id="2149" w:author="Kaski Maiju" w:date="2025-09-25T10:47:00Z" w16du:dateUtc="2025-09-25T08:47:00Z">
        <w:r>
          <w:rPr>
            <w:rFonts w:ascii="Calibri" w:eastAsia="Calibri" w:hAnsi="Calibri" w:cs="Times New Roman"/>
            <w:szCs w:val="28"/>
            <w:lang w:val="en-US"/>
          </w:rPr>
          <w:t>VTS System can display the route as needed to the VTS personnel</w:t>
        </w:r>
      </w:ins>
    </w:p>
    <w:p w14:paraId="640F36FF" w14:textId="77777777" w:rsidR="00162B77" w:rsidRDefault="00162B77" w:rsidP="00162B77">
      <w:pPr>
        <w:pStyle w:val="Bullet1"/>
        <w:numPr>
          <w:ilvl w:val="0"/>
          <w:numId w:val="0"/>
        </w:numPr>
        <w:rPr>
          <w:ins w:id="2150" w:author="Kaski Maiju" w:date="2025-09-25T10:47:00Z" w16du:dateUtc="2025-09-25T08:47:00Z"/>
          <w:rFonts w:ascii="Calibri" w:eastAsia="Calibri" w:hAnsi="Calibri" w:cs="Times New Roman"/>
        </w:rPr>
      </w:pPr>
    </w:p>
    <w:p w14:paraId="36BDCC26" w14:textId="77777777" w:rsidR="00162B77" w:rsidRPr="003A3514" w:rsidRDefault="00162B77" w:rsidP="00162B77">
      <w:pPr>
        <w:pStyle w:val="AppendixHead3"/>
        <w:rPr>
          <w:ins w:id="2151" w:author="Kaski Maiju" w:date="2025-09-25T10:47:00Z" w16du:dateUtc="2025-09-25T08:47:00Z"/>
        </w:rPr>
      </w:pPr>
      <w:ins w:id="2152" w:author="Kaski Maiju" w:date="2025-09-25T10:47:00Z" w16du:dateUtc="2025-09-25T08:47:00Z">
        <w:r w:rsidRPr="00417AE5">
          <w:t xml:space="preserve">Use case </w:t>
        </w:r>
        <w:r>
          <w:t>3.1.</w:t>
        </w:r>
        <w:r w:rsidRPr="00417AE5">
          <w:t xml:space="preserve">3 - VTS requests route from vessel </w:t>
        </w:r>
      </w:ins>
    </w:p>
    <w:p w14:paraId="2A4D9CC8" w14:textId="77777777" w:rsidR="00162B77" w:rsidRPr="00E92EA8" w:rsidRDefault="00162B77" w:rsidP="00162B77">
      <w:pPr>
        <w:spacing w:after="160" w:line="259" w:lineRule="auto"/>
        <w:ind w:left="2124" w:hanging="2124"/>
        <w:rPr>
          <w:ins w:id="2153" w:author="Kaski Maiju" w:date="2025-09-25T10:47:00Z" w16du:dateUtc="2025-09-25T08:47:00Z"/>
          <w:rFonts w:ascii="Calibri" w:eastAsia="Calibri" w:hAnsi="Calibri" w:cs="Times New Roman"/>
          <w:sz w:val="22"/>
        </w:rPr>
      </w:pPr>
      <w:ins w:id="2154" w:author="Kaski Maiju" w:date="2025-09-25T10:47:00Z" w16du:dateUtc="2025-09-25T08:47:00Z">
        <w:r w:rsidRPr="00946173">
          <w:rPr>
            <w:rFonts w:ascii="Calibri" w:eastAsia="Calibri" w:hAnsi="Calibri" w:cs="Times New Roman"/>
            <w:sz w:val="22"/>
            <w:u w:val="single"/>
          </w:rPr>
          <w:t>Description:</w:t>
        </w:r>
        <w:r w:rsidRPr="00DC0BCD">
          <w:rPr>
            <w:rFonts w:ascii="Calibri" w:eastAsia="Calibri" w:hAnsi="Calibri" w:cs="Times New Roman"/>
            <w:i/>
            <w:iCs/>
            <w:sz w:val="22"/>
          </w:rPr>
          <w:t xml:space="preserve"> </w:t>
        </w:r>
        <w:r w:rsidRPr="00DC0BCD">
          <w:rPr>
            <w:rFonts w:ascii="Calibri" w:eastAsia="Calibri" w:hAnsi="Calibri" w:cs="Times New Roman"/>
            <w:i/>
            <w:iCs/>
            <w:sz w:val="22"/>
          </w:rPr>
          <w:tab/>
        </w:r>
        <w:r w:rsidRPr="00DC0BCD">
          <w:rPr>
            <w:rFonts w:ascii="Calibri" w:eastAsia="Calibri" w:hAnsi="Calibri" w:cs="Times New Roman"/>
            <w:sz w:val="22"/>
          </w:rPr>
          <w:t>VTS</w:t>
        </w:r>
        <w:r>
          <w:rPr>
            <w:rFonts w:ascii="Calibri" w:eastAsia="Calibri" w:hAnsi="Calibri" w:cs="Times New Roman"/>
            <w:sz w:val="22"/>
          </w:rPr>
          <w:t xml:space="preserve"> has not received route from vessel and </w:t>
        </w:r>
        <w:r w:rsidRPr="00DC0BCD">
          <w:rPr>
            <w:rFonts w:ascii="Calibri" w:eastAsia="Calibri" w:hAnsi="Calibri" w:cs="Times New Roman"/>
            <w:sz w:val="22"/>
          </w:rPr>
          <w:t>requests</w:t>
        </w:r>
        <w:r>
          <w:rPr>
            <w:rFonts w:ascii="Calibri" w:eastAsia="Calibri" w:hAnsi="Calibri" w:cs="Times New Roman"/>
            <w:sz w:val="22"/>
          </w:rPr>
          <w:t xml:space="preserve"> route from vessel for situational awareness and/or traffic management.</w:t>
        </w:r>
      </w:ins>
    </w:p>
    <w:p w14:paraId="7E84695D" w14:textId="77777777" w:rsidR="00162B77" w:rsidRDefault="00162B77" w:rsidP="00162B77">
      <w:pPr>
        <w:pStyle w:val="Bullet1"/>
        <w:numPr>
          <w:ilvl w:val="0"/>
          <w:numId w:val="0"/>
        </w:numPr>
        <w:ind w:left="360" w:hanging="360"/>
        <w:rPr>
          <w:ins w:id="2155" w:author="Kaski Maiju" w:date="2025-09-25T10:47:00Z" w16du:dateUtc="2025-09-25T08:47:00Z"/>
          <w:rFonts w:ascii="Calibri" w:eastAsia="Calibri" w:hAnsi="Calibri" w:cs="Times New Roman"/>
          <w:u w:val="single"/>
        </w:rPr>
      </w:pPr>
      <w:ins w:id="2156" w:author="Kaski Maiju" w:date="2025-09-25T10:47:00Z" w16du:dateUtc="2025-09-25T08:47: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38CB0447" w14:textId="77777777" w:rsidR="00162B77" w:rsidRPr="00DC0BCD" w:rsidRDefault="00162B77" w:rsidP="00162B77">
      <w:pPr>
        <w:pStyle w:val="Bullet1"/>
        <w:numPr>
          <w:ilvl w:val="0"/>
          <w:numId w:val="96"/>
        </w:numPr>
        <w:spacing w:after="0"/>
        <w:rPr>
          <w:ins w:id="2157" w:author="Kaski Maiju" w:date="2025-09-25T10:47:00Z" w16du:dateUtc="2025-09-25T08:47:00Z"/>
          <w:rFonts w:ascii="Calibri" w:eastAsia="Calibri" w:hAnsi="Calibri" w:cs="Times New Roman"/>
          <w:color w:val="auto"/>
          <w:szCs w:val="28"/>
          <w:lang w:val="en-US"/>
        </w:rPr>
      </w:pPr>
      <w:ins w:id="2158" w:author="Kaski Maiju" w:date="2025-09-25T10:47:00Z" w16du:dateUtc="2025-09-25T08:47:00Z">
        <w:r w:rsidRPr="00DC0BCD">
          <w:rPr>
            <w:rFonts w:ascii="Calibri" w:eastAsia="Calibri" w:hAnsi="Calibri" w:cs="Times New Roman"/>
            <w:color w:val="auto"/>
            <w:szCs w:val="28"/>
            <w:lang w:val="en-US"/>
          </w:rPr>
          <w:t xml:space="preserve">VTS </w:t>
        </w:r>
        <w:r>
          <w:rPr>
            <w:rFonts w:ascii="Calibri" w:eastAsia="Calibri" w:hAnsi="Calibri" w:cs="Times New Roman"/>
            <w:color w:val="auto"/>
            <w:szCs w:val="28"/>
            <w:lang w:val="en-US"/>
          </w:rPr>
          <w:t>request</w:t>
        </w:r>
        <w:r w:rsidRPr="00DC0BCD">
          <w:rPr>
            <w:rFonts w:ascii="Calibri" w:eastAsia="Calibri" w:hAnsi="Calibri" w:cs="Times New Roman"/>
            <w:color w:val="auto"/>
            <w:szCs w:val="28"/>
            <w:lang w:val="en-US"/>
          </w:rPr>
          <w:t xml:space="preserve"> </w:t>
        </w:r>
        <w:r>
          <w:rPr>
            <w:rFonts w:ascii="Calibri" w:eastAsia="Calibri" w:hAnsi="Calibri" w:cs="Times New Roman"/>
            <w:color w:val="auto"/>
            <w:szCs w:val="28"/>
            <w:lang w:val="en-US"/>
          </w:rPr>
          <w:t>route from vessel</w:t>
        </w:r>
      </w:ins>
    </w:p>
    <w:p w14:paraId="5F6FFC6C" w14:textId="77777777" w:rsidR="00162B77" w:rsidRPr="00DC0BCD" w:rsidRDefault="00162B77" w:rsidP="00162B77">
      <w:pPr>
        <w:pStyle w:val="Bullet1"/>
        <w:numPr>
          <w:ilvl w:val="0"/>
          <w:numId w:val="96"/>
        </w:numPr>
        <w:spacing w:after="0"/>
        <w:rPr>
          <w:ins w:id="2159" w:author="Kaski Maiju" w:date="2025-09-25T10:47:00Z" w16du:dateUtc="2025-09-25T08:47:00Z"/>
          <w:rFonts w:ascii="Calibri" w:eastAsia="Calibri" w:hAnsi="Calibri" w:cs="Times New Roman"/>
          <w:color w:val="auto"/>
          <w:szCs w:val="28"/>
          <w:lang w:val="en-US"/>
        </w:rPr>
      </w:pPr>
      <w:ins w:id="2160" w:author="Kaski Maiju" w:date="2025-09-25T10:47:00Z" w16du:dateUtc="2025-09-25T08:47:00Z">
        <w:r>
          <w:rPr>
            <w:rFonts w:ascii="Calibri" w:eastAsia="Calibri" w:hAnsi="Calibri" w:cs="Times New Roman"/>
            <w:color w:val="auto"/>
            <w:szCs w:val="28"/>
            <w:lang w:val="en-US"/>
          </w:rPr>
          <w:t>Vessel</w:t>
        </w:r>
        <w:r w:rsidRPr="00DC0BCD">
          <w:rPr>
            <w:rFonts w:ascii="Calibri" w:eastAsia="Calibri" w:hAnsi="Calibri" w:cs="Times New Roman"/>
            <w:color w:val="auto"/>
            <w:szCs w:val="28"/>
            <w:lang w:val="en-US"/>
          </w:rPr>
          <w:t xml:space="preserve"> sends route as requested</w:t>
        </w:r>
      </w:ins>
    </w:p>
    <w:p w14:paraId="663392E6" w14:textId="77777777" w:rsidR="00162B77" w:rsidRDefault="00162B77" w:rsidP="00162B77">
      <w:pPr>
        <w:pStyle w:val="Luettelokappale"/>
        <w:numPr>
          <w:ilvl w:val="0"/>
          <w:numId w:val="96"/>
        </w:numPr>
        <w:spacing w:after="0" w:line="259" w:lineRule="auto"/>
        <w:rPr>
          <w:ins w:id="2161" w:author="Kaski Maiju" w:date="2025-09-25T10:47:00Z" w16du:dateUtc="2025-09-25T08:47:00Z"/>
          <w:rFonts w:ascii="Calibri" w:eastAsia="Calibri" w:hAnsi="Calibri" w:cs="Times New Roman"/>
          <w:szCs w:val="28"/>
          <w:lang w:val="en-US"/>
        </w:rPr>
      </w:pPr>
      <w:ins w:id="2162" w:author="Kaski Maiju" w:date="2025-09-25T10:47:00Z" w16du:dateUtc="2025-09-25T08:47:00Z">
        <w:r>
          <w:rPr>
            <w:rFonts w:ascii="Calibri" w:eastAsia="Calibri" w:hAnsi="Calibri" w:cs="Times New Roman"/>
            <w:szCs w:val="28"/>
            <w:lang w:val="en-US"/>
          </w:rPr>
          <w:t>The Route Exchange Service</w:t>
        </w:r>
        <w:r w:rsidRPr="00F615D6">
          <w:rPr>
            <w:rFonts w:ascii="Calibri" w:eastAsia="Calibri" w:hAnsi="Calibri" w:cs="Times New Roman"/>
            <w:szCs w:val="28"/>
            <w:lang w:val="en-US"/>
          </w:rPr>
          <w:t xml:space="preserve"> sends “received” acknowledgement automatically</w:t>
        </w:r>
      </w:ins>
    </w:p>
    <w:p w14:paraId="63976F53" w14:textId="77777777" w:rsidR="00162B77" w:rsidRPr="00DC0BCD" w:rsidRDefault="00162B77" w:rsidP="00162B77">
      <w:pPr>
        <w:pStyle w:val="Luettelokappale"/>
        <w:numPr>
          <w:ilvl w:val="0"/>
          <w:numId w:val="96"/>
        </w:numPr>
        <w:spacing w:line="259" w:lineRule="auto"/>
        <w:rPr>
          <w:ins w:id="2163" w:author="Kaski Maiju" w:date="2025-09-25T10:47:00Z" w16du:dateUtc="2025-09-25T08:47:00Z"/>
          <w:rFonts w:ascii="Calibri" w:eastAsia="Calibri" w:hAnsi="Calibri" w:cs="Times New Roman"/>
          <w:szCs w:val="28"/>
          <w:lang w:val="en-US"/>
        </w:rPr>
      </w:pPr>
      <w:ins w:id="2164" w:author="Kaski Maiju" w:date="2025-09-25T10:47:00Z" w16du:dateUtc="2025-09-25T08:47:00Z">
        <w:r>
          <w:rPr>
            <w:rFonts w:ascii="Calibri" w:eastAsia="Calibri" w:hAnsi="Calibri" w:cs="Times New Roman"/>
            <w:szCs w:val="28"/>
            <w:lang w:val="en-US"/>
          </w:rPr>
          <w:t>VTS System can display the route as needed to the VTS personnel with ability to highlight any changes</w:t>
        </w:r>
      </w:ins>
    </w:p>
    <w:p w14:paraId="4396A0F6" w14:textId="77777777" w:rsidR="00162B77" w:rsidRPr="00DC0BCD" w:rsidRDefault="00162B77" w:rsidP="00162B77">
      <w:pPr>
        <w:spacing w:after="160" w:line="259" w:lineRule="auto"/>
        <w:rPr>
          <w:ins w:id="2165" w:author="Kaski Maiju" w:date="2025-09-25T10:47:00Z" w16du:dateUtc="2025-09-25T08:47:00Z"/>
          <w:rFonts w:ascii="Calibri" w:eastAsia="Calibri" w:hAnsi="Calibri" w:cs="Times New Roman"/>
          <w:b/>
          <w:bCs/>
          <w:sz w:val="22"/>
          <w:lang w:val="en-US"/>
        </w:rPr>
      </w:pPr>
    </w:p>
    <w:p w14:paraId="04A9E718" w14:textId="77777777" w:rsidR="00162B77" w:rsidRPr="00417AE5" w:rsidRDefault="00162B77" w:rsidP="00162B77">
      <w:pPr>
        <w:pStyle w:val="AppendixHead3"/>
        <w:rPr>
          <w:ins w:id="2166" w:author="Kaski Maiju" w:date="2025-09-25T10:47:00Z" w16du:dateUtc="2025-09-25T08:47:00Z"/>
        </w:rPr>
      </w:pPr>
      <w:ins w:id="2167" w:author="Kaski Maiju" w:date="2025-09-25T10:47:00Z" w16du:dateUtc="2025-09-25T08:47:00Z">
        <w:r w:rsidRPr="00417AE5">
          <w:t>Use case 3.1.4 - Vessel´s route c</w:t>
        </w:r>
        <w:commentRangeStart w:id="2168"/>
        <w:r w:rsidRPr="00417AE5">
          <w:t>hanges</w:t>
        </w:r>
        <w:commentRangeEnd w:id="2168"/>
        <w:r w:rsidRPr="003A3514">
          <w:rPr>
            <w:rStyle w:val="Kommentinviite"/>
            <w:sz w:val="24"/>
            <w:szCs w:val="22"/>
          </w:rPr>
          <w:commentReference w:id="2168"/>
        </w:r>
        <w:r w:rsidRPr="00417AE5">
          <w:t xml:space="preserve"> </w:t>
        </w:r>
      </w:ins>
    </w:p>
    <w:p w14:paraId="05134283" w14:textId="77777777" w:rsidR="00162B77" w:rsidRPr="00D92CAE" w:rsidRDefault="00162B77" w:rsidP="00162B77">
      <w:pPr>
        <w:spacing w:after="160" w:line="259" w:lineRule="auto"/>
        <w:ind w:left="2124" w:hanging="2124"/>
        <w:rPr>
          <w:ins w:id="2169" w:author="Kaski Maiju" w:date="2025-09-25T10:47:00Z" w16du:dateUtc="2025-09-25T08:47:00Z"/>
          <w:rFonts w:ascii="Calibri" w:eastAsia="Calibri" w:hAnsi="Calibri" w:cs="Times New Roman"/>
          <w:sz w:val="22"/>
        </w:rPr>
      </w:pPr>
      <w:ins w:id="2170" w:author="Kaski Maiju" w:date="2025-09-25T10:47:00Z" w16du:dateUtc="2025-09-25T08:47: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 xml:space="preserve">Vessel wants to change its </w:t>
        </w:r>
        <w:r>
          <w:rPr>
            <w:rFonts w:ascii="Calibri" w:eastAsia="Calibri" w:hAnsi="Calibri" w:cs="Times New Roman"/>
            <w:sz w:val="22"/>
          </w:rPr>
          <w:t>route</w:t>
        </w:r>
      </w:ins>
    </w:p>
    <w:p w14:paraId="4EEB574F" w14:textId="77777777" w:rsidR="00162B77" w:rsidRDefault="00162B77" w:rsidP="00162B77">
      <w:pPr>
        <w:pStyle w:val="Bullet1"/>
        <w:numPr>
          <w:ilvl w:val="0"/>
          <w:numId w:val="0"/>
        </w:numPr>
        <w:ind w:left="360" w:hanging="360"/>
        <w:rPr>
          <w:ins w:id="2171" w:author="Kaski Maiju" w:date="2025-09-25T10:47:00Z" w16du:dateUtc="2025-09-25T08:47:00Z"/>
          <w:rFonts w:ascii="Calibri" w:eastAsia="Calibri" w:hAnsi="Calibri" w:cs="Times New Roman"/>
          <w:u w:val="single"/>
        </w:rPr>
      </w:pPr>
      <w:ins w:id="2172" w:author="Kaski Maiju" w:date="2025-09-25T10:47:00Z" w16du:dateUtc="2025-09-25T08:47: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3581429F" w14:textId="77777777" w:rsidR="00162B77" w:rsidRDefault="00162B77" w:rsidP="00162B77">
      <w:pPr>
        <w:pStyle w:val="Luettelokappale"/>
        <w:numPr>
          <w:ilvl w:val="0"/>
          <w:numId w:val="97"/>
        </w:numPr>
        <w:spacing w:line="259" w:lineRule="auto"/>
        <w:rPr>
          <w:ins w:id="2173" w:author="Kaski Maiju" w:date="2025-09-25T10:47:00Z" w16du:dateUtc="2025-09-25T08:47:00Z"/>
          <w:rFonts w:ascii="Calibri" w:eastAsia="Calibri" w:hAnsi="Calibri" w:cs="Times New Roman"/>
          <w:szCs w:val="28"/>
          <w:lang w:val="en-US"/>
        </w:rPr>
      </w:pPr>
      <w:ins w:id="2174" w:author="Kaski Maiju" w:date="2025-09-25T10:47:00Z" w16du:dateUtc="2025-09-25T08:47:00Z">
        <w:r>
          <w:rPr>
            <w:rFonts w:ascii="Calibri" w:eastAsia="Calibri" w:hAnsi="Calibri" w:cs="Times New Roman"/>
            <w:szCs w:val="28"/>
            <w:lang w:val="en-US"/>
          </w:rPr>
          <w:t>Vessel has already sent route to VTS</w:t>
        </w:r>
      </w:ins>
    </w:p>
    <w:p w14:paraId="3AE5AE32" w14:textId="77777777" w:rsidR="00162B77" w:rsidRDefault="00162B77" w:rsidP="00162B77">
      <w:pPr>
        <w:pStyle w:val="Luettelokappale"/>
        <w:numPr>
          <w:ilvl w:val="0"/>
          <w:numId w:val="97"/>
        </w:numPr>
        <w:spacing w:line="259" w:lineRule="auto"/>
        <w:rPr>
          <w:ins w:id="2175" w:author="Kaski Maiju" w:date="2025-09-25T10:47:00Z" w16du:dateUtc="2025-09-25T08:47:00Z"/>
          <w:rFonts w:ascii="Calibri" w:eastAsia="Calibri" w:hAnsi="Calibri" w:cs="Times New Roman"/>
          <w:szCs w:val="28"/>
          <w:lang w:val="en-US"/>
        </w:rPr>
      </w:pPr>
      <w:ins w:id="2176" w:author="Kaski Maiju" w:date="2025-09-25T10:47:00Z" w16du:dateUtc="2025-09-25T08:47:00Z">
        <w:r>
          <w:rPr>
            <w:rFonts w:ascii="Calibri" w:eastAsia="Calibri" w:hAnsi="Calibri" w:cs="Times New Roman"/>
            <w:szCs w:val="28"/>
            <w:lang w:val="en-US"/>
          </w:rPr>
          <w:t>Mariner</w:t>
        </w:r>
        <w:r w:rsidRPr="00BD0CCF">
          <w:rPr>
            <w:rFonts w:ascii="Calibri" w:eastAsia="Calibri" w:hAnsi="Calibri" w:cs="Times New Roman"/>
            <w:szCs w:val="28"/>
            <w:lang w:val="en-US"/>
          </w:rPr>
          <w:t xml:space="preserve"> makes changes to </w:t>
        </w:r>
        <w:r>
          <w:rPr>
            <w:rFonts w:ascii="Calibri" w:eastAsia="Calibri" w:hAnsi="Calibri" w:cs="Times New Roman"/>
            <w:szCs w:val="28"/>
            <w:lang w:val="en-US"/>
          </w:rPr>
          <w:t>its route</w:t>
        </w:r>
      </w:ins>
    </w:p>
    <w:p w14:paraId="1858853D" w14:textId="77777777" w:rsidR="00162B77" w:rsidRDefault="00162B77" w:rsidP="00162B77">
      <w:pPr>
        <w:pStyle w:val="Luettelokappale"/>
        <w:numPr>
          <w:ilvl w:val="0"/>
          <w:numId w:val="97"/>
        </w:numPr>
        <w:spacing w:line="259" w:lineRule="auto"/>
        <w:rPr>
          <w:ins w:id="2177" w:author="Kaski Maiju" w:date="2025-09-25T10:47:00Z" w16du:dateUtc="2025-09-25T08:47:00Z"/>
          <w:rFonts w:ascii="Calibri" w:eastAsia="Calibri" w:hAnsi="Calibri" w:cs="Times New Roman"/>
          <w:szCs w:val="28"/>
          <w:lang w:val="en-US"/>
        </w:rPr>
      </w:pPr>
      <w:ins w:id="2178" w:author="Kaski Maiju" w:date="2025-09-25T10:47:00Z" w16du:dateUtc="2025-09-25T08:47:00Z">
        <w:r>
          <w:rPr>
            <w:rFonts w:ascii="Calibri" w:eastAsia="Calibri" w:hAnsi="Calibri" w:cs="Times New Roman"/>
            <w:szCs w:val="28"/>
            <w:lang w:val="en-US"/>
          </w:rPr>
          <w:t>ECDIS sends updated information to VTS as monitored route</w:t>
        </w:r>
      </w:ins>
    </w:p>
    <w:p w14:paraId="16FC3D2B" w14:textId="77777777" w:rsidR="00162B77" w:rsidRDefault="00162B77" w:rsidP="00162B77">
      <w:pPr>
        <w:pStyle w:val="Luettelokappale"/>
        <w:numPr>
          <w:ilvl w:val="1"/>
          <w:numId w:val="59"/>
        </w:numPr>
        <w:spacing w:line="259" w:lineRule="auto"/>
        <w:rPr>
          <w:ins w:id="2179" w:author="Kaski Maiju" w:date="2025-09-25T10:47:00Z" w16du:dateUtc="2025-09-25T08:47:00Z"/>
          <w:rFonts w:ascii="Calibri" w:eastAsia="Calibri" w:hAnsi="Calibri" w:cs="Times New Roman"/>
          <w:szCs w:val="28"/>
          <w:lang w:val="en-US"/>
        </w:rPr>
      </w:pPr>
      <w:ins w:id="2180" w:author="Kaski Maiju" w:date="2025-09-25T10:47:00Z" w16du:dateUtc="2025-09-25T08:47:00Z">
        <w:r>
          <w:rPr>
            <w:rFonts w:ascii="Calibri" w:eastAsia="Calibri" w:hAnsi="Calibri" w:cs="Times New Roman"/>
            <w:szCs w:val="28"/>
            <w:lang w:val="en-US"/>
          </w:rPr>
          <w:t>If VTS has requested updates according to use case 3.1.3 that request must be honored</w:t>
        </w:r>
      </w:ins>
    </w:p>
    <w:p w14:paraId="65C36373" w14:textId="77777777" w:rsidR="00162B77" w:rsidRDefault="00162B77" w:rsidP="00162B77">
      <w:pPr>
        <w:pStyle w:val="Luettelokappale"/>
        <w:numPr>
          <w:ilvl w:val="0"/>
          <w:numId w:val="97"/>
        </w:numPr>
        <w:spacing w:line="259" w:lineRule="auto"/>
        <w:rPr>
          <w:ins w:id="2181" w:author="Kaski Maiju" w:date="2025-09-25T10:47:00Z" w16du:dateUtc="2025-09-25T08:47:00Z"/>
          <w:rFonts w:ascii="Calibri" w:eastAsia="Calibri" w:hAnsi="Calibri" w:cs="Times New Roman"/>
          <w:szCs w:val="28"/>
          <w:lang w:val="en-US"/>
        </w:rPr>
      </w:pPr>
      <w:ins w:id="2182" w:author="Kaski Maiju" w:date="2025-09-25T10:47:00Z" w16du:dateUtc="2025-09-25T08:47:00Z">
        <w:r w:rsidRPr="00BD0CCF">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ins>
    </w:p>
    <w:p w14:paraId="13CB21E6" w14:textId="77777777" w:rsidR="00162B77" w:rsidRPr="00BD0CCF" w:rsidRDefault="00162B77" w:rsidP="00162B77">
      <w:pPr>
        <w:pStyle w:val="Luettelokappale"/>
        <w:numPr>
          <w:ilvl w:val="0"/>
          <w:numId w:val="97"/>
        </w:numPr>
        <w:spacing w:line="259" w:lineRule="auto"/>
        <w:rPr>
          <w:ins w:id="2183" w:author="Kaski Maiju" w:date="2025-09-25T10:47:00Z" w16du:dateUtc="2025-09-25T08:47:00Z"/>
          <w:rFonts w:ascii="Calibri" w:eastAsia="Calibri" w:hAnsi="Calibri" w:cs="Times New Roman"/>
          <w:szCs w:val="28"/>
          <w:lang w:val="en-US"/>
        </w:rPr>
      </w:pPr>
      <w:ins w:id="2184" w:author="Kaski Maiju" w:date="2025-09-25T10:47:00Z" w16du:dateUtc="2025-09-25T08:47:00Z">
        <w:r>
          <w:rPr>
            <w:rFonts w:ascii="Calibri" w:eastAsia="Calibri" w:hAnsi="Calibri" w:cs="Times New Roman"/>
            <w:szCs w:val="28"/>
            <w:lang w:val="en-US"/>
          </w:rPr>
          <w:t>VTS System can display the route as needed to the VTS personnel with ability to highlight the changes</w:t>
        </w:r>
      </w:ins>
    </w:p>
    <w:p w14:paraId="72E03657" w14:textId="77777777" w:rsidR="00162B77" w:rsidRPr="00DC0BCD" w:rsidRDefault="00162B77" w:rsidP="00162B77">
      <w:pPr>
        <w:pStyle w:val="Bullet1"/>
        <w:numPr>
          <w:ilvl w:val="0"/>
          <w:numId w:val="0"/>
        </w:numPr>
        <w:rPr>
          <w:ins w:id="2185" w:author="Kaski Maiju" w:date="2025-09-25T10:47:00Z" w16du:dateUtc="2025-09-25T08:47:00Z"/>
          <w:rFonts w:ascii="Calibri" w:eastAsia="Calibri" w:hAnsi="Calibri" w:cs="Times New Roman"/>
          <w:lang w:val="en-US"/>
        </w:rPr>
      </w:pPr>
    </w:p>
    <w:p w14:paraId="1E9193E1" w14:textId="77777777" w:rsidR="00162B77" w:rsidRPr="00417AE5" w:rsidRDefault="00162B77" w:rsidP="00162B77">
      <w:pPr>
        <w:pStyle w:val="AppendixHead3"/>
        <w:rPr>
          <w:ins w:id="2186" w:author="Kaski Maiju" w:date="2025-09-25T10:47:00Z" w16du:dateUtc="2025-09-25T08:47:00Z"/>
        </w:rPr>
      </w:pPr>
      <w:ins w:id="2187" w:author="Kaski Maiju" w:date="2025-09-25T10:47:00Z" w16du:dateUtc="2025-09-25T08:47:00Z">
        <w:r w:rsidRPr="00417AE5">
          <w:t xml:space="preserve">Use case 3.1.5 - Vessel does not arrive to VTS area as planned </w:t>
        </w:r>
      </w:ins>
    </w:p>
    <w:p w14:paraId="51E2E459" w14:textId="77777777" w:rsidR="00162B77" w:rsidRPr="00E92EA8" w:rsidRDefault="00162B77" w:rsidP="00162B77">
      <w:pPr>
        <w:spacing w:after="160" w:line="259" w:lineRule="auto"/>
        <w:ind w:left="2124" w:hanging="2124"/>
        <w:rPr>
          <w:ins w:id="2188" w:author="Kaski Maiju" w:date="2025-09-25T10:47:00Z" w16du:dateUtc="2025-09-25T08:47:00Z"/>
          <w:rFonts w:ascii="Calibri" w:eastAsia="Calibri" w:hAnsi="Calibri" w:cs="Times New Roman"/>
          <w:sz w:val="22"/>
        </w:rPr>
      </w:pPr>
      <w:ins w:id="2189" w:author="Kaski Maiju" w:date="2025-09-25T10:47:00Z" w16du:dateUtc="2025-09-25T08:47: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sidRPr="00DC0BCD">
          <w:rPr>
            <w:rFonts w:ascii="Calibri" w:eastAsia="Calibri" w:hAnsi="Calibri" w:cs="Times New Roman"/>
            <w:sz w:val="22"/>
          </w:rPr>
          <w:tab/>
          <w:t xml:space="preserve">Vessel changes route and does not arrive to VTS area as part of </w:t>
        </w:r>
        <w:r>
          <w:rPr>
            <w:rFonts w:ascii="Calibri" w:eastAsia="Calibri" w:hAnsi="Calibri" w:cs="Times New Roman"/>
            <w:sz w:val="22"/>
          </w:rPr>
          <w:t>its voyage</w:t>
        </w:r>
        <w:r w:rsidRPr="00DC0BCD">
          <w:rPr>
            <w:rFonts w:ascii="Calibri" w:eastAsia="Calibri" w:hAnsi="Calibri" w:cs="Times New Roman"/>
            <w:sz w:val="22"/>
          </w:rPr>
          <w:t xml:space="preserve"> (use case </w:t>
        </w:r>
        <w:r>
          <w:rPr>
            <w:rFonts w:ascii="Calibri" w:eastAsia="Calibri" w:hAnsi="Calibri" w:cs="Times New Roman"/>
            <w:sz w:val="22"/>
          </w:rPr>
          <w:t>3.1.</w:t>
        </w:r>
        <w:r w:rsidRPr="00DC0BCD">
          <w:rPr>
            <w:rFonts w:ascii="Calibri" w:eastAsia="Calibri" w:hAnsi="Calibri" w:cs="Times New Roman"/>
            <w:sz w:val="22"/>
          </w:rPr>
          <w:t>1)</w:t>
        </w:r>
      </w:ins>
    </w:p>
    <w:p w14:paraId="085EFA5C" w14:textId="77777777" w:rsidR="00162B77" w:rsidRDefault="00162B77" w:rsidP="00162B77">
      <w:pPr>
        <w:pStyle w:val="Bullet1"/>
        <w:numPr>
          <w:ilvl w:val="0"/>
          <w:numId w:val="0"/>
        </w:numPr>
        <w:ind w:left="360" w:hanging="360"/>
        <w:rPr>
          <w:ins w:id="2190" w:author="Kaski Maiju" w:date="2025-09-25T10:47:00Z" w16du:dateUtc="2025-09-25T08:47:00Z"/>
          <w:rFonts w:ascii="Calibri" w:eastAsia="Calibri" w:hAnsi="Calibri" w:cs="Times New Roman"/>
          <w:u w:val="single"/>
        </w:rPr>
      </w:pPr>
      <w:ins w:id="2191" w:author="Kaski Maiju" w:date="2025-09-25T10:47:00Z" w16du:dateUtc="2025-09-25T08:47:00Z">
        <w:r>
          <w:rPr>
            <w:rFonts w:ascii="Calibri" w:eastAsia="Calibri" w:hAnsi="Calibri" w:cs="Times New Roman"/>
            <w:u w:val="single"/>
          </w:rPr>
          <w:lastRenderedPageBreak/>
          <w:t>Typical s</w:t>
        </w:r>
        <w:r w:rsidRPr="00946173">
          <w:rPr>
            <w:rFonts w:ascii="Calibri" w:eastAsia="Calibri" w:hAnsi="Calibri" w:cs="Times New Roman"/>
            <w:u w:val="single"/>
          </w:rPr>
          <w:t>equence</w:t>
        </w:r>
        <w:r>
          <w:rPr>
            <w:rFonts w:ascii="Calibri" w:eastAsia="Calibri" w:hAnsi="Calibri" w:cs="Times New Roman"/>
            <w:u w:val="single"/>
          </w:rPr>
          <w:t>:</w:t>
        </w:r>
      </w:ins>
    </w:p>
    <w:p w14:paraId="3EB74E99" w14:textId="77777777" w:rsidR="00162B77" w:rsidRPr="00DC0BCD" w:rsidRDefault="00162B77" w:rsidP="00162B77">
      <w:pPr>
        <w:pStyle w:val="Luettelokappale"/>
        <w:numPr>
          <w:ilvl w:val="0"/>
          <w:numId w:val="62"/>
        </w:numPr>
        <w:spacing w:line="259" w:lineRule="auto"/>
        <w:rPr>
          <w:ins w:id="2192" w:author="Kaski Maiju" w:date="2025-09-25T10:47:00Z" w16du:dateUtc="2025-09-25T08:47:00Z"/>
          <w:rFonts w:ascii="Calibri" w:eastAsia="Calibri" w:hAnsi="Calibri" w:cs="Times New Roman"/>
          <w:szCs w:val="28"/>
          <w:lang w:val="en-US"/>
        </w:rPr>
      </w:pPr>
      <w:ins w:id="2193" w:author="Kaski Maiju" w:date="2025-09-25T10:47:00Z" w16du:dateUtc="2025-09-25T08:47:00Z">
        <w:r>
          <w:rPr>
            <w:rFonts w:ascii="Calibri" w:eastAsia="Calibri" w:hAnsi="Calibri" w:cs="Times New Roman"/>
            <w:szCs w:val="28"/>
            <w:lang w:val="en-US"/>
          </w:rPr>
          <w:t>Vessel has already sent route to VTS</w:t>
        </w:r>
      </w:ins>
    </w:p>
    <w:p w14:paraId="194F1FBF" w14:textId="77777777" w:rsidR="00162B77" w:rsidRDefault="00162B77" w:rsidP="00162B77">
      <w:pPr>
        <w:pStyle w:val="Luettelokappale"/>
        <w:numPr>
          <w:ilvl w:val="0"/>
          <w:numId w:val="62"/>
        </w:numPr>
        <w:spacing w:line="259" w:lineRule="auto"/>
        <w:rPr>
          <w:ins w:id="2194" w:author="Kaski Maiju" w:date="2025-09-25T10:47:00Z" w16du:dateUtc="2025-09-25T08:47:00Z"/>
          <w:rFonts w:ascii="Calibri" w:eastAsia="Calibri" w:hAnsi="Calibri" w:cs="Times New Roman"/>
          <w:szCs w:val="28"/>
          <w:lang w:val="en-US"/>
        </w:rPr>
      </w:pPr>
      <w:ins w:id="2195" w:author="Kaski Maiju" w:date="2025-09-25T10:47:00Z" w16du:dateUtc="2025-09-25T08:47:00Z">
        <w:r w:rsidRPr="00057920">
          <w:rPr>
            <w:rFonts w:ascii="Calibri" w:eastAsia="Calibri" w:hAnsi="Calibri" w:cs="Times New Roman"/>
            <w:szCs w:val="28"/>
            <w:lang w:val="en-US"/>
          </w:rPr>
          <w:t>Mariner makes changes t</w:t>
        </w:r>
        <w:r>
          <w:rPr>
            <w:rFonts w:ascii="Calibri" w:eastAsia="Calibri" w:hAnsi="Calibri" w:cs="Times New Roman"/>
            <w:szCs w:val="28"/>
            <w:lang w:val="en-US"/>
          </w:rPr>
          <w:t>he route where no waypoints are located inside geometry area</w:t>
        </w:r>
      </w:ins>
    </w:p>
    <w:p w14:paraId="0B81A5E7" w14:textId="77777777" w:rsidR="00162B77" w:rsidRPr="004150A1" w:rsidRDefault="00162B77" w:rsidP="00162B77">
      <w:pPr>
        <w:pStyle w:val="Luettelokappale"/>
        <w:numPr>
          <w:ilvl w:val="0"/>
          <w:numId w:val="62"/>
        </w:numPr>
        <w:spacing w:line="259" w:lineRule="auto"/>
        <w:rPr>
          <w:ins w:id="2196" w:author="Kaski Maiju" w:date="2025-09-25T10:47:00Z" w16du:dateUtc="2025-09-25T08:47:00Z"/>
          <w:rFonts w:ascii="Calibri" w:eastAsia="Calibri" w:hAnsi="Calibri" w:cs="Times New Roman"/>
          <w:szCs w:val="28"/>
          <w:lang w:val="en-US"/>
        </w:rPr>
      </w:pPr>
      <w:ins w:id="2197" w:author="Kaski Maiju" w:date="2025-09-25T10:47:00Z" w16du:dateUtc="2025-09-25T08:47:00Z">
        <w:r w:rsidRPr="00DC0BCD">
          <w:rPr>
            <w:rFonts w:ascii="Calibri" w:eastAsia="Calibri" w:hAnsi="Calibri" w:cs="Times New Roman"/>
            <w:szCs w:val="28"/>
            <w:lang w:val="en-US"/>
          </w:rPr>
          <w:t>Vessel</w:t>
        </w:r>
        <w:r w:rsidRPr="004150A1">
          <w:rPr>
            <w:rFonts w:ascii="Calibri" w:eastAsia="Calibri" w:hAnsi="Calibri" w:cs="Times New Roman"/>
            <w:szCs w:val="28"/>
            <w:lang w:val="en-US"/>
          </w:rPr>
          <w:t xml:space="preserve"> sends cancellation to VTS system</w:t>
        </w:r>
        <w:r>
          <w:rPr>
            <w:rFonts w:ascii="Calibri" w:eastAsia="Calibri" w:hAnsi="Calibri" w:cs="Times New Roman"/>
            <w:szCs w:val="28"/>
            <w:lang w:val="en-US"/>
          </w:rPr>
          <w:t xml:space="preserve"> by means as route cancelled message</w:t>
        </w:r>
      </w:ins>
    </w:p>
    <w:p w14:paraId="07C63549" w14:textId="77777777" w:rsidR="00162B77" w:rsidRDefault="00162B77" w:rsidP="00162B77">
      <w:pPr>
        <w:pStyle w:val="Luettelokappale"/>
        <w:numPr>
          <w:ilvl w:val="0"/>
          <w:numId w:val="62"/>
        </w:numPr>
        <w:spacing w:line="259" w:lineRule="auto"/>
        <w:rPr>
          <w:ins w:id="2198" w:author="Kaski Maiju" w:date="2025-09-25T10:47:00Z" w16du:dateUtc="2025-09-25T08:47:00Z"/>
          <w:rFonts w:ascii="Calibri" w:eastAsia="Calibri" w:hAnsi="Calibri" w:cs="Times New Roman"/>
          <w:szCs w:val="28"/>
          <w:lang w:val="en-US"/>
        </w:rPr>
      </w:pPr>
      <w:ins w:id="2199" w:author="Kaski Maiju" w:date="2025-09-25T10:47:00Z" w16du:dateUtc="2025-09-25T08:47:00Z">
        <w:r w:rsidRPr="00057920">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ins>
    </w:p>
    <w:p w14:paraId="59F6E4FE" w14:textId="77777777" w:rsidR="00162B77" w:rsidRPr="00DC0BCD" w:rsidRDefault="00162B77" w:rsidP="00162B77">
      <w:pPr>
        <w:pStyle w:val="Luettelokappale"/>
        <w:numPr>
          <w:ilvl w:val="0"/>
          <w:numId w:val="62"/>
        </w:numPr>
        <w:spacing w:line="259" w:lineRule="auto"/>
        <w:rPr>
          <w:ins w:id="2200" w:author="Kaski Maiju" w:date="2025-09-25T10:47:00Z" w16du:dateUtc="2025-09-25T08:47:00Z"/>
          <w:rFonts w:ascii="Calibri" w:eastAsia="Calibri" w:hAnsi="Calibri" w:cs="Times New Roman"/>
          <w:szCs w:val="28"/>
          <w:lang w:val="en-US"/>
        </w:rPr>
      </w:pPr>
      <w:ins w:id="2201" w:author="Kaski Maiju" w:date="2025-09-25T10:47:00Z" w16du:dateUtc="2025-09-25T08:47:00Z">
        <w:r>
          <w:rPr>
            <w:rFonts w:ascii="Calibri" w:eastAsia="Calibri" w:hAnsi="Calibri" w:cs="Times New Roman"/>
            <w:szCs w:val="28"/>
            <w:lang w:val="en-US"/>
          </w:rPr>
          <w:t>VTS System can display the route as needed to the VTS personnel with ability to highlight the changes/cancellation</w:t>
        </w:r>
      </w:ins>
    </w:p>
    <w:p w14:paraId="6FBBDC4E" w14:textId="77777777" w:rsidR="00162B77" w:rsidRDefault="00162B77" w:rsidP="00162B77">
      <w:pPr>
        <w:pStyle w:val="Bullet1"/>
        <w:numPr>
          <w:ilvl w:val="0"/>
          <w:numId w:val="0"/>
        </w:numPr>
        <w:rPr>
          <w:ins w:id="2202" w:author="Kaski Maiju" w:date="2025-09-25T10:47:00Z" w16du:dateUtc="2025-09-25T08:47:00Z"/>
          <w:rFonts w:ascii="Calibri" w:eastAsia="Calibri" w:hAnsi="Calibri" w:cs="Times New Roman"/>
        </w:rPr>
      </w:pPr>
    </w:p>
    <w:p w14:paraId="14FF9C17" w14:textId="77777777" w:rsidR="00162B77" w:rsidRPr="00417AE5" w:rsidRDefault="00162B77" w:rsidP="00162B77">
      <w:pPr>
        <w:pStyle w:val="AppendixHead3"/>
        <w:rPr>
          <w:ins w:id="2203" w:author="Kaski Maiju" w:date="2025-09-25T10:47:00Z" w16du:dateUtc="2025-09-25T08:47:00Z"/>
        </w:rPr>
      </w:pPr>
      <w:ins w:id="2204" w:author="Kaski Maiju" w:date="2025-09-25T10:47:00Z" w16du:dateUtc="2025-09-25T08:47:00Z">
        <w:r w:rsidRPr="00417AE5">
          <w:t>Use case 3.1.6 - VTS acknowledges the route</w:t>
        </w:r>
      </w:ins>
    </w:p>
    <w:p w14:paraId="2D13ECA8" w14:textId="77777777" w:rsidR="00162B77" w:rsidRPr="00E92EA8" w:rsidRDefault="00162B77" w:rsidP="00162B77">
      <w:pPr>
        <w:spacing w:after="160" w:line="259" w:lineRule="auto"/>
        <w:ind w:left="2124" w:hanging="2124"/>
        <w:rPr>
          <w:ins w:id="2205" w:author="Kaski Maiju" w:date="2025-09-25T10:47:00Z" w16du:dateUtc="2025-09-25T08:47:00Z"/>
          <w:rFonts w:ascii="Calibri" w:eastAsia="Calibri" w:hAnsi="Calibri" w:cs="Times New Roman"/>
          <w:sz w:val="22"/>
        </w:rPr>
      </w:pPr>
      <w:ins w:id="2206" w:author="Kaski Maiju" w:date="2025-09-25T10:47:00Z" w16du:dateUtc="2025-09-25T08:47:00Z">
        <w:r w:rsidRPr="00946173">
          <w:rPr>
            <w:rFonts w:ascii="Calibri" w:eastAsia="Calibri" w:hAnsi="Calibri" w:cs="Times New Roman"/>
            <w:sz w:val="22"/>
            <w:u w:val="single"/>
          </w:rPr>
          <w:t>Descriptio</w:t>
        </w:r>
        <w:r w:rsidRPr="000244FD">
          <w:rPr>
            <w:rFonts w:ascii="Calibri" w:eastAsia="Calibri" w:hAnsi="Calibri" w:cs="Times New Roman"/>
            <w:sz w:val="22"/>
            <w:u w:val="single"/>
          </w:rPr>
          <w:t>n:</w:t>
        </w:r>
        <w:r w:rsidRPr="00DC0BCD">
          <w:rPr>
            <w:rFonts w:ascii="Calibri" w:eastAsia="Calibri" w:hAnsi="Calibri" w:cs="Times New Roman"/>
            <w:sz w:val="22"/>
          </w:rPr>
          <w:t xml:space="preserve"> </w:t>
        </w:r>
        <w:r w:rsidRPr="00DC0BCD">
          <w:rPr>
            <w:rFonts w:ascii="Calibri" w:eastAsia="Calibri" w:hAnsi="Calibri" w:cs="Times New Roman"/>
            <w:sz w:val="22"/>
          </w:rPr>
          <w:tab/>
        </w:r>
        <w:r>
          <w:rPr>
            <w:rFonts w:ascii="Calibri" w:eastAsia="Calibri" w:hAnsi="Calibri" w:cs="Times New Roman"/>
            <w:sz w:val="22"/>
          </w:rPr>
          <w:t>VTS acknowledges vessel’s route without changes</w:t>
        </w:r>
      </w:ins>
    </w:p>
    <w:p w14:paraId="706ABBC0" w14:textId="77777777" w:rsidR="00162B77" w:rsidRDefault="00162B77" w:rsidP="00162B77">
      <w:pPr>
        <w:pStyle w:val="Bullet1"/>
        <w:numPr>
          <w:ilvl w:val="0"/>
          <w:numId w:val="0"/>
        </w:numPr>
        <w:ind w:left="360" w:hanging="360"/>
        <w:rPr>
          <w:ins w:id="2207" w:author="Kaski Maiju" w:date="2025-09-25T10:47:00Z" w16du:dateUtc="2025-09-25T08:47:00Z"/>
          <w:rFonts w:ascii="Calibri" w:eastAsia="Calibri" w:hAnsi="Calibri" w:cs="Times New Roman"/>
          <w:u w:val="single"/>
        </w:rPr>
      </w:pPr>
      <w:ins w:id="2208" w:author="Kaski Maiju" w:date="2025-09-25T10:47:00Z" w16du:dateUtc="2025-09-25T08:47: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49B1A2F8" w14:textId="77777777" w:rsidR="00162B77" w:rsidRDefault="00162B77" w:rsidP="00162B77">
      <w:pPr>
        <w:pStyle w:val="Luettelokappale"/>
        <w:numPr>
          <w:ilvl w:val="0"/>
          <w:numId w:val="63"/>
        </w:numPr>
        <w:spacing w:line="259" w:lineRule="auto"/>
        <w:rPr>
          <w:ins w:id="2209" w:author="Kaski Maiju" w:date="2025-09-25T10:47:00Z" w16du:dateUtc="2025-09-25T08:47:00Z"/>
          <w:rFonts w:ascii="Calibri" w:eastAsia="Calibri" w:hAnsi="Calibri" w:cs="Times New Roman"/>
          <w:szCs w:val="28"/>
          <w:lang w:val="en-US"/>
        </w:rPr>
      </w:pPr>
      <w:ins w:id="2210" w:author="Kaski Maiju" w:date="2025-09-25T10:47:00Z" w16du:dateUtc="2025-09-25T08:47:00Z">
        <w:r>
          <w:rPr>
            <w:rFonts w:ascii="Calibri" w:eastAsia="Calibri" w:hAnsi="Calibri" w:cs="Times New Roman"/>
            <w:szCs w:val="28"/>
            <w:lang w:val="en-US"/>
          </w:rPr>
          <w:t>Vessel has already sent route to VTS</w:t>
        </w:r>
      </w:ins>
    </w:p>
    <w:p w14:paraId="3EC5E56D" w14:textId="77777777" w:rsidR="00162B77" w:rsidRPr="00DC0BCD" w:rsidRDefault="00162B77" w:rsidP="00162B77">
      <w:pPr>
        <w:pStyle w:val="Luettelokappale"/>
        <w:numPr>
          <w:ilvl w:val="0"/>
          <w:numId w:val="63"/>
        </w:numPr>
        <w:spacing w:line="259" w:lineRule="auto"/>
        <w:rPr>
          <w:ins w:id="2211" w:author="Kaski Maiju" w:date="2025-09-25T10:47:00Z" w16du:dateUtc="2025-09-25T08:47:00Z"/>
          <w:rFonts w:ascii="Calibri" w:eastAsia="Calibri" w:hAnsi="Calibri" w:cs="Times New Roman"/>
          <w:szCs w:val="28"/>
          <w:lang w:val="en-US"/>
        </w:rPr>
      </w:pPr>
      <w:ins w:id="2212" w:author="Kaski Maiju" w:date="2025-09-25T10:47:00Z" w16du:dateUtc="2025-09-25T08:47:00Z">
        <w:r>
          <w:rPr>
            <w:rFonts w:ascii="Calibri" w:eastAsia="Calibri" w:hAnsi="Calibri" w:cs="Times New Roman"/>
            <w:szCs w:val="28"/>
            <w:lang w:val="en-US"/>
          </w:rPr>
          <w:t xml:space="preserve">VTS system sends the route to </w:t>
        </w:r>
        <w:r w:rsidRPr="00DC0BCD">
          <w:rPr>
            <w:lang w:val="en-US"/>
          </w:rPr>
          <w:t xml:space="preserve">Route Crosscheck </w:t>
        </w:r>
        <w:r>
          <w:rPr>
            <w:lang w:val="en-US"/>
          </w:rPr>
          <w:t>Function if available to checks the route</w:t>
        </w:r>
      </w:ins>
    </w:p>
    <w:p w14:paraId="48FF5E90" w14:textId="77777777" w:rsidR="00162B77" w:rsidRPr="00DC0BCD" w:rsidRDefault="00162B77" w:rsidP="00162B77">
      <w:pPr>
        <w:pStyle w:val="Luettelokappale"/>
        <w:numPr>
          <w:ilvl w:val="0"/>
          <w:numId w:val="63"/>
        </w:numPr>
        <w:spacing w:line="259" w:lineRule="auto"/>
        <w:rPr>
          <w:ins w:id="2213" w:author="Kaski Maiju" w:date="2025-09-25T10:47:00Z" w16du:dateUtc="2025-09-25T08:47:00Z"/>
          <w:rFonts w:ascii="Calibri" w:eastAsia="Calibri" w:hAnsi="Calibri" w:cs="Times New Roman"/>
          <w:szCs w:val="28"/>
          <w:lang w:val="en-US"/>
        </w:rPr>
      </w:pPr>
      <w:ins w:id="2214" w:author="Kaski Maiju" w:date="2025-09-25T10:47:00Z" w16du:dateUtc="2025-09-25T08:47:00Z">
        <w:r w:rsidRPr="000244FD">
          <w:rPr>
            <w:rFonts w:ascii="Calibri" w:eastAsia="Calibri" w:hAnsi="Calibri" w:cs="Times New Roman"/>
            <w:szCs w:val="28"/>
            <w:lang w:val="en-US"/>
          </w:rPr>
          <w:t xml:space="preserve">Route Crosscheck Service checks the route and </w:t>
        </w:r>
        <w:r>
          <w:rPr>
            <w:rFonts w:ascii="Calibri" w:eastAsia="Calibri" w:hAnsi="Calibri" w:cs="Times New Roman"/>
            <w:szCs w:val="28"/>
            <w:lang w:val="en-US"/>
          </w:rPr>
          <w:t>marks it as compliant</w:t>
        </w:r>
      </w:ins>
    </w:p>
    <w:p w14:paraId="07DB9D99" w14:textId="77777777" w:rsidR="00162B77" w:rsidRDefault="00162B77" w:rsidP="00162B77">
      <w:pPr>
        <w:pStyle w:val="Luettelokappale"/>
        <w:numPr>
          <w:ilvl w:val="1"/>
          <w:numId w:val="63"/>
        </w:numPr>
        <w:spacing w:line="259" w:lineRule="auto"/>
        <w:rPr>
          <w:ins w:id="2215" w:author="Kaski Maiju" w:date="2025-09-25T10:47:00Z" w16du:dateUtc="2025-09-25T08:47:00Z"/>
          <w:rFonts w:ascii="Calibri" w:eastAsia="Calibri" w:hAnsi="Calibri" w:cs="Times New Roman"/>
          <w:szCs w:val="28"/>
          <w:lang w:val="en-US"/>
        </w:rPr>
      </w:pPr>
      <w:ins w:id="2216" w:author="Kaski Maiju" w:date="2025-09-25T10:47:00Z" w16du:dateUtc="2025-09-25T08:47:00Z">
        <w:r>
          <w:rPr>
            <w:rFonts w:ascii="Calibri" w:eastAsia="Calibri" w:hAnsi="Calibri" w:cs="Times New Roman"/>
            <w:szCs w:val="28"/>
            <w:lang w:val="en-US"/>
          </w:rPr>
          <w:t xml:space="preserve">If the route is not compliant go to </w:t>
        </w:r>
        <w:r w:rsidRPr="0003538E">
          <w:rPr>
            <w:rFonts w:ascii="Calibri" w:eastAsia="Calibri" w:hAnsi="Calibri" w:cs="Times New Roman"/>
            <w:szCs w:val="28"/>
            <w:lang w:val="en-US"/>
          </w:rPr>
          <w:t xml:space="preserve">use case </w:t>
        </w:r>
        <w:r>
          <w:rPr>
            <w:rFonts w:ascii="Calibri" w:eastAsia="Calibri" w:hAnsi="Calibri" w:cs="Times New Roman"/>
            <w:szCs w:val="28"/>
            <w:lang w:val="en-US"/>
          </w:rPr>
          <w:t>3.1.</w:t>
        </w:r>
        <w:r w:rsidRPr="0003538E">
          <w:rPr>
            <w:rFonts w:ascii="Calibri" w:eastAsia="Calibri" w:hAnsi="Calibri" w:cs="Times New Roman"/>
            <w:szCs w:val="28"/>
            <w:lang w:val="en-US"/>
          </w:rPr>
          <w:t xml:space="preserve">2 or </w:t>
        </w:r>
        <w:r>
          <w:rPr>
            <w:rFonts w:ascii="Calibri" w:eastAsia="Calibri" w:hAnsi="Calibri" w:cs="Times New Roman"/>
            <w:szCs w:val="28"/>
            <w:lang w:val="en-US"/>
          </w:rPr>
          <w:t>3.1.</w:t>
        </w:r>
        <w:r w:rsidRPr="00DC0BCD">
          <w:rPr>
            <w:rFonts w:ascii="Calibri" w:eastAsia="Calibri" w:hAnsi="Calibri" w:cs="Times New Roman"/>
            <w:szCs w:val="28"/>
            <w:lang w:val="en-US"/>
          </w:rPr>
          <w:t>8</w:t>
        </w:r>
      </w:ins>
    </w:p>
    <w:p w14:paraId="0F399D8C" w14:textId="77777777" w:rsidR="00162B77" w:rsidRDefault="00162B77" w:rsidP="00162B77">
      <w:pPr>
        <w:pStyle w:val="Luettelokappale"/>
        <w:numPr>
          <w:ilvl w:val="0"/>
          <w:numId w:val="63"/>
        </w:numPr>
        <w:spacing w:line="259" w:lineRule="auto"/>
        <w:rPr>
          <w:ins w:id="2217" w:author="Kaski Maiju" w:date="2025-09-25T10:47:00Z" w16du:dateUtc="2025-09-25T08:47:00Z"/>
          <w:rFonts w:ascii="Calibri" w:eastAsia="Calibri" w:hAnsi="Calibri" w:cs="Times New Roman"/>
          <w:szCs w:val="28"/>
          <w:lang w:val="en-US"/>
        </w:rPr>
      </w:pPr>
      <w:ins w:id="2218" w:author="Kaski Maiju" w:date="2025-09-25T10:47:00Z" w16du:dateUtc="2025-09-25T08:47:00Z">
        <w:r w:rsidRPr="00DC0BCD">
          <w:rPr>
            <w:rFonts w:ascii="Calibri" w:eastAsia="Calibri" w:hAnsi="Calibri" w:cs="Times New Roman"/>
            <w:szCs w:val="28"/>
            <w:lang w:val="en-US"/>
          </w:rPr>
          <w:t xml:space="preserve">VTS personnel takes in consideration the </w:t>
        </w:r>
        <w:r w:rsidRPr="00BD0CCF">
          <w:rPr>
            <w:rFonts w:ascii="Calibri" w:eastAsia="Calibri" w:hAnsi="Calibri" w:cs="Times New Roman"/>
            <w:lang w:val="en-GB"/>
          </w:rPr>
          <w:t xml:space="preserve">monitoring and managing </w:t>
        </w:r>
        <w:r>
          <w:rPr>
            <w:rFonts w:ascii="Calibri" w:eastAsia="Calibri" w:hAnsi="Calibri" w:cs="Times New Roman"/>
            <w:lang w:val="en-GB"/>
          </w:rPr>
          <w:t>vessel</w:t>
        </w:r>
        <w:r w:rsidRPr="00BD0CCF">
          <w:rPr>
            <w:rFonts w:ascii="Calibri" w:eastAsia="Calibri" w:hAnsi="Calibri" w:cs="Times New Roman"/>
            <w:lang w:val="en-GB"/>
          </w:rPr>
          <w:t xml:space="preserve"> traffic</w:t>
        </w:r>
        <w:r>
          <w:rPr>
            <w:rFonts w:ascii="Calibri" w:eastAsia="Calibri" w:hAnsi="Calibri" w:cs="Times New Roman"/>
            <w:szCs w:val="28"/>
            <w:lang w:val="en-US"/>
          </w:rPr>
          <w:t xml:space="preserve"> and</w:t>
        </w:r>
        <w:r w:rsidRPr="00DC0BCD">
          <w:rPr>
            <w:rFonts w:ascii="Calibri" w:eastAsia="Calibri" w:hAnsi="Calibri" w:cs="Times New Roman"/>
            <w:szCs w:val="28"/>
            <w:lang w:val="en-US"/>
          </w:rPr>
          <w:t xml:space="preserve"> marks the route “ok” on the VTS system</w:t>
        </w:r>
      </w:ins>
    </w:p>
    <w:p w14:paraId="305DC8B8" w14:textId="77777777" w:rsidR="00162B77" w:rsidRPr="00DC0BCD" w:rsidRDefault="00162B77" w:rsidP="00162B77">
      <w:pPr>
        <w:pStyle w:val="Luettelokappale"/>
        <w:numPr>
          <w:ilvl w:val="1"/>
          <w:numId w:val="63"/>
        </w:numPr>
        <w:spacing w:line="259" w:lineRule="auto"/>
        <w:rPr>
          <w:ins w:id="2219" w:author="Kaski Maiju" w:date="2025-09-25T10:47:00Z" w16du:dateUtc="2025-09-25T08:47:00Z"/>
          <w:rFonts w:ascii="Calibri" w:eastAsia="Calibri" w:hAnsi="Calibri" w:cs="Times New Roman"/>
          <w:szCs w:val="28"/>
          <w:lang w:val="en-US"/>
        </w:rPr>
      </w:pPr>
      <w:ins w:id="2220" w:author="Kaski Maiju" w:date="2025-09-25T10:47:00Z" w16du:dateUtc="2025-09-25T08:47:00Z">
        <w:r>
          <w:rPr>
            <w:rFonts w:ascii="Calibri" w:eastAsia="Calibri" w:hAnsi="Calibri" w:cs="Times New Roman"/>
            <w:szCs w:val="28"/>
            <w:lang w:val="en-US"/>
          </w:rPr>
          <w:t xml:space="preserve">If the route is not suitable go </w:t>
        </w:r>
        <w:r w:rsidRPr="0003538E">
          <w:rPr>
            <w:rFonts w:ascii="Calibri" w:eastAsia="Calibri" w:hAnsi="Calibri" w:cs="Times New Roman"/>
            <w:szCs w:val="28"/>
            <w:lang w:val="en-US"/>
          </w:rPr>
          <w:t xml:space="preserve">to use </w:t>
        </w:r>
        <w:r w:rsidRPr="00DC0BCD">
          <w:rPr>
            <w:rFonts w:ascii="Calibri" w:eastAsia="Calibri" w:hAnsi="Calibri" w:cs="Times New Roman"/>
            <w:szCs w:val="28"/>
            <w:lang w:val="en-US"/>
          </w:rPr>
          <w:t xml:space="preserve">case </w:t>
        </w:r>
        <w:r>
          <w:rPr>
            <w:rFonts w:ascii="Calibri" w:eastAsia="Calibri" w:hAnsi="Calibri" w:cs="Times New Roman"/>
            <w:szCs w:val="28"/>
            <w:lang w:val="en-US"/>
          </w:rPr>
          <w:t>3.1.</w:t>
        </w:r>
        <w:r w:rsidRPr="00DC0BCD">
          <w:rPr>
            <w:rFonts w:ascii="Calibri" w:eastAsia="Calibri" w:hAnsi="Calibri" w:cs="Times New Roman"/>
            <w:szCs w:val="28"/>
            <w:lang w:val="en-US"/>
          </w:rPr>
          <w:t>2</w:t>
        </w:r>
      </w:ins>
    </w:p>
    <w:p w14:paraId="18EA11EA" w14:textId="77777777" w:rsidR="00162B77" w:rsidRPr="00BD0CCF" w:rsidRDefault="00162B77" w:rsidP="00162B77">
      <w:pPr>
        <w:pStyle w:val="Luettelokappale"/>
        <w:numPr>
          <w:ilvl w:val="0"/>
          <w:numId w:val="63"/>
        </w:numPr>
        <w:spacing w:line="259" w:lineRule="auto"/>
        <w:rPr>
          <w:ins w:id="2221" w:author="Kaski Maiju" w:date="2025-09-25T10:47:00Z" w16du:dateUtc="2025-09-25T08:47:00Z"/>
          <w:rFonts w:ascii="Calibri" w:eastAsia="Calibri" w:hAnsi="Calibri" w:cs="Times New Roman"/>
          <w:szCs w:val="28"/>
          <w:lang w:val="en-US"/>
        </w:rPr>
      </w:pPr>
      <w:ins w:id="2222" w:author="Kaski Maiju" w:date="2025-09-25T10:47:00Z" w16du:dateUtc="2025-09-25T08:47:00Z">
        <w:r w:rsidRPr="00BD0CCF">
          <w:rPr>
            <w:rFonts w:ascii="Calibri" w:eastAsia="Calibri" w:hAnsi="Calibri" w:cs="Times New Roman"/>
            <w:szCs w:val="28"/>
            <w:lang w:val="en-US"/>
          </w:rPr>
          <w:t xml:space="preserve">VTS system sends </w:t>
        </w:r>
        <w:r>
          <w:rPr>
            <w:rFonts w:ascii="Calibri" w:eastAsia="Calibri" w:hAnsi="Calibri" w:cs="Times New Roman"/>
            <w:szCs w:val="28"/>
            <w:lang w:val="en-US"/>
          </w:rPr>
          <w:t>VTS acknowledge message</w:t>
        </w:r>
        <w:r w:rsidRPr="00BD0CCF">
          <w:rPr>
            <w:rFonts w:ascii="Calibri" w:eastAsia="Calibri" w:hAnsi="Calibri" w:cs="Times New Roman"/>
            <w:szCs w:val="28"/>
            <w:lang w:val="en-US"/>
          </w:rPr>
          <w:t xml:space="preserve"> to ECDIS</w:t>
        </w:r>
      </w:ins>
    </w:p>
    <w:p w14:paraId="66BDF407" w14:textId="77777777" w:rsidR="00162B77" w:rsidRPr="00BD0CCF" w:rsidRDefault="00162B77" w:rsidP="00162B77">
      <w:pPr>
        <w:pStyle w:val="Luettelokappale"/>
        <w:numPr>
          <w:ilvl w:val="0"/>
          <w:numId w:val="63"/>
        </w:numPr>
        <w:spacing w:line="259" w:lineRule="auto"/>
        <w:rPr>
          <w:ins w:id="2223" w:author="Kaski Maiju" w:date="2025-09-25T10:47:00Z" w16du:dateUtc="2025-09-25T08:47:00Z"/>
          <w:rFonts w:ascii="Calibri" w:eastAsia="Calibri" w:hAnsi="Calibri" w:cs="Times New Roman"/>
          <w:szCs w:val="28"/>
          <w:lang w:val="en-US"/>
        </w:rPr>
      </w:pPr>
      <w:ins w:id="2224" w:author="Kaski Maiju" w:date="2025-09-25T10:47:00Z" w16du:dateUtc="2025-09-25T08:47:00Z">
        <w:r w:rsidRPr="00BD0CCF">
          <w:rPr>
            <w:rFonts w:ascii="Calibri" w:eastAsia="Calibri" w:hAnsi="Calibri" w:cs="Times New Roman"/>
            <w:szCs w:val="28"/>
            <w:lang w:val="en-US"/>
          </w:rPr>
          <w:t xml:space="preserve">ECDIS </w:t>
        </w:r>
        <w:r>
          <w:rPr>
            <w:rFonts w:ascii="Calibri" w:eastAsia="Calibri" w:hAnsi="Calibri" w:cs="Times New Roman"/>
            <w:szCs w:val="28"/>
            <w:lang w:val="en-US"/>
          </w:rPr>
          <w:t xml:space="preserve">can </w:t>
        </w:r>
        <w:r w:rsidRPr="00BD0CCF">
          <w:rPr>
            <w:rFonts w:ascii="Calibri" w:eastAsia="Calibri" w:hAnsi="Calibri" w:cs="Times New Roman"/>
            <w:szCs w:val="28"/>
            <w:lang w:val="en-US"/>
          </w:rPr>
          <w:t xml:space="preserve">display the </w:t>
        </w:r>
        <w:r>
          <w:rPr>
            <w:rFonts w:ascii="Calibri" w:eastAsia="Calibri" w:hAnsi="Calibri" w:cs="Times New Roman"/>
            <w:szCs w:val="28"/>
            <w:lang w:val="en-US"/>
          </w:rPr>
          <w:t>VTS acknowledged status of the monitored route</w:t>
        </w:r>
        <w:r w:rsidRPr="00BD0CCF">
          <w:rPr>
            <w:rFonts w:ascii="Calibri" w:eastAsia="Calibri" w:hAnsi="Calibri" w:cs="Times New Roman"/>
            <w:szCs w:val="28"/>
            <w:lang w:val="en-US"/>
          </w:rPr>
          <w:t xml:space="preserve"> to mariner</w:t>
        </w:r>
      </w:ins>
    </w:p>
    <w:p w14:paraId="2047AF53" w14:textId="77777777" w:rsidR="00162B77" w:rsidRDefault="00162B77" w:rsidP="00162B77">
      <w:pPr>
        <w:pStyle w:val="Bullet1"/>
        <w:numPr>
          <w:ilvl w:val="0"/>
          <w:numId w:val="0"/>
        </w:numPr>
        <w:rPr>
          <w:ins w:id="2225" w:author="Kaski Maiju" w:date="2025-09-25T10:47:00Z" w16du:dateUtc="2025-09-25T08:47:00Z"/>
          <w:rFonts w:ascii="Calibri" w:eastAsia="Calibri" w:hAnsi="Calibri" w:cs="Times New Roman"/>
        </w:rPr>
      </w:pPr>
    </w:p>
    <w:p w14:paraId="791DC383" w14:textId="77777777" w:rsidR="00162B77" w:rsidRPr="00417AE5" w:rsidRDefault="00162B77" w:rsidP="00162B77">
      <w:pPr>
        <w:pStyle w:val="AppendixHead3"/>
        <w:rPr>
          <w:ins w:id="2226" w:author="Kaski Maiju" w:date="2025-09-25T10:47:00Z" w16du:dateUtc="2025-09-25T08:47:00Z"/>
        </w:rPr>
      </w:pPr>
      <w:ins w:id="2227" w:author="Kaski Maiju" w:date="2025-09-25T10:47:00Z" w16du:dateUtc="2025-09-25T08:47:00Z">
        <w:r w:rsidRPr="00417AE5">
          <w:t xml:space="preserve">Use case 3.1.7 - VTS personnel acknowledges the route </w:t>
        </w:r>
      </w:ins>
    </w:p>
    <w:p w14:paraId="05E279EC" w14:textId="77777777" w:rsidR="00162B77" w:rsidRPr="00E92EA8" w:rsidRDefault="00162B77" w:rsidP="00162B77">
      <w:pPr>
        <w:spacing w:after="160" w:line="259" w:lineRule="auto"/>
        <w:ind w:left="2124" w:hanging="2124"/>
        <w:rPr>
          <w:ins w:id="2228" w:author="Kaski Maiju" w:date="2025-09-25T10:47:00Z" w16du:dateUtc="2025-09-25T08:47:00Z"/>
          <w:rFonts w:ascii="Calibri" w:eastAsia="Calibri" w:hAnsi="Calibri" w:cs="Times New Roman"/>
          <w:sz w:val="22"/>
        </w:rPr>
      </w:pPr>
      <w:ins w:id="2229" w:author="Kaski Maiju" w:date="2025-09-25T10:47:00Z" w16du:dateUtc="2025-09-25T08:47:00Z">
        <w:r w:rsidRPr="00946173">
          <w:rPr>
            <w:rFonts w:ascii="Calibri" w:eastAsia="Calibri" w:hAnsi="Calibri" w:cs="Times New Roman"/>
            <w:sz w:val="22"/>
            <w:u w:val="single"/>
          </w:rPr>
          <w:t>Descriptio</w:t>
        </w:r>
        <w:r w:rsidRPr="000244FD">
          <w:rPr>
            <w:rFonts w:ascii="Calibri" w:eastAsia="Calibri" w:hAnsi="Calibri" w:cs="Times New Roman"/>
            <w:sz w:val="22"/>
            <w:u w:val="single"/>
          </w:rPr>
          <w:t>n:</w:t>
        </w:r>
        <w:r w:rsidRPr="00BD0CCF">
          <w:rPr>
            <w:rFonts w:ascii="Calibri" w:eastAsia="Calibri" w:hAnsi="Calibri" w:cs="Times New Roman"/>
            <w:sz w:val="22"/>
          </w:rPr>
          <w:t xml:space="preserve"> </w:t>
        </w:r>
        <w:r w:rsidRPr="00BD0CCF">
          <w:rPr>
            <w:rFonts w:ascii="Calibri" w:eastAsia="Calibri" w:hAnsi="Calibri" w:cs="Times New Roman"/>
            <w:sz w:val="22"/>
          </w:rPr>
          <w:tab/>
        </w:r>
        <w:r>
          <w:rPr>
            <w:rFonts w:ascii="Calibri" w:eastAsia="Calibri" w:hAnsi="Calibri" w:cs="Times New Roman"/>
            <w:sz w:val="22"/>
          </w:rPr>
          <w:t>VTS personnel acknowledges vessel’s route without changes</w:t>
        </w:r>
      </w:ins>
    </w:p>
    <w:p w14:paraId="5C6BF37A" w14:textId="77777777" w:rsidR="00162B77" w:rsidRDefault="00162B77" w:rsidP="00162B77">
      <w:pPr>
        <w:pStyle w:val="Bullet1"/>
        <w:numPr>
          <w:ilvl w:val="0"/>
          <w:numId w:val="0"/>
        </w:numPr>
        <w:ind w:left="360" w:hanging="360"/>
        <w:rPr>
          <w:ins w:id="2230" w:author="Kaski Maiju" w:date="2025-09-25T10:47:00Z" w16du:dateUtc="2025-09-25T08:47:00Z"/>
          <w:rFonts w:ascii="Calibri" w:eastAsia="Calibri" w:hAnsi="Calibri" w:cs="Times New Roman"/>
          <w:u w:val="single"/>
        </w:rPr>
      </w:pPr>
      <w:ins w:id="2231" w:author="Kaski Maiju" w:date="2025-09-25T10:47:00Z" w16du:dateUtc="2025-09-25T08:47: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3468779F" w14:textId="77777777" w:rsidR="00162B77" w:rsidRDefault="00162B77" w:rsidP="00162B77">
      <w:pPr>
        <w:pStyle w:val="Luettelokappale"/>
        <w:numPr>
          <w:ilvl w:val="0"/>
          <w:numId w:val="98"/>
        </w:numPr>
        <w:spacing w:line="259" w:lineRule="auto"/>
        <w:rPr>
          <w:ins w:id="2232" w:author="Kaski Maiju" w:date="2025-09-25T10:47:00Z" w16du:dateUtc="2025-09-25T08:47:00Z"/>
          <w:rFonts w:ascii="Calibri" w:eastAsia="Calibri" w:hAnsi="Calibri" w:cs="Times New Roman"/>
          <w:szCs w:val="28"/>
          <w:lang w:val="en-US"/>
        </w:rPr>
      </w:pPr>
      <w:ins w:id="2233" w:author="Kaski Maiju" w:date="2025-09-25T10:47:00Z" w16du:dateUtc="2025-09-25T08:47:00Z">
        <w:r>
          <w:rPr>
            <w:rFonts w:ascii="Calibri" w:eastAsia="Calibri" w:hAnsi="Calibri" w:cs="Times New Roman"/>
            <w:szCs w:val="28"/>
            <w:lang w:val="en-US"/>
          </w:rPr>
          <w:t>Vessel has already sent route to VTS</w:t>
        </w:r>
      </w:ins>
    </w:p>
    <w:p w14:paraId="26C1E29C" w14:textId="77777777" w:rsidR="00162B77" w:rsidRDefault="00162B77" w:rsidP="00162B77">
      <w:pPr>
        <w:pStyle w:val="Luettelokappale"/>
        <w:numPr>
          <w:ilvl w:val="0"/>
          <w:numId w:val="98"/>
        </w:numPr>
        <w:spacing w:line="259" w:lineRule="auto"/>
        <w:rPr>
          <w:ins w:id="2234" w:author="Kaski Maiju" w:date="2025-09-25T10:47:00Z" w16du:dateUtc="2025-09-25T08:47:00Z"/>
          <w:rFonts w:ascii="Calibri" w:eastAsia="Calibri" w:hAnsi="Calibri" w:cs="Times New Roman"/>
          <w:szCs w:val="28"/>
          <w:lang w:val="en-US"/>
        </w:rPr>
      </w:pPr>
      <w:ins w:id="2235" w:author="Kaski Maiju" w:date="2025-09-25T10:47:00Z" w16du:dateUtc="2025-09-25T08:47:00Z">
        <w:r>
          <w:rPr>
            <w:rFonts w:ascii="Calibri" w:eastAsia="Calibri" w:hAnsi="Calibri" w:cs="Times New Roman"/>
            <w:szCs w:val="28"/>
            <w:lang w:val="en-US"/>
          </w:rPr>
          <w:t>VTS personnel</w:t>
        </w:r>
        <w:r w:rsidRPr="000244FD">
          <w:rPr>
            <w:rFonts w:ascii="Calibri" w:eastAsia="Calibri" w:hAnsi="Calibri" w:cs="Times New Roman"/>
            <w:szCs w:val="28"/>
            <w:lang w:val="en-US"/>
          </w:rPr>
          <w:t xml:space="preserve"> checks the route</w:t>
        </w:r>
        <w:r>
          <w:rPr>
            <w:rFonts w:ascii="Calibri" w:eastAsia="Calibri" w:hAnsi="Calibri" w:cs="Times New Roman"/>
            <w:szCs w:val="28"/>
            <w:lang w:val="en-US"/>
          </w:rPr>
          <w:t xml:space="preserve"> and</w:t>
        </w:r>
        <w:r w:rsidRPr="00BD0CCF">
          <w:rPr>
            <w:rFonts w:ascii="Calibri" w:eastAsia="Calibri" w:hAnsi="Calibri" w:cs="Times New Roman"/>
            <w:szCs w:val="28"/>
            <w:lang w:val="en-US"/>
          </w:rPr>
          <w:t xml:space="preserve"> marks the route “ok” on the VTS system</w:t>
        </w:r>
      </w:ins>
    </w:p>
    <w:p w14:paraId="771F37F6" w14:textId="77777777" w:rsidR="00162B77" w:rsidRPr="00DC0BCD" w:rsidRDefault="00162B77" w:rsidP="00162B77">
      <w:pPr>
        <w:pStyle w:val="Luettelokappale"/>
        <w:numPr>
          <w:ilvl w:val="1"/>
          <w:numId w:val="98"/>
        </w:numPr>
        <w:spacing w:line="259" w:lineRule="auto"/>
        <w:rPr>
          <w:ins w:id="2236" w:author="Kaski Maiju" w:date="2025-09-25T10:47:00Z" w16du:dateUtc="2025-09-25T08:47:00Z"/>
          <w:rFonts w:ascii="Calibri" w:eastAsia="Calibri" w:hAnsi="Calibri" w:cs="Times New Roman"/>
          <w:szCs w:val="28"/>
          <w:lang w:val="en-US"/>
        </w:rPr>
      </w:pPr>
      <w:ins w:id="2237" w:author="Kaski Maiju" w:date="2025-09-25T10:47:00Z" w16du:dateUtc="2025-09-25T08:47:00Z">
        <w:r w:rsidRPr="00BD0CCF">
          <w:rPr>
            <w:rFonts w:ascii="Calibri" w:eastAsia="Calibri" w:hAnsi="Calibri" w:cs="Times New Roman"/>
            <w:szCs w:val="28"/>
            <w:lang w:val="en-US"/>
          </w:rPr>
          <w:t xml:space="preserve">VTS personnel </w:t>
        </w:r>
        <w:r>
          <w:rPr>
            <w:rFonts w:ascii="Calibri" w:eastAsia="Calibri" w:hAnsi="Calibri" w:cs="Times New Roman"/>
            <w:szCs w:val="28"/>
            <w:lang w:val="en-US"/>
          </w:rPr>
          <w:t xml:space="preserve">also </w:t>
        </w:r>
        <w:r w:rsidRPr="00BD0CCF">
          <w:rPr>
            <w:rFonts w:ascii="Calibri" w:eastAsia="Calibri" w:hAnsi="Calibri" w:cs="Times New Roman"/>
            <w:szCs w:val="28"/>
            <w:lang w:val="en-US"/>
          </w:rPr>
          <w:t xml:space="preserve">takes in consideration the </w:t>
        </w:r>
        <w:r w:rsidRPr="00BD0CCF">
          <w:rPr>
            <w:rFonts w:ascii="Calibri" w:eastAsia="Calibri" w:hAnsi="Calibri" w:cs="Times New Roman"/>
            <w:lang w:val="en-GB"/>
          </w:rPr>
          <w:t xml:space="preserve">monitoring and managing </w:t>
        </w:r>
        <w:r>
          <w:rPr>
            <w:rFonts w:ascii="Calibri" w:eastAsia="Calibri" w:hAnsi="Calibri" w:cs="Times New Roman"/>
            <w:lang w:val="en-GB"/>
          </w:rPr>
          <w:t>vessel</w:t>
        </w:r>
        <w:r w:rsidRPr="00BD0CCF">
          <w:rPr>
            <w:rFonts w:ascii="Calibri" w:eastAsia="Calibri" w:hAnsi="Calibri" w:cs="Times New Roman"/>
            <w:lang w:val="en-GB"/>
          </w:rPr>
          <w:t xml:space="preserve"> traffic</w:t>
        </w:r>
      </w:ins>
    </w:p>
    <w:p w14:paraId="03B2C88A" w14:textId="77777777" w:rsidR="00162B77" w:rsidRPr="0003538E" w:rsidRDefault="00162B77" w:rsidP="00162B77">
      <w:pPr>
        <w:pStyle w:val="Luettelokappale"/>
        <w:numPr>
          <w:ilvl w:val="1"/>
          <w:numId w:val="98"/>
        </w:numPr>
        <w:spacing w:line="259" w:lineRule="auto"/>
        <w:rPr>
          <w:ins w:id="2238" w:author="Kaski Maiju" w:date="2025-09-25T10:47:00Z" w16du:dateUtc="2025-09-25T08:47:00Z"/>
          <w:rFonts w:ascii="Calibri" w:eastAsia="Calibri" w:hAnsi="Calibri" w:cs="Times New Roman"/>
          <w:szCs w:val="28"/>
          <w:lang w:val="en-US"/>
        </w:rPr>
      </w:pPr>
      <w:ins w:id="2239" w:author="Kaski Maiju" w:date="2025-09-25T10:47:00Z" w16du:dateUtc="2025-09-25T08:47:00Z">
        <w:r>
          <w:rPr>
            <w:rFonts w:ascii="Calibri" w:eastAsia="Calibri" w:hAnsi="Calibri" w:cs="Times New Roman"/>
            <w:szCs w:val="28"/>
            <w:lang w:val="en-US"/>
          </w:rPr>
          <w:t xml:space="preserve">If the route is not suitable go to use </w:t>
        </w:r>
        <w:r w:rsidRPr="00DC0BCD">
          <w:rPr>
            <w:rFonts w:ascii="Calibri" w:eastAsia="Calibri" w:hAnsi="Calibri" w:cs="Times New Roman"/>
            <w:szCs w:val="28"/>
            <w:lang w:val="en-US"/>
          </w:rPr>
          <w:t xml:space="preserve">case </w:t>
        </w:r>
        <w:r>
          <w:rPr>
            <w:rFonts w:ascii="Calibri" w:eastAsia="Calibri" w:hAnsi="Calibri" w:cs="Times New Roman"/>
            <w:szCs w:val="28"/>
            <w:lang w:val="en-US"/>
          </w:rPr>
          <w:t>3.1.</w:t>
        </w:r>
        <w:r w:rsidRPr="00DC0BCD">
          <w:rPr>
            <w:rFonts w:ascii="Calibri" w:eastAsia="Calibri" w:hAnsi="Calibri" w:cs="Times New Roman"/>
            <w:szCs w:val="28"/>
            <w:lang w:val="en-US"/>
          </w:rPr>
          <w:t xml:space="preserve">2 or </w:t>
        </w:r>
        <w:r>
          <w:rPr>
            <w:rFonts w:ascii="Calibri" w:eastAsia="Calibri" w:hAnsi="Calibri" w:cs="Times New Roman"/>
            <w:szCs w:val="28"/>
            <w:lang w:val="en-US"/>
          </w:rPr>
          <w:t>3.1.</w:t>
        </w:r>
        <w:r w:rsidRPr="00DC0BCD">
          <w:rPr>
            <w:rFonts w:ascii="Calibri" w:eastAsia="Calibri" w:hAnsi="Calibri" w:cs="Times New Roman"/>
            <w:szCs w:val="28"/>
            <w:lang w:val="en-US"/>
          </w:rPr>
          <w:t>8</w:t>
        </w:r>
      </w:ins>
    </w:p>
    <w:p w14:paraId="7CC40675" w14:textId="77777777" w:rsidR="00162B77" w:rsidRPr="0003538E" w:rsidRDefault="00162B77" w:rsidP="00162B77">
      <w:pPr>
        <w:pStyle w:val="Luettelokappale"/>
        <w:numPr>
          <w:ilvl w:val="0"/>
          <w:numId w:val="98"/>
        </w:numPr>
        <w:spacing w:line="259" w:lineRule="auto"/>
        <w:rPr>
          <w:ins w:id="2240" w:author="Kaski Maiju" w:date="2025-09-25T10:47:00Z" w16du:dateUtc="2025-09-25T08:47:00Z"/>
          <w:rFonts w:ascii="Calibri" w:eastAsia="Calibri" w:hAnsi="Calibri" w:cs="Times New Roman"/>
          <w:szCs w:val="28"/>
          <w:lang w:val="en-US"/>
        </w:rPr>
      </w:pPr>
      <w:ins w:id="2241" w:author="Kaski Maiju" w:date="2025-09-25T10:47:00Z" w16du:dateUtc="2025-09-25T08:47:00Z">
        <w:r w:rsidRPr="0003538E">
          <w:rPr>
            <w:rFonts w:ascii="Calibri" w:eastAsia="Calibri" w:hAnsi="Calibri" w:cs="Times New Roman"/>
            <w:szCs w:val="28"/>
            <w:lang w:val="en-US"/>
          </w:rPr>
          <w:t xml:space="preserve">VTS system sends VTS </w:t>
        </w:r>
        <w:r>
          <w:rPr>
            <w:rFonts w:ascii="Calibri" w:eastAsia="Calibri" w:hAnsi="Calibri" w:cs="Times New Roman"/>
            <w:szCs w:val="28"/>
            <w:lang w:val="en-US"/>
          </w:rPr>
          <w:t xml:space="preserve">acknowledge message </w:t>
        </w:r>
        <w:r w:rsidRPr="0003538E">
          <w:rPr>
            <w:rFonts w:ascii="Calibri" w:eastAsia="Calibri" w:hAnsi="Calibri" w:cs="Times New Roman"/>
            <w:szCs w:val="28"/>
            <w:lang w:val="en-US"/>
          </w:rPr>
          <w:t>to ECDIS</w:t>
        </w:r>
      </w:ins>
    </w:p>
    <w:p w14:paraId="0738BCC7" w14:textId="77777777" w:rsidR="00162B77" w:rsidRPr="00BD0CCF" w:rsidRDefault="00162B77" w:rsidP="00162B77">
      <w:pPr>
        <w:pStyle w:val="Luettelokappale"/>
        <w:numPr>
          <w:ilvl w:val="0"/>
          <w:numId w:val="98"/>
        </w:numPr>
        <w:spacing w:line="259" w:lineRule="auto"/>
        <w:rPr>
          <w:ins w:id="2242" w:author="Kaski Maiju" w:date="2025-09-25T10:47:00Z" w16du:dateUtc="2025-09-25T08:47:00Z"/>
          <w:rFonts w:ascii="Calibri" w:eastAsia="Calibri" w:hAnsi="Calibri" w:cs="Times New Roman"/>
          <w:szCs w:val="28"/>
          <w:lang w:val="en-US"/>
        </w:rPr>
      </w:pPr>
      <w:ins w:id="2243" w:author="Kaski Maiju" w:date="2025-09-25T10:47:00Z" w16du:dateUtc="2025-09-25T08:47:00Z">
        <w:r w:rsidRPr="00BD0CCF">
          <w:rPr>
            <w:rFonts w:ascii="Calibri" w:eastAsia="Calibri" w:hAnsi="Calibri" w:cs="Times New Roman"/>
            <w:szCs w:val="28"/>
            <w:lang w:val="en-US"/>
          </w:rPr>
          <w:t xml:space="preserve">ECDIS </w:t>
        </w:r>
        <w:r>
          <w:rPr>
            <w:rFonts w:ascii="Calibri" w:eastAsia="Calibri" w:hAnsi="Calibri" w:cs="Times New Roman"/>
            <w:szCs w:val="28"/>
            <w:lang w:val="en-US"/>
          </w:rPr>
          <w:t xml:space="preserve">can </w:t>
        </w:r>
        <w:r w:rsidRPr="00BD0CCF">
          <w:rPr>
            <w:rFonts w:ascii="Calibri" w:eastAsia="Calibri" w:hAnsi="Calibri" w:cs="Times New Roman"/>
            <w:szCs w:val="28"/>
            <w:lang w:val="en-US"/>
          </w:rPr>
          <w:t xml:space="preserve">display the </w:t>
        </w:r>
        <w:r>
          <w:rPr>
            <w:rFonts w:ascii="Calibri" w:eastAsia="Calibri" w:hAnsi="Calibri" w:cs="Times New Roman"/>
            <w:szCs w:val="28"/>
            <w:lang w:val="en-US"/>
          </w:rPr>
          <w:t>VTS acknowledged status of the route</w:t>
        </w:r>
        <w:r w:rsidRPr="00BD0CCF">
          <w:rPr>
            <w:rFonts w:ascii="Calibri" w:eastAsia="Calibri" w:hAnsi="Calibri" w:cs="Times New Roman"/>
            <w:szCs w:val="28"/>
            <w:lang w:val="en-US"/>
          </w:rPr>
          <w:t xml:space="preserve"> to mariner</w:t>
        </w:r>
      </w:ins>
    </w:p>
    <w:p w14:paraId="26AEE4F4" w14:textId="77777777" w:rsidR="00162B77" w:rsidRDefault="00162B77" w:rsidP="00162B77">
      <w:pPr>
        <w:spacing w:after="160" w:line="259" w:lineRule="auto"/>
        <w:rPr>
          <w:ins w:id="2244" w:author="Kaski Maiju" w:date="2025-09-25T10:47:00Z" w16du:dateUtc="2025-09-25T08:47:00Z"/>
          <w:rFonts w:ascii="Calibri" w:eastAsia="Calibri" w:hAnsi="Calibri" w:cs="Times New Roman"/>
          <w:sz w:val="22"/>
        </w:rPr>
      </w:pPr>
    </w:p>
    <w:p w14:paraId="1E922322" w14:textId="77777777" w:rsidR="00162B77" w:rsidRPr="00417AE5" w:rsidRDefault="00162B77" w:rsidP="00162B77">
      <w:pPr>
        <w:pStyle w:val="AppendixHead3"/>
        <w:rPr>
          <w:ins w:id="2245" w:author="Kaski Maiju" w:date="2025-09-25T10:47:00Z" w16du:dateUtc="2025-09-25T08:47:00Z"/>
        </w:rPr>
      </w:pPr>
      <w:ins w:id="2246" w:author="Kaski Maiju" w:date="2025-09-25T10:47:00Z" w16du:dateUtc="2025-09-25T08:47:00Z">
        <w:r w:rsidRPr="003A3514">
          <w:t xml:space="preserve">Use Case 3.1.8 - VTS sends route back with comments </w:t>
        </w:r>
      </w:ins>
    </w:p>
    <w:p w14:paraId="675A958F" w14:textId="77777777" w:rsidR="00162B77" w:rsidRPr="00DC0BCD" w:rsidRDefault="00162B77" w:rsidP="00162B77">
      <w:pPr>
        <w:spacing w:after="160" w:line="259" w:lineRule="auto"/>
        <w:rPr>
          <w:ins w:id="2247" w:author="Kaski Maiju" w:date="2025-09-25T10:47:00Z" w16du:dateUtc="2025-09-25T08:47:00Z"/>
          <w:rFonts w:ascii="Calibri" w:eastAsia="Calibri" w:hAnsi="Calibri" w:cs="Times New Roman"/>
          <w:sz w:val="22"/>
        </w:rPr>
      </w:pPr>
      <w:ins w:id="2248" w:author="Kaski Maiju" w:date="2025-09-25T10:47:00Z" w16du:dateUtc="2025-09-25T08:47:00Z">
        <w:r w:rsidRPr="00DC0BCD">
          <w:rPr>
            <w:rFonts w:ascii="Calibri" w:eastAsia="Calibri" w:hAnsi="Calibri" w:cs="Times New Roman"/>
            <w:sz w:val="22"/>
            <w:u w:val="single"/>
          </w:rPr>
          <w:t>Description:</w:t>
        </w:r>
        <w:r w:rsidRPr="00DC0BCD">
          <w:rPr>
            <w:rFonts w:ascii="Calibri" w:eastAsia="Calibri" w:hAnsi="Calibri" w:cs="Times New Roman"/>
            <w:sz w:val="22"/>
          </w:rPr>
          <w:t xml:space="preserve"> </w:t>
        </w:r>
        <w:r w:rsidRPr="00DC0BCD">
          <w:rPr>
            <w:rFonts w:ascii="Calibri" w:eastAsia="Calibri" w:hAnsi="Calibri" w:cs="Times New Roman"/>
            <w:sz w:val="22"/>
          </w:rPr>
          <w:tab/>
        </w:r>
        <w:r w:rsidRPr="00DC0BCD">
          <w:rPr>
            <w:rFonts w:ascii="Calibri" w:eastAsia="Calibri" w:hAnsi="Calibri" w:cs="Times New Roman"/>
            <w:sz w:val="22"/>
          </w:rPr>
          <w:tab/>
        </w:r>
        <w:r>
          <w:rPr>
            <w:rFonts w:ascii="Calibri" w:eastAsia="Calibri" w:hAnsi="Calibri" w:cs="Times New Roman"/>
            <w:sz w:val="22"/>
          </w:rPr>
          <w:t>VTS does not acknowledge vessel´s route and sends it back with comments</w:t>
        </w:r>
      </w:ins>
    </w:p>
    <w:p w14:paraId="1928705C" w14:textId="77777777" w:rsidR="00162B77" w:rsidRPr="00DC0BCD" w:rsidRDefault="00162B77" w:rsidP="00162B77">
      <w:pPr>
        <w:pStyle w:val="Bullet1"/>
        <w:numPr>
          <w:ilvl w:val="0"/>
          <w:numId w:val="0"/>
        </w:numPr>
        <w:ind w:left="360" w:hanging="360"/>
        <w:rPr>
          <w:ins w:id="2249" w:author="Kaski Maiju" w:date="2025-09-25T10:47:00Z" w16du:dateUtc="2025-09-25T08:47:00Z"/>
          <w:rFonts w:ascii="Calibri" w:eastAsia="Calibri" w:hAnsi="Calibri" w:cs="Times New Roman"/>
          <w:color w:val="auto"/>
          <w:u w:val="single"/>
        </w:rPr>
      </w:pPr>
      <w:ins w:id="2250" w:author="Kaski Maiju" w:date="2025-09-25T10:47:00Z" w16du:dateUtc="2025-09-25T08:47:00Z">
        <w:r w:rsidRPr="00DC0BCD">
          <w:rPr>
            <w:rFonts w:ascii="Calibri" w:eastAsia="Calibri" w:hAnsi="Calibri" w:cs="Times New Roman"/>
            <w:color w:val="auto"/>
            <w:u w:val="single"/>
          </w:rPr>
          <w:t>Typical sequence:</w:t>
        </w:r>
        <w:r w:rsidRPr="00DC0BCD">
          <w:rPr>
            <w:rFonts w:ascii="Calibri" w:eastAsia="Calibri" w:hAnsi="Calibri" w:cs="Times New Roman"/>
            <w:color w:val="auto"/>
          </w:rPr>
          <w:tab/>
        </w:r>
        <w:r w:rsidRPr="00DC0BCD">
          <w:rPr>
            <w:rFonts w:ascii="Calibri" w:eastAsia="Calibri" w:hAnsi="Calibri" w:cs="Times New Roman"/>
            <w:color w:val="auto"/>
          </w:rPr>
          <w:tab/>
        </w:r>
      </w:ins>
    </w:p>
    <w:p w14:paraId="3F6B31FE" w14:textId="77777777" w:rsidR="00162B77" w:rsidRDefault="00162B77" w:rsidP="00162B77">
      <w:pPr>
        <w:pStyle w:val="Luettelokappale"/>
        <w:numPr>
          <w:ilvl w:val="0"/>
          <w:numId w:val="99"/>
        </w:numPr>
        <w:spacing w:line="259" w:lineRule="auto"/>
        <w:rPr>
          <w:ins w:id="2251" w:author="Kaski Maiju" w:date="2025-09-25T10:47:00Z" w16du:dateUtc="2025-09-25T08:47:00Z"/>
          <w:rFonts w:ascii="Calibri" w:eastAsia="Calibri" w:hAnsi="Calibri" w:cs="Times New Roman"/>
          <w:szCs w:val="28"/>
          <w:lang w:val="en-US"/>
        </w:rPr>
      </w:pPr>
      <w:ins w:id="2252" w:author="Kaski Maiju" w:date="2025-09-25T10:47:00Z" w16du:dateUtc="2025-09-25T08:47:00Z">
        <w:r>
          <w:rPr>
            <w:rFonts w:ascii="Calibri" w:eastAsia="Calibri" w:hAnsi="Calibri" w:cs="Times New Roman"/>
            <w:szCs w:val="28"/>
            <w:lang w:val="en-US"/>
          </w:rPr>
          <w:t>Vessel has already sent route to VTS</w:t>
        </w:r>
      </w:ins>
    </w:p>
    <w:p w14:paraId="0E69BC70" w14:textId="77777777" w:rsidR="00162B77" w:rsidRPr="00DC0BCD" w:rsidRDefault="00162B77" w:rsidP="00162B77">
      <w:pPr>
        <w:pStyle w:val="Luettelokappale"/>
        <w:numPr>
          <w:ilvl w:val="0"/>
          <w:numId w:val="99"/>
        </w:numPr>
        <w:spacing w:line="259" w:lineRule="auto"/>
        <w:rPr>
          <w:ins w:id="2253" w:author="Kaski Maiju" w:date="2025-09-25T10:47:00Z" w16du:dateUtc="2025-09-25T08:47:00Z"/>
          <w:rFonts w:ascii="Calibri" w:eastAsia="Calibri" w:hAnsi="Calibri" w:cs="Times New Roman"/>
          <w:szCs w:val="28"/>
          <w:lang w:val="en-US"/>
        </w:rPr>
      </w:pPr>
      <w:ins w:id="2254" w:author="Kaski Maiju" w:date="2025-09-25T10:47:00Z" w16du:dateUtc="2025-09-25T08:47:00Z">
        <w:r w:rsidRPr="000244FD">
          <w:rPr>
            <w:rFonts w:ascii="Calibri" w:eastAsia="Calibri" w:hAnsi="Calibri" w:cs="Times New Roman"/>
            <w:szCs w:val="28"/>
            <w:lang w:val="en-US"/>
          </w:rPr>
          <w:t xml:space="preserve">Route Crosscheck </w:t>
        </w:r>
        <w:r>
          <w:rPr>
            <w:rFonts w:ascii="Calibri" w:eastAsia="Calibri" w:hAnsi="Calibri" w:cs="Times New Roman"/>
            <w:szCs w:val="28"/>
            <w:lang w:val="en-US"/>
          </w:rPr>
          <w:t>Function or/and VTS personnel checks the route and finds issues with the route</w:t>
        </w:r>
      </w:ins>
    </w:p>
    <w:p w14:paraId="096EBC07" w14:textId="77777777" w:rsidR="00162B77" w:rsidRDefault="00162B77" w:rsidP="00162B77">
      <w:pPr>
        <w:pStyle w:val="Luettelokappale"/>
        <w:numPr>
          <w:ilvl w:val="0"/>
          <w:numId w:val="99"/>
        </w:numPr>
        <w:spacing w:line="259" w:lineRule="auto"/>
        <w:rPr>
          <w:ins w:id="2255" w:author="Kaski Maiju" w:date="2025-09-25T10:47:00Z" w16du:dateUtc="2025-09-25T08:47:00Z"/>
          <w:rFonts w:ascii="Calibri" w:eastAsia="Calibri" w:hAnsi="Calibri" w:cs="Times New Roman"/>
          <w:szCs w:val="28"/>
          <w:lang w:val="en-US"/>
        </w:rPr>
      </w:pPr>
      <w:ins w:id="2256" w:author="Kaski Maiju" w:date="2025-09-25T10:47:00Z" w16du:dateUtc="2025-09-25T08:47:00Z">
        <w:r>
          <w:rPr>
            <w:rFonts w:ascii="Calibri" w:eastAsia="Calibri" w:hAnsi="Calibri" w:cs="Times New Roman"/>
            <w:szCs w:val="28"/>
            <w:lang w:val="en-US"/>
          </w:rPr>
          <w:t>VTS personnel decides not to make a recommendation</w:t>
        </w:r>
      </w:ins>
    </w:p>
    <w:p w14:paraId="783019E1" w14:textId="77777777" w:rsidR="00162B77" w:rsidRDefault="00162B77" w:rsidP="00162B77">
      <w:pPr>
        <w:pStyle w:val="Luettelokappale"/>
        <w:numPr>
          <w:ilvl w:val="0"/>
          <w:numId w:val="99"/>
        </w:numPr>
        <w:spacing w:line="259" w:lineRule="auto"/>
        <w:rPr>
          <w:ins w:id="2257" w:author="Kaski Maiju" w:date="2025-09-25T10:47:00Z" w16du:dateUtc="2025-09-25T08:47:00Z"/>
          <w:rFonts w:ascii="Calibri" w:eastAsia="Calibri" w:hAnsi="Calibri" w:cs="Times New Roman"/>
          <w:szCs w:val="28"/>
          <w:lang w:val="en-US"/>
        </w:rPr>
      </w:pPr>
      <w:ins w:id="2258" w:author="Kaski Maiju" w:date="2025-09-25T10:47:00Z" w16du:dateUtc="2025-09-25T08:47:00Z">
        <w:r>
          <w:rPr>
            <w:rFonts w:ascii="Calibri" w:eastAsia="Calibri" w:hAnsi="Calibri" w:cs="Times New Roman"/>
            <w:szCs w:val="28"/>
            <w:lang w:val="en-US"/>
          </w:rPr>
          <w:t>VTS sends part of the route back to the vessel with comments, which can be:</w:t>
        </w:r>
      </w:ins>
    </w:p>
    <w:p w14:paraId="685DB590" w14:textId="77777777" w:rsidR="00162B77" w:rsidRDefault="00162B77" w:rsidP="00162B77">
      <w:pPr>
        <w:pStyle w:val="Luettelokappale"/>
        <w:numPr>
          <w:ilvl w:val="1"/>
          <w:numId w:val="99"/>
        </w:numPr>
        <w:spacing w:line="259" w:lineRule="auto"/>
        <w:rPr>
          <w:ins w:id="2259" w:author="Kaski Maiju" w:date="2025-09-25T10:47:00Z" w16du:dateUtc="2025-09-25T08:47:00Z"/>
          <w:rFonts w:ascii="Calibri" w:eastAsia="Calibri" w:hAnsi="Calibri" w:cs="Times New Roman"/>
          <w:szCs w:val="28"/>
          <w:lang w:val="en-US"/>
        </w:rPr>
      </w:pPr>
      <w:ins w:id="2260" w:author="Kaski Maiju" w:date="2025-09-25T10:47:00Z" w16du:dateUtc="2025-09-25T08:47:00Z">
        <w:r>
          <w:rPr>
            <w:rFonts w:ascii="Calibri" w:eastAsia="Calibri" w:hAnsi="Calibri" w:cs="Times New Roman"/>
            <w:szCs w:val="28"/>
            <w:lang w:val="en-US"/>
          </w:rPr>
          <w:t>Recommendations (</w:t>
        </w:r>
        <w:r w:rsidRPr="008B1E74">
          <w:rPr>
            <w:rFonts w:ascii="Calibri" w:eastAsia="Calibri" w:hAnsi="Calibri" w:cs="Times New Roman"/>
            <w:szCs w:val="28"/>
            <w:lang w:val="en-GB"/>
          </w:rPr>
          <w:t>route modification readily to be used by the mariner, includ</w:t>
        </w:r>
        <w:r>
          <w:rPr>
            <w:rFonts w:ascii="Calibri" w:eastAsia="Calibri" w:hAnsi="Calibri" w:cs="Times New Roman"/>
            <w:szCs w:val="28"/>
            <w:lang w:val="en-GB"/>
          </w:rPr>
          <w:t>ing</w:t>
        </w:r>
        <w:r w:rsidRPr="008B1E74">
          <w:rPr>
            <w:rFonts w:ascii="Calibri" w:eastAsia="Calibri" w:hAnsi="Calibri" w:cs="Times New Roman"/>
            <w:szCs w:val="28"/>
            <w:lang w:val="en-GB"/>
          </w:rPr>
          <w:t xml:space="preserve"> human readable explanation why this recommendation is given)</w:t>
        </w:r>
      </w:ins>
    </w:p>
    <w:p w14:paraId="6E0B33A5" w14:textId="77777777" w:rsidR="00162B77" w:rsidRDefault="00162B77" w:rsidP="00162B77">
      <w:pPr>
        <w:pStyle w:val="Luettelokappale"/>
        <w:numPr>
          <w:ilvl w:val="1"/>
          <w:numId w:val="99"/>
        </w:numPr>
        <w:spacing w:line="259" w:lineRule="auto"/>
        <w:rPr>
          <w:ins w:id="2261" w:author="Kaski Maiju" w:date="2025-09-25T10:47:00Z" w16du:dateUtc="2025-09-25T08:47:00Z"/>
          <w:rFonts w:ascii="Calibri" w:eastAsia="Calibri" w:hAnsi="Calibri" w:cs="Times New Roman"/>
          <w:szCs w:val="28"/>
          <w:lang w:val="en-US"/>
        </w:rPr>
      </w:pPr>
      <w:ins w:id="2262" w:author="Kaski Maiju" w:date="2025-09-25T10:47:00Z" w16du:dateUtc="2025-09-25T08:47:00Z">
        <w:r>
          <w:rPr>
            <w:rFonts w:ascii="Calibri" w:eastAsia="Calibri" w:hAnsi="Calibri" w:cs="Times New Roman"/>
            <w:szCs w:val="28"/>
            <w:lang w:val="en-US"/>
          </w:rPr>
          <w:t>Issues (including human readable text to explain the issue)</w:t>
        </w:r>
      </w:ins>
    </w:p>
    <w:p w14:paraId="3EC93515" w14:textId="77777777" w:rsidR="00162B77" w:rsidRDefault="00162B77" w:rsidP="00162B77">
      <w:pPr>
        <w:pStyle w:val="Luettelokappale"/>
        <w:numPr>
          <w:ilvl w:val="1"/>
          <w:numId w:val="99"/>
        </w:numPr>
        <w:spacing w:line="259" w:lineRule="auto"/>
        <w:rPr>
          <w:ins w:id="2263" w:author="Kaski Maiju" w:date="2025-09-25T10:47:00Z" w16du:dateUtc="2025-09-25T08:47:00Z"/>
          <w:rFonts w:ascii="Calibri" w:eastAsia="Calibri" w:hAnsi="Calibri" w:cs="Times New Roman"/>
          <w:szCs w:val="28"/>
          <w:lang w:val="en-US"/>
        </w:rPr>
      </w:pPr>
      <w:ins w:id="2264" w:author="Kaski Maiju" w:date="2025-09-25T10:47:00Z" w16du:dateUtc="2025-09-25T08:47:00Z">
        <w:r>
          <w:rPr>
            <w:rFonts w:ascii="Calibri" w:eastAsia="Calibri" w:hAnsi="Calibri" w:cs="Times New Roman"/>
            <w:szCs w:val="28"/>
            <w:lang w:val="en-US"/>
          </w:rPr>
          <w:lastRenderedPageBreak/>
          <w:t>Errors (technical issues of the route, not necessarily human action)</w:t>
        </w:r>
      </w:ins>
    </w:p>
    <w:p w14:paraId="48062EEF" w14:textId="77777777" w:rsidR="00162B77" w:rsidRDefault="00162B77" w:rsidP="00162B77">
      <w:pPr>
        <w:pStyle w:val="Luettelokappale"/>
        <w:numPr>
          <w:ilvl w:val="1"/>
          <w:numId w:val="99"/>
        </w:numPr>
        <w:spacing w:line="259" w:lineRule="auto"/>
        <w:rPr>
          <w:ins w:id="2265" w:author="Kaski Maiju" w:date="2025-09-25T10:47:00Z" w16du:dateUtc="2025-09-25T08:47:00Z"/>
          <w:rFonts w:ascii="Calibri" w:eastAsia="Calibri" w:hAnsi="Calibri" w:cs="Times New Roman"/>
          <w:szCs w:val="28"/>
          <w:lang w:val="en-US"/>
        </w:rPr>
      </w:pPr>
      <w:ins w:id="2266" w:author="Kaski Maiju" w:date="2025-09-25T10:47:00Z" w16du:dateUtc="2025-09-25T08:47:00Z">
        <w:r>
          <w:rPr>
            <w:rFonts w:ascii="Calibri" w:eastAsia="Calibri" w:hAnsi="Calibri" w:cs="Times New Roman"/>
            <w:szCs w:val="28"/>
            <w:lang w:val="en-US"/>
          </w:rPr>
          <w:t>Route incomplete (VTS decides there are too many issues to be explained to the mariner, so this route incomplete message is a request to the mariner to re-plan the route)</w:t>
        </w:r>
      </w:ins>
    </w:p>
    <w:p w14:paraId="30436B87" w14:textId="77777777" w:rsidR="00162B77" w:rsidRPr="00DC0BCD" w:rsidRDefault="00162B77" w:rsidP="00162B77">
      <w:pPr>
        <w:pStyle w:val="Luettelokappale"/>
        <w:numPr>
          <w:ilvl w:val="0"/>
          <w:numId w:val="99"/>
        </w:numPr>
        <w:spacing w:line="259" w:lineRule="auto"/>
        <w:rPr>
          <w:ins w:id="2267" w:author="Kaski Maiju" w:date="2025-09-25T10:47:00Z" w16du:dateUtc="2025-09-25T08:47:00Z"/>
          <w:rFonts w:ascii="Calibri" w:eastAsia="Calibri" w:hAnsi="Calibri" w:cs="Times New Roman"/>
          <w:szCs w:val="28"/>
          <w:lang w:val="en-US"/>
        </w:rPr>
      </w:pPr>
      <w:ins w:id="2268" w:author="Kaski Maiju" w:date="2025-09-25T10:47:00Z" w16du:dateUtc="2025-09-25T08:47:00Z">
        <w:r>
          <w:rPr>
            <w:rFonts w:ascii="Calibri" w:eastAsia="Calibri" w:hAnsi="Calibri" w:cs="Times New Roman"/>
            <w:szCs w:val="28"/>
            <w:lang w:val="en-US"/>
          </w:rPr>
          <w:t>Vessel changes its route [go to use case 4]</w:t>
        </w:r>
      </w:ins>
    </w:p>
    <w:p w14:paraId="2580F8AE" w14:textId="77777777" w:rsidR="00162B77" w:rsidRDefault="00162B77" w:rsidP="00162B77">
      <w:pPr>
        <w:pStyle w:val="Bullet1"/>
        <w:numPr>
          <w:ilvl w:val="0"/>
          <w:numId w:val="0"/>
        </w:numPr>
        <w:ind w:left="360" w:hanging="360"/>
        <w:rPr>
          <w:ins w:id="2269" w:author="Kaski Maiju" w:date="2025-09-25T10:47:00Z" w16du:dateUtc="2025-09-25T08:47:00Z"/>
          <w:color w:val="FF0000"/>
        </w:rPr>
      </w:pPr>
    </w:p>
    <w:p w14:paraId="5FD0EE7F" w14:textId="77777777" w:rsidR="00162B77" w:rsidRPr="00417AE5" w:rsidRDefault="00162B77" w:rsidP="00162B77">
      <w:pPr>
        <w:pStyle w:val="AppendixHead3"/>
        <w:rPr>
          <w:ins w:id="2270" w:author="Kaski Maiju" w:date="2025-09-25T10:47:00Z" w16du:dateUtc="2025-09-25T08:47:00Z"/>
        </w:rPr>
      </w:pPr>
      <w:ins w:id="2271" w:author="Kaski Maiju" w:date="2025-09-25T10:47:00Z" w16du:dateUtc="2025-09-25T08:47:00Z">
        <w:r w:rsidRPr="003A3514">
          <w:t xml:space="preserve">Use Case 3.1.9 - Vessel gets multiple changes to their route </w:t>
        </w:r>
      </w:ins>
    </w:p>
    <w:p w14:paraId="6D5A5C52" w14:textId="77777777" w:rsidR="00162B77" w:rsidRPr="00DC0BCD" w:rsidRDefault="00162B77" w:rsidP="00162B77">
      <w:pPr>
        <w:spacing w:after="160" w:line="259" w:lineRule="auto"/>
        <w:ind w:left="2124" w:hanging="2124"/>
        <w:rPr>
          <w:ins w:id="2272" w:author="Kaski Maiju" w:date="2025-09-25T10:47:00Z" w16du:dateUtc="2025-09-25T08:47:00Z"/>
          <w:rFonts w:ascii="Calibri" w:eastAsia="Calibri" w:hAnsi="Calibri" w:cs="Times New Roman"/>
          <w:sz w:val="22"/>
        </w:rPr>
      </w:pPr>
      <w:ins w:id="2273" w:author="Kaski Maiju" w:date="2025-09-25T10:47:00Z" w16du:dateUtc="2025-09-25T08:47:00Z">
        <w:r w:rsidRPr="00DC0BCD">
          <w:rPr>
            <w:rFonts w:ascii="Calibri" w:eastAsia="Calibri" w:hAnsi="Calibri" w:cs="Times New Roman"/>
            <w:sz w:val="22"/>
            <w:u w:val="single"/>
          </w:rPr>
          <w:t>Description:</w:t>
        </w:r>
        <w:r w:rsidRPr="00DC0BCD">
          <w:rPr>
            <w:rFonts w:ascii="Calibri" w:eastAsia="Calibri" w:hAnsi="Calibri" w:cs="Times New Roman"/>
            <w:sz w:val="22"/>
          </w:rPr>
          <w:t xml:space="preserve"> </w:t>
        </w:r>
        <w:r w:rsidRPr="00DC0BCD">
          <w:rPr>
            <w:rFonts w:ascii="Calibri" w:eastAsia="Calibri" w:hAnsi="Calibri" w:cs="Times New Roman"/>
            <w:sz w:val="22"/>
          </w:rPr>
          <w:tab/>
          <w:t>Vessel sends its route to many VTS areas and gets multiple change recommendations to their route</w:t>
        </w:r>
        <w:r>
          <w:rPr>
            <w:rFonts w:ascii="Calibri" w:eastAsia="Calibri" w:hAnsi="Calibri" w:cs="Times New Roman"/>
            <w:sz w:val="22"/>
          </w:rPr>
          <w:t xml:space="preserve">. </w:t>
        </w:r>
      </w:ins>
    </w:p>
    <w:p w14:paraId="3E949BFE" w14:textId="77777777" w:rsidR="00162B77" w:rsidRPr="00DC0BCD" w:rsidRDefault="00162B77" w:rsidP="00162B77">
      <w:pPr>
        <w:pStyle w:val="Bullet1"/>
        <w:numPr>
          <w:ilvl w:val="0"/>
          <w:numId w:val="0"/>
        </w:numPr>
        <w:ind w:left="360" w:hanging="360"/>
        <w:rPr>
          <w:ins w:id="2274" w:author="Kaski Maiju" w:date="2025-09-25T10:47:00Z" w16du:dateUtc="2025-09-25T08:47:00Z"/>
          <w:rFonts w:ascii="Calibri" w:eastAsia="Calibri" w:hAnsi="Calibri" w:cs="Times New Roman"/>
          <w:color w:val="FF0000"/>
          <w:u w:val="single"/>
        </w:rPr>
      </w:pPr>
      <w:ins w:id="2275" w:author="Kaski Maiju" w:date="2025-09-25T10:47:00Z" w16du:dateUtc="2025-09-25T08:47:00Z">
        <w:r w:rsidRPr="00DC0BCD">
          <w:rPr>
            <w:rFonts w:ascii="Calibri" w:eastAsia="Calibri" w:hAnsi="Calibri" w:cs="Times New Roman"/>
            <w:color w:val="auto"/>
            <w:u w:val="single"/>
          </w:rPr>
          <w:t>Typical sequence:</w:t>
        </w:r>
        <w:r w:rsidRPr="00777441">
          <w:rPr>
            <w:rFonts w:ascii="Calibri" w:eastAsia="Calibri" w:hAnsi="Calibri" w:cs="Times New Roman"/>
            <w:color w:val="FF0000"/>
          </w:rPr>
          <w:tab/>
        </w:r>
        <w:r w:rsidRPr="00777441">
          <w:rPr>
            <w:rFonts w:ascii="Calibri" w:eastAsia="Calibri" w:hAnsi="Calibri" w:cs="Times New Roman"/>
            <w:color w:val="FF0000"/>
          </w:rPr>
          <w:tab/>
        </w:r>
      </w:ins>
    </w:p>
    <w:p w14:paraId="66312FD2" w14:textId="77777777" w:rsidR="00162B77" w:rsidRDefault="00162B77" w:rsidP="00162B77">
      <w:pPr>
        <w:pStyle w:val="Luettelokappale"/>
        <w:numPr>
          <w:ilvl w:val="0"/>
          <w:numId w:val="100"/>
        </w:numPr>
        <w:spacing w:line="259" w:lineRule="auto"/>
        <w:rPr>
          <w:ins w:id="2276" w:author="Kaski Maiju" w:date="2025-09-25T10:47:00Z" w16du:dateUtc="2025-09-25T08:47:00Z"/>
          <w:rFonts w:ascii="Calibri" w:eastAsia="Calibri" w:hAnsi="Calibri" w:cs="Times New Roman"/>
          <w:szCs w:val="28"/>
          <w:lang w:val="en-US"/>
        </w:rPr>
      </w:pPr>
      <w:ins w:id="2277" w:author="Kaski Maiju" w:date="2025-09-25T10:47:00Z" w16du:dateUtc="2025-09-25T08:47:00Z">
        <w:r>
          <w:rPr>
            <w:rFonts w:ascii="Calibri" w:eastAsia="Calibri" w:hAnsi="Calibri" w:cs="Times New Roman"/>
            <w:szCs w:val="28"/>
            <w:lang w:val="en-US"/>
          </w:rPr>
          <w:t>Vessel has already sent route to multiple VTS areas</w:t>
        </w:r>
      </w:ins>
    </w:p>
    <w:p w14:paraId="08046F3F" w14:textId="77777777" w:rsidR="00162B77" w:rsidRDefault="00162B77" w:rsidP="00162B77">
      <w:pPr>
        <w:pStyle w:val="Luettelokappale"/>
        <w:numPr>
          <w:ilvl w:val="0"/>
          <w:numId w:val="100"/>
        </w:numPr>
        <w:spacing w:line="259" w:lineRule="auto"/>
        <w:rPr>
          <w:ins w:id="2278" w:author="Kaski Maiju" w:date="2025-09-25T10:47:00Z" w16du:dateUtc="2025-09-25T08:47:00Z"/>
          <w:rFonts w:ascii="Calibri" w:eastAsia="Calibri" w:hAnsi="Calibri" w:cs="Times New Roman"/>
          <w:szCs w:val="28"/>
          <w:lang w:val="en-US"/>
        </w:rPr>
      </w:pPr>
      <w:ins w:id="2279" w:author="Kaski Maiju" w:date="2025-09-25T10:47:00Z" w16du:dateUtc="2025-09-25T08:47:00Z">
        <w:r>
          <w:rPr>
            <w:rFonts w:ascii="Calibri" w:eastAsia="Calibri" w:hAnsi="Calibri" w:cs="Times New Roman"/>
            <w:szCs w:val="28"/>
            <w:lang w:val="en-US"/>
          </w:rPr>
          <w:t>VTS areas can give multiple recommendations to vessel´s route</w:t>
        </w:r>
      </w:ins>
    </w:p>
    <w:p w14:paraId="2D2C8334" w14:textId="77777777" w:rsidR="00162B77" w:rsidRDefault="00162B77" w:rsidP="00162B77">
      <w:pPr>
        <w:pStyle w:val="Luettelokappale"/>
        <w:numPr>
          <w:ilvl w:val="1"/>
          <w:numId w:val="100"/>
        </w:numPr>
        <w:spacing w:line="259" w:lineRule="auto"/>
        <w:rPr>
          <w:ins w:id="2280" w:author="Kaski Maiju" w:date="2025-09-25T10:47:00Z" w16du:dateUtc="2025-09-25T08:47:00Z"/>
          <w:rFonts w:ascii="Calibri" w:eastAsia="Calibri" w:hAnsi="Calibri" w:cs="Times New Roman"/>
          <w:szCs w:val="28"/>
          <w:lang w:val="en-US"/>
        </w:rPr>
      </w:pPr>
      <w:ins w:id="2281" w:author="Kaski Maiju" w:date="2025-09-25T10:47:00Z" w16du:dateUtc="2025-09-25T08:47:00Z">
        <w:r>
          <w:rPr>
            <w:rFonts w:ascii="Calibri" w:eastAsia="Calibri" w:hAnsi="Calibri" w:cs="Times New Roman"/>
            <w:szCs w:val="28"/>
            <w:lang w:val="en-US"/>
          </w:rPr>
          <w:t>VTS can send recommended route or/and comments (issues, errors)</w:t>
        </w:r>
      </w:ins>
    </w:p>
    <w:p w14:paraId="1FB22807" w14:textId="77777777" w:rsidR="00162B77" w:rsidRPr="00DC0BCD" w:rsidRDefault="00162B77" w:rsidP="00162B77">
      <w:pPr>
        <w:pStyle w:val="Luettelokappale"/>
        <w:numPr>
          <w:ilvl w:val="0"/>
          <w:numId w:val="100"/>
        </w:numPr>
        <w:spacing w:line="259" w:lineRule="auto"/>
        <w:rPr>
          <w:ins w:id="2282" w:author="Kaski Maiju" w:date="2025-09-25T10:47:00Z" w16du:dateUtc="2025-09-25T08:47:00Z"/>
          <w:rFonts w:ascii="Calibri" w:eastAsia="Calibri" w:hAnsi="Calibri" w:cs="Times New Roman"/>
          <w:szCs w:val="28"/>
          <w:lang w:val="en-US"/>
        </w:rPr>
      </w:pPr>
      <w:ins w:id="2283" w:author="Kaski Maiju" w:date="2025-09-25T10:47:00Z" w16du:dateUtc="2025-09-25T08:47:00Z">
        <w:r>
          <w:rPr>
            <w:rFonts w:ascii="Calibri" w:eastAsia="Calibri" w:hAnsi="Calibri" w:cs="Times New Roman"/>
            <w:szCs w:val="28"/>
            <w:lang w:val="en-US"/>
          </w:rPr>
          <w:t xml:space="preserve">Vessel receives multiple change recommendations to their route and adjust it </w:t>
        </w:r>
      </w:ins>
    </w:p>
    <w:p w14:paraId="5597112A" w14:textId="77777777" w:rsidR="00A738A8" w:rsidRPr="00162B77" w:rsidRDefault="00A738A8" w:rsidP="00A738A8">
      <w:pPr>
        <w:spacing w:line="259" w:lineRule="auto"/>
        <w:rPr>
          <w:ins w:id="2284" w:author="Kaski Maiju" w:date="2025-01-28T15:31:00Z" w16du:dateUtc="2025-01-28T13:31:00Z"/>
          <w:rFonts w:ascii="Calibri" w:eastAsia="Calibri" w:hAnsi="Calibri" w:cs="Times New Roman"/>
          <w:color w:val="FF0000"/>
          <w:lang w:val="en-US"/>
          <w:rPrChange w:id="2285" w:author="Kaski Maiju" w:date="2025-09-25T10:47:00Z" w16du:dateUtc="2025-09-25T08:47:00Z">
            <w:rPr>
              <w:ins w:id="2286" w:author="Kaski Maiju" w:date="2025-01-28T15:31:00Z" w16du:dateUtc="2025-01-28T13:31:00Z"/>
              <w:rFonts w:ascii="Calibri" w:eastAsia="Calibri" w:hAnsi="Calibri" w:cs="Times New Roman"/>
              <w:color w:val="FF0000"/>
            </w:rPr>
          </w:rPrChange>
        </w:rPr>
      </w:pPr>
    </w:p>
    <w:p w14:paraId="1F7A62BC" w14:textId="1C2B52B6" w:rsidR="00A738A8" w:rsidRPr="00E43504" w:rsidRDefault="00A738A8" w:rsidP="00A738A8">
      <w:pPr>
        <w:pStyle w:val="AppendixHead2"/>
        <w:rPr>
          <w:ins w:id="2287" w:author="Kaski Maiju" w:date="2025-01-28T15:31:00Z" w16du:dateUtc="2025-01-28T13:31:00Z"/>
        </w:rPr>
      </w:pPr>
      <w:ins w:id="2288" w:author="Kaski Maiju" w:date="2025-01-28T15:31:00Z" w16du:dateUtc="2025-01-28T13:31:00Z">
        <w:r>
          <w:t xml:space="preserve">Route Reference </w:t>
        </w:r>
      </w:ins>
      <w:ins w:id="2289" w:author="Kaski Maiju" w:date="2025-03-19T15:32:00Z" w16du:dateUtc="2025-03-19T13:32:00Z">
        <w:r w:rsidR="0043150B">
          <w:t>service</w:t>
        </w:r>
      </w:ins>
      <w:ins w:id="2290" w:author="Kaski Maiju" w:date="2025-01-28T15:31:00Z" w16du:dateUtc="2025-01-28T13:31:00Z">
        <w:r>
          <w:t xml:space="preserve"> </w:t>
        </w:r>
      </w:ins>
    </w:p>
    <w:p w14:paraId="352A7E0B" w14:textId="48BF61B5" w:rsidR="00A738A8" w:rsidRPr="00B47138" w:rsidRDefault="00162B77" w:rsidP="00162B77">
      <w:pPr>
        <w:pStyle w:val="Bullet1"/>
        <w:numPr>
          <w:ilvl w:val="0"/>
          <w:numId w:val="0"/>
        </w:numPr>
        <w:rPr>
          <w:ins w:id="2291" w:author="Kaski Maiju" w:date="2025-01-28T15:31:00Z" w16du:dateUtc="2025-01-28T13:31:00Z"/>
        </w:rPr>
        <w:pPrChange w:id="2292" w:author="Kaski Maiju" w:date="2025-09-25T10:51:00Z" w16du:dateUtc="2025-09-25T08:51:00Z">
          <w:pPr>
            <w:pStyle w:val="Bullet1"/>
            <w:numPr>
              <w:numId w:val="0"/>
            </w:numPr>
            <w:ind w:firstLine="0"/>
          </w:pPr>
        </w:pPrChange>
      </w:pPr>
      <w:ins w:id="2293" w:author="Kaski Maiju" w:date="2025-09-25T10:52:00Z" w16du:dateUtc="2025-09-25T08:52:00Z">
        <w:r w:rsidRPr="0089272D">
          <w:rPr>
            <w:color w:val="auto"/>
          </w:rPr>
          <w:t>With the Route Reference Service VTS and other service providers offer</w:t>
        </w:r>
        <w:r>
          <w:rPr>
            <w:color w:val="auto"/>
          </w:rPr>
          <w:t xml:space="preserve"> </w:t>
        </w:r>
        <w:r w:rsidRPr="0089272D">
          <w:rPr>
            <w:color w:val="auto"/>
          </w:rPr>
          <w:t xml:space="preserve">routes and waypoints, in electronic format. Route Reference Service is designed to assist mariners in their voyage planning to define the suitable route on commonly used passages, such as shipping lanes, approaches to ports, and coastal routes. </w:t>
        </w:r>
        <w:r>
          <w:rPr>
            <w:color w:val="auto"/>
          </w:rPr>
          <w:t>Reference routes can be fully predefined and/or can be calculated based on predefined waypoints.</w:t>
        </w:r>
        <w:r w:rsidRPr="0089272D">
          <w:rPr>
            <w:color w:val="auto"/>
          </w:rPr>
          <w:t xml:space="preserve"> </w:t>
        </w:r>
      </w:ins>
    </w:p>
    <w:p w14:paraId="3A324B3B" w14:textId="77777777" w:rsidR="00A738A8" w:rsidRDefault="00A738A8" w:rsidP="00A738A8">
      <w:pPr>
        <w:pStyle w:val="Bullet1"/>
        <w:numPr>
          <w:ilvl w:val="0"/>
          <w:numId w:val="0"/>
        </w:numPr>
        <w:rPr>
          <w:ins w:id="2294" w:author="Kaski Maiju" w:date="2025-01-28T15:31:00Z" w16du:dateUtc="2025-01-28T13:31:00Z"/>
          <w:rFonts w:ascii="Calibri" w:eastAsia="Calibri" w:hAnsi="Calibri" w:cs="Times New Roman"/>
        </w:rPr>
      </w:pPr>
    </w:p>
    <w:p w14:paraId="367CEB1A" w14:textId="5515410B" w:rsidR="00A738A8" w:rsidRPr="00902818" w:rsidRDefault="00A738A8" w:rsidP="00A738A8">
      <w:pPr>
        <w:pStyle w:val="AppendixHead2"/>
        <w:rPr>
          <w:ins w:id="2295" w:author="Kaski Maiju" w:date="2025-01-28T15:31:00Z" w16du:dateUtc="2025-01-28T13:31:00Z"/>
        </w:rPr>
      </w:pPr>
      <w:ins w:id="2296" w:author="Kaski Maiju" w:date="2025-01-28T15:31:00Z" w16du:dateUtc="2025-01-28T13:31:00Z">
        <w:r>
          <w:t xml:space="preserve">Route Crosscheck </w:t>
        </w:r>
      </w:ins>
      <w:ins w:id="2297" w:author="Kaski Maiju" w:date="2025-03-19T15:32:00Z" w16du:dateUtc="2025-03-19T13:32:00Z">
        <w:r w:rsidR="0043150B">
          <w:t>service</w:t>
        </w:r>
      </w:ins>
    </w:p>
    <w:p w14:paraId="44918017" w14:textId="77777777" w:rsidR="00162B77" w:rsidRPr="006A5FE3" w:rsidRDefault="00162B77" w:rsidP="00162B77">
      <w:pPr>
        <w:pStyle w:val="Bullet1"/>
        <w:numPr>
          <w:ilvl w:val="0"/>
          <w:numId w:val="0"/>
        </w:numPr>
        <w:rPr>
          <w:ins w:id="2298" w:author="Kaski Maiju" w:date="2025-09-25T10:52:00Z" w16du:dateUtc="2025-09-25T08:52:00Z"/>
          <w:color w:val="auto"/>
        </w:rPr>
      </w:pPr>
      <w:ins w:id="2299" w:author="Kaski Maiju" w:date="2025-09-25T10:52:00Z" w16du:dateUtc="2025-09-25T08:52:00Z">
        <w:r w:rsidRPr="006A5FE3">
          <w:rPr>
            <w:color w:val="auto"/>
          </w:rPr>
          <w:t>The purpose of Route Crosscheck Service is to validate a planned or monitored route from the vessel and compare the information with expertise of the VTS and its information regarding the specific VTS area (traffic separation, depth, speed restriction</w:t>
        </w:r>
        <w:r>
          <w:rPr>
            <w:color w:val="auto"/>
          </w:rPr>
          <w:t>,</w:t>
        </w:r>
        <w:r w:rsidRPr="006A5FE3">
          <w:rPr>
            <w:color w:val="auto"/>
          </w:rPr>
          <w:t xml:space="preserve"> etc). When the VTS receives a route from a vessel the VTS should be able to execute a Route cross check. The cross-checking may be done before the vessel’s departure or before arrival at a certain geographical area (for example a VTS area). The cross-check may include Under Keel Clearance, air draft, no violation of no-go areas, Maritime Safety Information and compliance with mandatory routing.</w:t>
        </w:r>
      </w:ins>
    </w:p>
    <w:p w14:paraId="6F7E0160" w14:textId="77777777" w:rsidR="00A738A8" w:rsidRDefault="00A738A8">
      <w:pPr>
        <w:pStyle w:val="Bullet1"/>
        <w:numPr>
          <w:ilvl w:val="0"/>
          <w:numId w:val="0"/>
        </w:numPr>
        <w:rPr>
          <w:ins w:id="2300" w:author="Kaski Maiju" w:date="2025-01-28T15:31:00Z" w16du:dateUtc="2025-01-28T13:31:00Z"/>
          <w:color w:val="auto"/>
        </w:rPr>
      </w:pPr>
    </w:p>
    <w:p w14:paraId="5007AB3F" w14:textId="77777777" w:rsidR="00A738A8" w:rsidRPr="00902818" w:rsidRDefault="00A738A8" w:rsidP="00A738A8">
      <w:pPr>
        <w:pStyle w:val="AppendixHead2"/>
        <w:rPr>
          <w:ins w:id="2301" w:author="Kaski Maiju" w:date="2025-01-28T15:31:00Z" w16du:dateUtc="2025-01-28T13:31:00Z"/>
        </w:rPr>
      </w:pPr>
      <w:ins w:id="2302" w:author="Kaski Maiju" w:date="2025-01-28T15:31:00Z" w16du:dateUtc="2025-01-28T13:31:00Z">
        <w:r w:rsidRPr="00D61CC1">
          <w:t>Route Monitoring</w:t>
        </w:r>
        <w:r>
          <w:t xml:space="preserve"> Service </w:t>
        </w:r>
      </w:ins>
    </w:p>
    <w:p w14:paraId="7F5E4794" w14:textId="718F170C" w:rsidR="00162B77" w:rsidRDefault="00162B77" w:rsidP="00162B77">
      <w:pPr>
        <w:pStyle w:val="Leipteksti"/>
        <w:rPr>
          <w:ins w:id="2303" w:author="Kaski Maiju" w:date="2025-07-01T09:51:00Z" w16du:dateUtc="2025-07-01T07:51:00Z"/>
        </w:rPr>
        <w:pPrChange w:id="2304" w:author="Kaski Maiju" w:date="2025-09-25T10:51:00Z" w16du:dateUtc="2025-09-25T08:51:00Z">
          <w:pPr>
            <w:pStyle w:val="Leipteksti"/>
            <w:ind w:left="360"/>
          </w:pPr>
        </w:pPrChange>
      </w:pPr>
      <w:ins w:id="2305" w:author="Kaski Maiju" w:date="2025-09-25T10:52:00Z" w16du:dateUtc="2025-09-25T08:52:00Z">
        <w:r w:rsidRPr="006A5FE3">
          <w:t>The Route Monitoring Service is used to monitor vessels</w:t>
        </w:r>
        <w:r>
          <w:t>´ movement in vicinity and in the VTS area</w:t>
        </w:r>
        <w:r w:rsidRPr="006A5FE3">
          <w:t xml:space="preserve">. Within this service the VTS may </w:t>
        </w:r>
        <w:r>
          <w:t>detect vessel´s</w:t>
        </w:r>
        <w:r w:rsidRPr="006A5FE3">
          <w:t xml:space="preserve"> deviating from their routes or schedules, allowing the VTS to intervene promptly in case of potential safety hazards and navigational issues.</w:t>
        </w:r>
      </w:ins>
    </w:p>
    <w:p w14:paraId="093B75E2" w14:textId="77777777" w:rsidR="006B53E4" w:rsidRDefault="006B53E4" w:rsidP="006B53E4">
      <w:pPr>
        <w:pStyle w:val="Leipteksti"/>
        <w:rPr>
          <w:ins w:id="2306" w:author="Kaski Maiju" w:date="2025-07-01T09:52:00Z" w16du:dateUtc="2025-07-01T07:52:00Z"/>
        </w:rPr>
      </w:pPr>
    </w:p>
    <w:p w14:paraId="78195256" w14:textId="77777777" w:rsidR="006B53E4" w:rsidRDefault="006B53E4" w:rsidP="006B53E4">
      <w:pPr>
        <w:pStyle w:val="AppendixHead1"/>
        <w:rPr>
          <w:ins w:id="2307" w:author="Kaski Maiju" w:date="2025-07-01T09:52:00Z" w16du:dateUtc="2025-07-01T07:52:00Z"/>
        </w:rPr>
      </w:pPr>
      <w:ins w:id="2308" w:author="Kaski Maiju" w:date="2025-07-01T09:52:00Z" w16du:dateUtc="2025-07-01T07:52:00Z">
        <w:r>
          <w:t>TRAFFIC functions</w:t>
        </w:r>
      </w:ins>
    </w:p>
    <w:p w14:paraId="7E78ABA5" w14:textId="77777777" w:rsidR="006B53E4" w:rsidRDefault="006B53E4" w:rsidP="006B53E4">
      <w:pPr>
        <w:pStyle w:val="AppendixHead2"/>
        <w:rPr>
          <w:ins w:id="2309" w:author="Kaski Maiju" w:date="2025-07-01T09:52:00Z" w16du:dateUtc="2025-07-01T07:52:00Z"/>
        </w:rPr>
      </w:pPr>
      <w:ins w:id="2310" w:author="Kaski Maiju" w:date="2025-07-01T09:52:00Z" w16du:dateUtc="2025-07-01T07:52:00Z">
        <w:r w:rsidRPr="00D61CC1">
          <w:t xml:space="preserve">Traffic </w:t>
        </w:r>
        <w:r>
          <w:t>I</w:t>
        </w:r>
        <w:r w:rsidRPr="00D61CC1">
          <w:t>mage</w:t>
        </w:r>
        <w:r>
          <w:t xml:space="preserve"> Service</w:t>
        </w:r>
      </w:ins>
    </w:p>
    <w:p w14:paraId="07AB1200" w14:textId="77777777" w:rsidR="00162B77" w:rsidRDefault="00162B77" w:rsidP="00162B77">
      <w:pPr>
        <w:pStyle w:val="Leipteksti"/>
        <w:rPr>
          <w:ins w:id="2311" w:author="Kaski Maiju" w:date="2025-09-25T10:53:00Z" w16du:dateUtc="2025-09-25T08:53:00Z"/>
        </w:rPr>
      </w:pPr>
      <w:ins w:id="2312" w:author="Kaski Maiju" w:date="2025-09-25T10:53:00Z" w16du:dateUtc="2025-09-25T08:53:00Z">
        <w:r w:rsidRPr="003A3514">
          <w:t xml:space="preserve">The Traffic Image Service enables the exchange of real-time traffic information between VTS and vessels. </w:t>
        </w:r>
        <w:r>
          <w:t>For example u</w:t>
        </w:r>
        <w:r w:rsidRPr="003A3514">
          <w:t xml:space="preserve">sing sources </w:t>
        </w:r>
        <w:r>
          <w:t xml:space="preserve">like </w:t>
        </w:r>
        <w:r w:rsidRPr="003A3514">
          <w:t>AIS, radar, or CCTV, it provides vessels and VTS with an up-to-date traffic picture and supports the creation of a common traffic image within the VTS area.</w:t>
        </w:r>
      </w:ins>
    </w:p>
    <w:p w14:paraId="364D3311" w14:textId="77777777" w:rsidR="00162B77" w:rsidRDefault="00162B77" w:rsidP="00162B77">
      <w:pPr>
        <w:pStyle w:val="Leipteksti"/>
        <w:rPr>
          <w:ins w:id="2313" w:author="Kaski Maiju" w:date="2025-09-25T10:47:00Z" w16du:dateUtc="2025-09-25T08:47:00Z"/>
        </w:rPr>
        <w:pPrChange w:id="2314" w:author="Kaski Maiju" w:date="2025-09-25T10:51:00Z" w16du:dateUtc="2025-09-25T08:51:00Z">
          <w:pPr>
            <w:pStyle w:val="Leipteksti"/>
            <w:ind w:left="360"/>
          </w:pPr>
        </w:pPrChange>
      </w:pPr>
    </w:p>
    <w:p w14:paraId="670451F8" w14:textId="77777777" w:rsidR="00162B77" w:rsidRDefault="00162B77" w:rsidP="006B53E4">
      <w:pPr>
        <w:pStyle w:val="Leipteksti"/>
        <w:ind w:left="360"/>
        <w:rPr>
          <w:ins w:id="2315" w:author="Kaski Maiju" w:date="2025-07-01T09:52:00Z" w16du:dateUtc="2025-07-01T07:52:00Z"/>
        </w:rPr>
      </w:pPr>
    </w:p>
    <w:p w14:paraId="0618D7F5" w14:textId="77777777" w:rsidR="006B53E4" w:rsidRPr="00E81378" w:rsidRDefault="006B53E4" w:rsidP="006B53E4">
      <w:pPr>
        <w:pStyle w:val="Leipteksti"/>
        <w:ind w:left="360"/>
        <w:rPr>
          <w:ins w:id="2316" w:author="Kaski Maiju" w:date="2025-07-01T09:52:00Z" w16du:dateUtc="2025-07-01T07:52:00Z"/>
        </w:rPr>
      </w:pPr>
    </w:p>
    <w:p w14:paraId="022173CD" w14:textId="77777777" w:rsidR="006B53E4" w:rsidRPr="00902818" w:rsidRDefault="006B53E4" w:rsidP="006B53E4">
      <w:pPr>
        <w:pStyle w:val="AppendixHead2"/>
        <w:rPr>
          <w:ins w:id="2317" w:author="Kaski Maiju" w:date="2025-07-01T09:52:00Z" w16du:dateUtc="2025-07-01T07:52:00Z"/>
        </w:rPr>
      </w:pPr>
      <w:ins w:id="2318" w:author="Kaski Maiju" w:date="2025-07-01T09:52:00Z" w16du:dateUtc="2025-07-01T07:52:00Z">
        <w:r>
          <w:lastRenderedPageBreak/>
          <w:t>Intended T</w:t>
        </w:r>
        <w:r w:rsidRPr="00D61CC1">
          <w:t xml:space="preserve">rack </w:t>
        </w:r>
        <w:r>
          <w:t>E</w:t>
        </w:r>
        <w:r w:rsidRPr="00D61CC1">
          <w:t>xchange</w:t>
        </w:r>
        <w:r>
          <w:t xml:space="preserve"> Service</w:t>
        </w:r>
      </w:ins>
    </w:p>
    <w:p w14:paraId="791B7D92" w14:textId="6E8E18C8" w:rsidR="00162B77" w:rsidRDefault="00162B77" w:rsidP="006B53E4">
      <w:pPr>
        <w:pStyle w:val="Leipteksti"/>
        <w:rPr>
          <w:ins w:id="2319" w:author="Kaski Maiju" w:date="2025-09-25T10:53:00Z" w16du:dateUtc="2025-09-25T08:53:00Z"/>
        </w:rPr>
      </w:pPr>
      <w:ins w:id="2320" w:author="Kaski Maiju" w:date="2025-09-25T10:53:00Z" w16du:dateUtc="2025-09-25T08:53:00Z">
        <w:r w:rsidRPr="003A3514">
          <w:t>The intended track exchange service is designed to (automatically) broadcast the intended trajectory of the vessel covering a route segment of a certain amount of time which is significantly shorter than the complete planned route (minutes rather than hours). This intended trajectory may consist of the current track and speed or a limited set of waypoints of the route including time at each waypoint. Depending on the applied control of the vessel, for example: manual control, autopilot or track</w:t>
        </w:r>
        <w:r>
          <w:t xml:space="preserve"> </w:t>
        </w:r>
        <w:r w:rsidRPr="003A3514">
          <w:t>pilot it broadcasts the track and speed or a set of waypoints. Vessels share their intentions from vessel to vessel as well as from vessel to VTS. This allows vessels to avoid potential conflicts because this service provides the vessels insight in the developing traffic situation. With this service, the VTS receives all vessels intentions within the VTS area, allowing the VTS to intervene promptly in case of potential safety hazards and navigational issues.</w:t>
        </w:r>
      </w:ins>
    </w:p>
    <w:p w14:paraId="159A36CC" w14:textId="77777777" w:rsidR="00162B77" w:rsidRDefault="00162B77" w:rsidP="006B53E4">
      <w:pPr>
        <w:pStyle w:val="Leipteksti"/>
        <w:rPr>
          <w:ins w:id="2321" w:author="Kaski Maiju" w:date="2025-07-01T09:52:00Z" w16du:dateUtc="2025-07-01T07:52:00Z"/>
        </w:rPr>
      </w:pPr>
    </w:p>
    <w:p w14:paraId="49695A9D" w14:textId="7372CA82" w:rsidR="00162B77" w:rsidRPr="00162B77" w:rsidRDefault="006B53E4" w:rsidP="006B53E4">
      <w:pPr>
        <w:pStyle w:val="AppendixHead2"/>
        <w:rPr>
          <w:ins w:id="2322" w:author="Kaski Maiju" w:date="2025-09-25T10:53:00Z" w16du:dateUtc="2025-09-25T08:53:00Z"/>
        </w:rPr>
        <w:pPrChange w:id="2323" w:author="Kaski Maiju" w:date="2025-09-25T10:53:00Z" w16du:dateUtc="2025-09-25T08:53:00Z">
          <w:pPr/>
        </w:pPrChange>
      </w:pPr>
      <w:ins w:id="2324" w:author="Kaski Maiju" w:date="2025-07-01T09:52:00Z" w16du:dateUtc="2025-07-01T07:52:00Z">
        <w:r>
          <w:t>Navigation Assistance Service</w:t>
        </w:r>
      </w:ins>
    </w:p>
    <w:p w14:paraId="5C16F282" w14:textId="77777777" w:rsidR="00162B77" w:rsidRPr="00F31DF9" w:rsidRDefault="00162B77" w:rsidP="00162B77">
      <w:pPr>
        <w:rPr>
          <w:ins w:id="2325" w:author="Kaski Maiju" w:date="2025-09-25T10:53:00Z" w16du:dateUtc="2025-09-25T08:53:00Z"/>
          <w:sz w:val="22"/>
        </w:rPr>
      </w:pPr>
      <w:ins w:id="2326" w:author="Kaski Maiju" w:date="2025-09-25T10:53:00Z" w16du:dateUtc="2025-09-25T08:53:00Z">
        <w:r w:rsidRPr="00F31DF9">
          <w:rPr>
            <w:sz w:val="22"/>
          </w:rPr>
          <w:t xml:space="preserve">The Navigation Assistance Service supports VTS in responding to developing unsafe situations. These situations may include a </w:t>
        </w:r>
        <w:r>
          <w:rPr>
            <w:sz w:val="22"/>
          </w:rPr>
          <w:t>vessel</w:t>
        </w:r>
        <w:r w:rsidRPr="00F31DF9">
          <w:rPr>
            <w:sz w:val="22"/>
          </w:rPr>
          <w:t xml:space="preserve"> unsure of its position, deviating from its route, needing guidance to anchorage, experiencing equipment failure, facing severe weather, being at risk of grounding or collision, or requiring emergency support. The service </w:t>
        </w:r>
        <w:r w:rsidRPr="003A3514">
          <w:rPr>
            <w:color w:val="000000" w:themeColor="text1"/>
            <w:sz w:val="22"/>
          </w:rPr>
          <w:t xml:space="preserve">provides navigational information, </w:t>
        </w:r>
        <w:r w:rsidRPr="00F31DF9">
          <w:rPr>
            <w:sz w:val="22"/>
          </w:rPr>
          <w:t>advice, warnings or instructions to individual vessels or to groups within the VTS area. All messages are transmitted reliably to ensure that vessels receive them and can maintain safe navigation.</w:t>
        </w:r>
      </w:ins>
    </w:p>
    <w:p w14:paraId="7C4A3F3B" w14:textId="77777777" w:rsidR="006B53E4" w:rsidRPr="006B53E4" w:rsidRDefault="006B53E4">
      <w:pPr>
        <w:rPr>
          <w:ins w:id="2327" w:author="Kaski Maiju" w:date="2025-01-28T15:31:00Z" w16du:dateUtc="2025-01-28T13:31:00Z"/>
        </w:rPr>
        <w:pPrChange w:id="2328" w:author="Kaski Maiju" w:date="2025-07-01T09:52:00Z" w16du:dateUtc="2025-07-01T07:52:00Z">
          <w:pPr>
            <w:pStyle w:val="Leipteksti"/>
            <w:ind w:left="360"/>
          </w:pPr>
        </w:pPrChange>
      </w:pPr>
    </w:p>
    <w:p w14:paraId="4C7149EB" w14:textId="77777777" w:rsidR="006C0517" w:rsidRPr="00DC3A5B" w:rsidRDefault="006C0517" w:rsidP="006C0517">
      <w:pPr>
        <w:pStyle w:val="Leipteksti"/>
        <w:rPr>
          <w:ins w:id="2329" w:author="Kaski Maiju" w:date="2024-09-26T11:51:00Z" w16du:dateUtc="2024-09-26T08:51:00Z"/>
        </w:rPr>
      </w:pPr>
    </w:p>
    <w:p w14:paraId="312DAB31" w14:textId="04D1C323" w:rsidR="006C0517" w:rsidRDefault="006C0517">
      <w:pPr>
        <w:pStyle w:val="AppendixHead1"/>
        <w:rPr>
          <w:ins w:id="2330" w:author="Kaski Maiju" w:date="2024-09-26T11:51:00Z" w16du:dateUtc="2024-09-26T08:51:00Z"/>
        </w:rPr>
        <w:pPrChange w:id="2331" w:author="Kaski Maiju" w:date="2024-09-26T12:00:00Z" w16du:dateUtc="2024-09-26T09:00:00Z">
          <w:pPr>
            <w:pStyle w:val="Otsikko3"/>
          </w:pPr>
        </w:pPrChange>
      </w:pPr>
      <w:ins w:id="2332" w:author="Kaski Maiju" w:date="2024-09-26T11:51:00Z" w16du:dateUtc="2024-09-26T08:51:00Z">
        <w:r>
          <w:t>VTS INFORMATION</w:t>
        </w:r>
        <w:commentRangeStart w:id="2333"/>
        <w:r>
          <w:t xml:space="preserve"> </w:t>
        </w:r>
      </w:ins>
      <w:ins w:id="2334" w:author="Kaski Maiju" w:date="2025-03-19T14:30:00Z" w16du:dateUtc="2025-03-19T12:30:00Z">
        <w:r w:rsidR="005E116F">
          <w:t>functions</w:t>
        </w:r>
      </w:ins>
      <w:commentRangeEnd w:id="2333"/>
      <w:ins w:id="2335" w:author="Kaski Maiju" w:date="2025-03-19T17:20:00Z" w16du:dateUtc="2025-03-19T15:20:00Z">
        <w:r w:rsidR="00914AC7">
          <w:rPr>
            <w:rStyle w:val="Kommentinviite"/>
            <w:rFonts w:eastAsiaTheme="minorHAnsi" w:cstheme="minorBidi"/>
            <w:b w:val="0"/>
            <w:caps w:val="0"/>
            <w:color w:val="auto"/>
            <w:lang w:eastAsia="en-US"/>
          </w:rPr>
          <w:commentReference w:id="2333"/>
        </w:r>
      </w:ins>
    </w:p>
    <w:p w14:paraId="400D4314" w14:textId="77777777" w:rsidR="006C0517" w:rsidRPr="00FA242F" w:rsidRDefault="006C0517">
      <w:pPr>
        <w:pStyle w:val="AppendixHead2"/>
        <w:rPr>
          <w:ins w:id="2336" w:author="Kaski Maiju" w:date="2024-09-26T11:51:00Z" w16du:dateUtc="2024-09-26T08:51:00Z"/>
        </w:rPr>
        <w:pPrChange w:id="2337" w:author="Kaski Maiju" w:date="2024-09-26T12:00:00Z" w16du:dateUtc="2024-09-26T09:00:00Z">
          <w:pPr>
            <w:pStyle w:val="Otsikko4"/>
          </w:pPr>
        </w:pPrChange>
      </w:pPr>
      <w:ins w:id="2338" w:author="Kaski Maiju" w:date="2024-09-26T11:51:00Z" w16du:dateUtc="2024-09-26T08:51:00Z">
        <w:r w:rsidRPr="00FA242F">
          <w:t>VTS Reporting Service</w:t>
        </w:r>
      </w:ins>
    </w:p>
    <w:p w14:paraId="3AB3F2E2" w14:textId="780ED563" w:rsidR="001C33F7" w:rsidRDefault="006C0517" w:rsidP="00162B77">
      <w:pPr>
        <w:pStyle w:val="Bullet1"/>
        <w:numPr>
          <w:ilvl w:val="0"/>
          <w:numId w:val="0"/>
        </w:numPr>
        <w:rPr>
          <w:ins w:id="2339" w:author="Kaski Maiju" w:date="2025-07-01T15:31:00Z" w16du:dateUtc="2025-07-01T13:31:00Z"/>
          <w:color w:val="auto"/>
        </w:rPr>
        <w:pPrChange w:id="2340" w:author="Kaski Maiju" w:date="2025-09-25T10:51:00Z" w16du:dateUtc="2025-09-25T08:51:00Z">
          <w:pPr>
            <w:pStyle w:val="Bullet1"/>
            <w:numPr>
              <w:numId w:val="0"/>
            </w:numPr>
            <w:ind w:firstLine="0"/>
          </w:pPr>
        </w:pPrChange>
      </w:pPr>
      <w:ins w:id="2341" w:author="Kaski Maiju" w:date="2024-09-26T11:51:00Z" w16du:dateUtc="2024-09-26T08:51:00Z">
        <w:r>
          <w:rPr>
            <w:color w:val="auto"/>
          </w:rPr>
          <w:t xml:space="preserve">The VTS Reporting </w:t>
        </w:r>
        <w:r w:rsidR="0038767D">
          <w:rPr>
            <w:color w:val="auto"/>
          </w:rPr>
          <w:t xml:space="preserve">service is designed for vessels to report </w:t>
        </w:r>
      </w:ins>
      <w:ins w:id="2342" w:author="Kaski Maiju" w:date="2025-01-15T12:34:00Z" w16du:dateUtc="2025-01-15T10:34:00Z">
        <w:r w:rsidR="0038767D">
          <w:rPr>
            <w:color w:val="auto"/>
          </w:rPr>
          <w:t xml:space="preserve">information </w:t>
        </w:r>
      </w:ins>
      <w:ins w:id="2343" w:author="Kaski Maiju" w:date="2024-09-26T11:51:00Z" w16du:dateUtc="2024-09-26T08:51:00Z">
        <w:r w:rsidR="0038767D">
          <w:rPr>
            <w:color w:val="auto"/>
          </w:rPr>
          <w:t xml:space="preserve">to the </w:t>
        </w:r>
      </w:ins>
      <w:ins w:id="2344" w:author="Kaski Maiju" w:date="2025-01-15T12:37:00Z" w16du:dateUtc="2025-01-15T10:37:00Z">
        <w:r w:rsidR="007D223A">
          <w:rPr>
            <w:color w:val="auto"/>
          </w:rPr>
          <w:t>VTS</w:t>
        </w:r>
      </w:ins>
      <w:ins w:id="2345" w:author="Kaski Maiju" w:date="2024-09-26T11:51:00Z" w16du:dateUtc="2024-09-26T08:51:00Z">
        <w:r w:rsidR="0038767D">
          <w:rPr>
            <w:color w:val="auto"/>
          </w:rPr>
          <w:t xml:space="preserve"> as specified by the </w:t>
        </w:r>
      </w:ins>
      <w:ins w:id="2346" w:author="Kaski Maiju" w:date="2025-01-15T12:37:00Z" w16du:dateUtc="2025-01-15T10:37:00Z">
        <w:r w:rsidR="007D223A">
          <w:rPr>
            <w:color w:val="auto"/>
          </w:rPr>
          <w:t>VTS</w:t>
        </w:r>
      </w:ins>
      <w:ins w:id="2347" w:author="Kaski Maiju" w:date="2024-09-26T11:51:00Z" w16du:dateUtc="2024-09-26T08:51:00Z">
        <w:r w:rsidR="0038767D">
          <w:rPr>
            <w:color w:val="auto"/>
          </w:rPr>
          <w:t xml:space="preserve">. </w:t>
        </w:r>
      </w:ins>
      <w:ins w:id="2348" w:author="Kaski Maiju" w:date="2025-01-15T12:37:00Z" w16du:dateUtc="2025-01-15T10:37:00Z">
        <w:r w:rsidR="007D223A">
          <w:rPr>
            <w:color w:val="auto"/>
          </w:rPr>
          <w:t>T</w:t>
        </w:r>
      </w:ins>
      <w:ins w:id="2349" w:author="Kaski Maiju" w:date="2024-09-26T11:51:00Z" w16du:dateUtc="2024-09-26T08:51:00Z">
        <w:r w:rsidR="0038767D">
          <w:rPr>
            <w:color w:val="auto"/>
          </w:rPr>
          <w:t>his</w:t>
        </w:r>
      </w:ins>
      <w:ins w:id="2350" w:author="Kaski Maiju" w:date="2025-01-15T12:34:00Z" w16du:dateUtc="2025-01-15T10:34:00Z">
        <w:r w:rsidR="0038767D">
          <w:rPr>
            <w:color w:val="auto"/>
          </w:rPr>
          <w:t xml:space="preserve"> </w:t>
        </w:r>
      </w:ins>
      <w:ins w:id="2351" w:author="Kaski Maiju" w:date="2024-09-26T11:51:00Z" w16du:dateUtc="2024-09-26T08:51:00Z">
        <w:r w:rsidR="0038767D">
          <w:rPr>
            <w:color w:val="auto"/>
          </w:rPr>
          <w:t>include</w:t>
        </w:r>
      </w:ins>
      <w:ins w:id="2352" w:author="Kaski Maiju" w:date="2025-01-15T12:34:00Z" w16du:dateUtc="2025-01-15T10:34:00Z">
        <w:r w:rsidR="0038767D">
          <w:rPr>
            <w:color w:val="auto"/>
          </w:rPr>
          <w:t>s</w:t>
        </w:r>
      </w:ins>
      <w:ins w:id="2353" w:author="Kaski Maiju" w:date="2024-09-26T11:51:00Z" w16du:dateUtc="2024-09-26T08:51:00Z">
        <w:r w:rsidR="0038767D">
          <w:rPr>
            <w:color w:val="auto"/>
          </w:rPr>
          <w:t xml:space="preserve"> an arrival/departure report, position report </w:t>
        </w:r>
      </w:ins>
      <w:ins w:id="2354" w:author="Kaski Maiju" w:date="2025-01-15T12:29:00Z" w16du:dateUtc="2025-01-15T10:29:00Z">
        <w:r w:rsidR="0038767D">
          <w:rPr>
            <w:color w:val="auto"/>
          </w:rPr>
          <w:t xml:space="preserve">and </w:t>
        </w:r>
      </w:ins>
      <w:ins w:id="2355" w:author="Kaski Maiju" w:date="2025-01-15T12:30:00Z" w16du:dateUtc="2025-01-15T10:30:00Z">
        <w:r w:rsidR="0038767D">
          <w:rPr>
            <w:color w:val="auto"/>
          </w:rPr>
          <w:t xml:space="preserve">specific </w:t>
        </w:r>
      </w:ins>
      <w:ins w:id="2356" w:author="Kaski Maiju" w:date="2025-01-15T12:29:00Z" w16du:dateUtc="2025-01-15T10:29:00Z">
        <w:r w:rsidR="0038767D">
          <w:rPr>
            <w:color w:val="auto"/>
          </w:rPr>
          <w:t xml:space="preserve">information </w:t>
        </w:r>
      </w:ins>
      <w:ins w:id="2357" w:author="Kaski Maiju" w:date="2025-01-15T12:30:00Z" w16du:dateUtc="2025-01-15T10:30:00Z">
        <w:r w:rsidR="0038767D">
          <w:rPr>
            <w:color w:val="auto"/>
          </w:rPr>
          <w:t xml:space="preserve">about the vessel </w:t>
        </w:r>
      </w:ins>
      <w:ins w:id="2358" w:author="Kaski Maiju" w:date="2025-01-15T12:29:00Z" w16du:dateUtc="2025-01-15T10:29:00Z">
        <w:r w:rsidR="0038767D">
          <w:rPr>
            <w:color w:val="auto"/>
          </w:rPr>
          <w:t>w</w:t>
        </w:r>
      </w:ins>
      <w:ins w:id="2359" w:author="Kaski Maiju" w:date="2025-01-15T12:30:00Z" w16du:dateUtc="2025-01-15T10:30:00Z">
        <w:r w:rsidR="0038767D">
          <w:rPr>
            <w:color w:val="auto"/>
          </w:rPr>
          <w:t xml:space="preserve">hich affects </w:t>
        </w:r>
      </w:ins>
      <w:ins w:id="2360" w:author="Kaski Maiju" w:date="2025-01-15T12:32:00Z" w16du:dateUtc="2025-01-15T10:32:00Z">
        <w:r w:rsidR="0038767D">
          <w:rPr>
            <w:color w:val="auto"/>
          </w:rPr>
          <w:t>ships traffic</w:t>
        </w:r>
      </w:ins>
      <w:ins w:id="2361" w:author="Kaski Maiju" w:date="2024-09-26T11:51:00Z" w16du:dateUtc="2024-09-26T08:51:00Z">
        <w:r w:rsidR="0038767D">
          <w:rPr>
            <w:color w:val="auto"/>
          </w:rPr>
          <w:t>.</w:t>
        </w:r>
      </w:ins>
      <w:ins w:id="2362" w:author="Kaski Maiju" w:date="2025-01-15T12:25:00Z" w16du:dateUtc="2025-01-15T10:25:00Z">
        <w:r w:rsidR="0038767D">
          <w:rPr>
            <w:color w:val="auto"/>
          </w:rPr>
          <w:t xml:space="preserve"> </w:t>
        </w:r>
      </w:ins>
    </w:p>
    <w:p w14:paraId="3B8E93F9" w14:textId="2F174891" w:rsidR="00F30155" w:rsidRDefault="001C33F7" w:rsidP="00162B77">
      <w:pPr>
        <w:pStyle w:val="Bullet1"/>
        <w:numPr>
          <w:ilvl w:val="0"/>
          <w:numId w:val="0"/>
        </w:numPr>
        <w:rPr>
          <w:ins w:id="2363" w:author="Kaski Maiju" w:date="2025-07-01T16:35:00Z" w16du:dateUtc="2025-07-01T14:35:00Z"/>
          <w:color w:val="auto"/>
        </w:rPr>
        <w:pPrChange w:id="2364" w:author="Kaski Maiju" w:date="2025-09-25T10:51:00Z" w16du:dateUtc="2025-09-25T08:51:00Z">
          <w:pPr>
            <w:pStyle w:val="Bullet1"/>
            <w:numPr>
              <w:numId w:val="0"/>
            </w:numPr>
            <w:ind w:firstLine="0"/>
          </w:pPr>
        </w:pPrChange>
      </w:pPr>
      <w:ins w:id="2365" w:author="Kaski Maiju" w:date="2025-07-01T16:34:00Z" w16du:dateUtc="2025-07-01T14:34:00Z">
        <w:r>
          <w:rPr>
            <w:color w:val="auto"/>
          </w:rPr>
          <w:t>Reporting requirements</w:t>
        </w:r>
        <w:r w:rsidR="00A30950">
          <w:rPr>
            <w:color w:val="auto"/>
          </w:rPr>
          <w:t xml:space="preserve"> </w:t>
        </w:r>
      </w:ins>
      <w:ins w:id="2366" w:author="Kaski Maiju" w:date="2025-07-02T13:55:00Z" w16du:dateUtc="2025-07-02T11:55:00Z">
        <w:r w:rsidR="007A6ED5">
          <w:rPr>
            <w:color w:val="auto"/>
          </w:rPr>
          <w:t>can be</w:t>
        </w:r>
      </w:ins>
      <w:ins w:id="2367" w:author="Kaski Maiju" w:date="2025-07-01T16:36:00Z" w16du:dateUtc="2025-07-01T14:36:00Z">
        <w:r w:rsidR="00935CC6">
          <w:rPr>
            <w:color w:val="auto"/>
          </w:rPr>
          <w:t xml:space="preserve"> </w:t>
        </w:r>
      </w:ins>
      <w:ins w:id="2368" w:author="Kaski Maiju" w:date="2025-07-01T16:34:00Z" w16du:dateUtc="2025-07-01T14:34:00Z">
        <w:r w:rsidR="00A30950">
          <w:rPr>
            <w:color w:val="auto"/>
          </w:rPr>
          <w:t xml:space="preserve">based on the </w:t>
        </w:r>
      </w:ins>
      <w:commentRangeStart w:id="2369"/>
      <w:commentRangeStart w:id="2370"/>
      <w:ins w:id="2371" w:author="Kaski Maiju" w:date="2025-07-01T16:33:00Z" w16du:dateUtc="2025-07-01T14:33:00Z">
        <w:r w:rsidR="008D0234">
          <w:rPr>
            <w:color w:val="auto"/>
          </w:rPr>
          <w:t>FAL</w:t>
        </w:r>
        <w:r w:rsidR="005B48B7">
          <w:rPr>
            <w:color w:val="auto"/>
          </w:rPr>
          <w:t>47/22.Add.1</w:t>
        </w:r>
      </w:ins>
      <w:ins w:id="2372" w:author="Kaski Maiju" w:date="2025-07-02T13:55:00Z" w16du:dateUtc="2025-07-02T11:55:00Z">
        <w:r w:rsidR="007A6ED5">
          <w:rPr>
            <w:color w:val="auto"/>
          </w:rPr>
          <w:t xml:space="preserve"> </w:t>
        </w:r>
      </w:ins>
      <w:commentRangeEnd w:id="2369"/>
      <w:r w:rsidR="006F7924">
        <w:rPr>
          <w:rStyle w:val="Kommentinviite"/>
          <w:color w:val="auto"/>
        </w:rPr>
        <w:commentReference w:id="2369"/>
      </w:r>
      <w:commentRangeEnd w:id="2370"/>
      <w:r w:rsidR="00026AD5">
        <w:rPr>
          <w:rStyle w:val="Kommentinviite"/>
          <w:color w:val="auto"/>
        </w:rPr>
        <w:commentReference w:id="2370"/>
      </w:r>
      <w:ins w:id="2373" w:author="Kaski Maiju" w:date="2025-07-02T13:55:00Z" w16du:dateUtc="2025-07-02T11:55:00Z">
        <w:r w:rsidR="007A6ED5">
          <w:rPr>
            <w:color w:val="auto"/>
          </w:rPr>
          <w:t xml:space="preserve">but they can include </w:t>
        </w:r>
        <w:commentRangeStart w:id="2374"/>
        <w:r w:rsidR="007A6ED5">
          <w:rPr>
            <w:color w:val="auto"/>
          </w:rPr>
          <w:t>VTS specific reporting requirements</w:t>
        </w:r>
      </w:ins>
      <w:commentRangeEnd w:id="2374"/>
      <w:r w:rsidR="00DB6C05">
        <w:rPr>
          <w:rStyle w:val="Kommentinviite"/>
          <w:color w:val="auto"/>
        </w:rPr>
        <w:commentReference w:id="2374"/>
      </w:r>
      <w:ins w:id="2375" w:author="Kaski Maiju" w:date="2025-07-02T13:55:00Z" w16du:dateUtc="2025-07-02T11:55:00Z">
        <w:r w:rsidR="007A6ED5">
          <w:rPr>
            <w:color w:val="auto"/>
          </w:rPr>
          <w:t>.</w:t>
        </w:r>
      </w:ins>
    </w:p>
    <w:p w14:paraId="571C7777" w14:textId="77777777" w:rsidR="00E21D6F" w:rsidRDefault="00E21D6F">
      <w:pPr>
        <w:pStyle w:val="Bullet1"/>
        <w:numPr>
          <w:ilvl w:val="0"/>
          <w:numId w:val="0"/>
        </w:numPr>
        <w:ind w:left="360"/>
        <w:rPr>
          <w:ins w:id="2376" w:author="Kaski Maiju" w:date="2025-01-16T11:03:00Z" w16du:dateUtc="2025-01-16T09:03:00Z"/>
          <w:color w:val="auto"/>
        </w:rPr>
        <w:pPrChange w:id="2377" w:author="Kaski Maiju" w:date="2025-07-01T16:35:00Z" w16du:dateUtc="2025-07-01T14:35:00Z">
          <w:pPr>
            <w:pStyle w:val="Bullet1"/>
            <w:numPr>
              <w:numId w:val="0"/>
            </w:numPr>
            <w:ind w:left="0" w:firstLine="0"/>
          </w:pPr>
        </w:pPrChange>
      </w:pPr>
    </w:p>
    <w:p w14:paraId="40FA545A" w14:textId="0640CE7D" w:rsidR="00F30155" w:rsidRDefault="00F30155" w:rsidP="00F30155">
      <w:pPr>
        <w:pStyle w:val="AppendixHead3"/>
        <w:rPr>
          <w:ins w:id="2378" w:author="Kaski Maiju" w:date="2025-01-16T11:12:00Z" w16du:dateUtc="2025-01-16T09:12:00Z"/>
          <w:sz w:val="28"/>
          <w:szCs w:val="24"/>
        </w:rPr>
      </w:pPr>
      <w:ins w:id="2379" w:author="Kaski Maiju" w:date="2025-01-16T11:03:00Z" w16du:dateUtc="2025-01-16T09:03:00Z">
        <w:r>
          <w:t xml:space="preserve">USE CASE </w:t>
        </w:r>
      </w:ins>
      <w:ins w:id="2380" w:author="Kaski Maiju" w:date="2025-09-25T12:10:00Z" w16du:dateUtc="2025-09-25T10:10:00Z">
        <w:r w:rsidR="00B42BDC">
          <w:t>5.1.</w:t>
        </w:r>
      </w:ins>
      <w:ins w:id="2381" w:author="Kaski Maiju" w:date="2025-01-16T11:03:00Z" w16du:dateUtc="2025-01-16T09:03:00Z">
        <w:r>
          <w:t xml:space="preserve">1 – VESSEL </w:t>
        </w:r>
      </w:ins>
      <w:ins w:id="2382" w:author="Kaski Maiju" w:date="2025-01-16T11:12:00Z" w16du:dateUtc="2025-01-16T09:12:00Z">
        <w:r w:rsidR="00261A58">
          <w:rPr>
            <w:sz w:val="28"/>
            <w:szCs w:val="24"/>
          </w:rPr>
          <w:t>makes initial contact and receives reporting requirements</w:t>
        </w:r>
      </w:ins>
    </w:p>
    <w:p w14:paraId="793A2687" w14:textId="54620B4F" w:rsidR="00261A58" w:rsidRDefault="00261A58" w:rsidP="00261A58">
      <w:pPr>
        <w:pStyle w:val="Leipteksti"/>
        <w:rPr>
          <w:ins w:id="2383" w:author="Kaski Maiju" w:date="2025-01-16T11:14:00Z" w16du:dateUtc="2025-01-16T09:14:00Z"/>
          <w:rFonts w:ascii="Calibri" w:eastAsia="Calibri" w:hAnsi="Calibri" w:cs="Times New Roman"/>
        </w:rPr>
      </w:pPr>
      <w:ins w:id="2384" w:author="Kaski Maiju" w:date="2025-01-16T11:13:00Z" w16du:dateUtc="2025-01-16T09:13:00Z">
        <w:r w:rsidRPr="001226AD">
          <w:rPr>
            <w:rFonts w:ascii="Calibri" w:eastAsia="Calibri" w:hAnsi="Calibri" w:cs="Times New Roman"/>
            <w:u w:val="single"/>
          </w:rPr>
          <w:t>Description:</w:t>
        </w:r>
        <w:r w:rsidRPr="001226AD">
          <w:rPr>
            <w:rFonts w:ascii="Calibri" w:eastAsia="Calibri" w:hAnsi="Calibri" w:cs="Times New Roman"/>
          </w:rPr>
          <w:t xml:space="preserve"> </w:t>
        </w:r>
        <w:r w:rsidRPr="001226AD">
          <w:rPr>
            <w:rFonts w:ascii="Calibri" w:eastAsia="Calibri" w:hAnsi="Calibri" w:cs="Times New Roman"/>
          </w:rPr>
          <w:tab/>
        </w:r>
        <w:r>
          <w:rPr>
            <w:rFonts w:ascii="Calibri" w:eastAsia="Calibri" w:hAnsi="Calibri" w:cs="Times New Roman"/>
          </w:rPr>
          <w:tab/>
          <w:t>Vessel subscribes VTS Reporting Service and receive</w:t>
        </w:r>
      </w:ins>
      <w:ins w:id="2385" w:author="Kaski Maiju" w:date="2025-03-19T17:20:00Z" w16du:dateUtc="2025-03-19T15:20:00Z">
        <w:r w:rsidR="006D567E">
          <w:rPr>
            <w:rFonts w:ascii="Calibri" w:eastAsia="Calibri" w:hAnsi="Calibri" w:cs="Times New Roman"/>
          </w:rPr>
          <w:t>s</w:t>
        </w:r>
      </w:ins>
      <w:ins w:id="2386" w:author="Kaski Maiju" w:date="2025-01-16T11:13:00Z" w16du:dateUtc="2025-01-16T09:13:00Z">
        <w:r>
          <w:rPr>
            <w:rFonts w:ascii="Calibri" w:eastAsia="Calibri" w:hAnsi="Calibri" w:cs="Times New Roman"/>
          </w:rPr>
          <w:t xml:space="preserve"> al</w:t>
        </w:r>
      </w:ins>
      <w:ins w:id="2387" w:author="Kaski Maiju" w:date="2025-01-16T11:14:00Z" w16du:dateUtc="2025-01-16T09:14:00Z">
        <w:r>
          <w:rPr>
            <w:rFonts w:ascii="Calibri" w:eastAsia="Calibri" w:hAnsi="Calibri" w:cs="Times New Roman"/>
          </w:rPr>
          <w:t>l reporting requirements</w:t>
        </w:r>
      </w:ins>
    </w:p>
    <w:p w14:paraId="57D32CA8" w14:textId="6BA65D4A" w:rsidR="006C0517" w:rsidRDefault="00261A58" w:rsidP="00261A58">
      <w:pPr>
        <w:pStyle w:val="Bullet1"/>
        <w:numPr>
          <w:ilvl w:val="0"/>
          <w:numId w:val="0"/>
        </w:numPr>
        <w:rPr>
          <w:ins w:id="2388" w:author="Kaski Maiju" w:date="2025-01-16T11:15:00Z" w16du:dateUtc="2025-01-16T09:15:00Z"/>
          <w:rFonts w:ascii="Calibri" w:eastAsia="Calibri" w:hAnsi="Calibri" w:cs="Times New Roman"/>
          <w:color w:val="auto"/>
          <w:u w:val="single"/>
        </w:rPr>
      </w:pPr>
      <w:ins w:id="2389" w:author="Kaski Maiju" w:date="2025-01-16T11:15:00Z" w16du:dateUtc="2025-01-16T09:15:00Z">
        <w:r w:rsidRPr="001226AD">
          <w:rPr>
            <w:rFonts w:ascii="Calibri" w:eastAsia="Calibri" w:hAnsi="Calibri" w:cs="Times New Roman"/>
            <w:color w:val="auto"/>
            <w:u w:val="single"/>
          </w:rPr>
          <w:t>Typical sequence:</w:t>
        </w:r>
      </w:ins>
    </w:p>
    <w:p w14:paraId="3114B05A" w14:textId="074A5727" w:rsidR="00261A58" w:rsidRPr="00261A58" w:rsidRDefault="00261A58">
      <w:pPr>
        <w:pStyle w:val="Luettelokappale"/>
        <w:numPr>
          <w:ilvl w:val="0"/>
          <w:numId w:val="106"/>
        </w:numPr>
        <w:spacing w:line="259" w:lineRule="auto"/>
        <w:rPr>
          <w:ins w:id="2390" w:author="Kaski Maiju" w:date="2025-01-16T11:16:00Z" w16du:dateUtc="2025-01-16T09:16:00Z"/>
          <w:rFonts w:ascii="Calibri" w:eastAsia="Calibri" w:hAnsi="Calibri" w:cs="Times New Roman"/>
          <w:szCs w:val="28"/>
          <w:lang w:val="en-US"/>
          <w:rPrChange w:id="2391" w:author="Kaski Maiju" w:date="2025-01-16T11:17:00Z" w16du:dateUtc="2025-01-16T09:17:00Z">
            <w:rPr>
              <w:ins w:id="2392" w:author="Kaski Maiju" w:date="2025-01-16T11:16:00Z" w16du:dateUtc="2025-01-16T09:16:00Z"/>
              <w:rFonts w:ascii="Calibri" w:eastAsia="Calibri" w:hAnsi="Calibri" w:cs="Times New Roman"/>
              <w:color w:val="auto"/>
            </w:rPr>
          </w:rPrChange>
        </w:rPr>
        <w:pPrChange w:id="2393" w:author="Kaski Maiju" w:date="2025-01-16T11:17:00Z" w16du:dateUtc="2025-01-16T09:17:00Z">
          <w:pPr>
            <w:pStyle w:val="Bullet1"/>
            <w:numPr>
              <w:numId w:val="118"/>
            </w:numPr>
            <w:ind w:left="720"/>
          </w:pPr>
        </w:pPrChange>
      </w:pPr>
      <w:ins w:id="2394" w:author="Kaski Maiju" w:date="2025-01-16T11:15:00Z" w16du:dateUtc="2025-01-16T09:15:00Z">
        <w:r w:rsidRPr="00261A58">
          <w:rPr>
            <w:rFonts w:ascii="Calibri" w:eastAsia="Calibri" w:hAnsi="Calibri" w:cs="Times New Roman"/>
            <w:szCs w:val="28"/>
            <w:lang w:val="en-US"/>
            <w:rPrChange w:id="2395" w:author="Kaski Maiju" w:date="2025-01-16T11:17:00Z" w16du:dateUtc="2025-01-16T09:17:00Z">
              <w:rPr/>
            </w:rPrChange>
          </w:rPr>
          <w:t xml:space="preserve">Vessel </w:t>
        </w:r>
        <w:r w:rsidRPr="00261A58">
          <w:rPr>
            <w:rFonts w:ascii="Calibri" w:eastAsia="Calibri" w:hAnsi="Calibri" w:cs="Times New Roman"/>
            <w:szCs w:val="28"/>
            <w:lang w:val="en-US"/>
            <w:rPrChange w:id="2396" w:author="Kaski Maiju" w:date="2025-01-16T11:17:00Z" w16du:dateUtc="2025-01-16T09:17:00Z">
              <w:rPr>
                <w:rFonts w:ascii="Calibri" w:eastAsia="Calibri" w:hAnsi="Calibri" w:cs="Times New Roman"/>
              </w:rPr>
            </w:rPrChange>
          </w:rPr>
          <w:t>subscribes VTS Reporting Service</w:t>
        </w:r>
      </w:ins>
    </w:p>
    <w:p w14:paraId="54A9A4DC" w14:textId="52115457" w:rsidR="00261A58" w:rsidRPr="00261A58" w:rsidRDefault="00261A58">
      <w:pPr>
        <w:pStyle w:val="Luettelokappale"/>
        <w:numPr>
          <w:ilvl w:val="0"/>
          <w:numId w:val="106"/>
        </w:numPr>
        <w:spacing w:line="259" w:lineRule="auto"/>
        <w:rPr>
          <w:ins w:id="2397" w:author="Kaski Maiju" w:date="2025-01-16T11:16:00Z" w16du:dateUtc="2025-01-16T09:16:00Z"/>
          <w:rFonts w:ascii="Calibri" w:eastAsia="Calibri" w:hAnsi="Calibri" w:cs="Times New Roman"/>
          <w:szCs w:val="28"/>
          <w:lang w:val="en-US"/>
          <w:rPrChange w:id="2398" w:author="Kaski Maiju" w:date="2025-01-16T11:17:00Z" w16du:dateUtc="2025-01-16T09:17:00Z">
            <w:rPr>
              <w:ins w:id="2399" w:author="Kaski Maiju" w:date="2025-01-16T11:16:00Z" w16du:dateUtc="2025-01-16T09:16:00Z"/>
              <w:rFonts w:ascii="Calibri" w:eastAsia="Calibri" w:hAnsi="Calibri" w:cs="Times New Roman"/>
              <w:color w:val="auto"/>
            </w:rPr>
          </w:rPrChange>
        </w:rPr>
        <w:pPrChange w:id="2400" w:author="Kaski Maiju" w:date="2025-01-16T11:17:00Z" w16du:dateUtc="2025-01-16T09:17:00Z">
          <w:pPr>
            <w:pStyle w:val="Bullet1"/>
            <w:numPr>
              <w:numId w:val="118"/>
            </w:numPr>
            <w:ind w:left="720"/>
          </w:pPr>
        </w:pPrChange>
      </w:pPr>
      <w:ins w:id="2401" w:author="Kaski Maiju" w:date="2025-01-16T11:16:00Z" w16du:dateUtc="2025-01-16T09:16:00Z">
        <w:r w:rsidRPr="00261A58">
          <w:rPr>
            <w:rFonts w:ascii="Calibri" w:eastAsia="Calibri" w:hAnsi="Calibri" w:cs="Times New Roman"/>
            <w:szCs w:val="28"/>
            <w:lang w:val="en-US"/>
            <w:rPrChange w:id="2402" w:author="Kaski Maiju" w:date="2025-01-16T11:17:00Z" w16du:dateUtc="2025-01-16T09:17:00Z">
              <w:rPr>
                <w:rFonts w:ascii="Calibri" w:eastAsia="Calibri" w:hAnsi="Calibri" w:cs="Times New Roman"/>
              </w:rPr>
            </w:rPrChange>
          </w:rPr>
          <w:t>VTS system sends all reporting requirements automatically to vessel</w:t>
        </w:r>
      </w:ins>
    </w:p>
    <w:p w14:paraId="547A0734" w14:textId="5B2D7E82" w:rsidR="00261A58" w:rsidRPr="00261A58" w:rsidRDefault="00261A58">
      <w:pPr>
        <w:pStyle w:val="Luettelokappale"/>
        <w:numPr>
          <w:ilvl w:val="0"/>
          <w:numId w:val="106"/>
        </w:numPr>
        <w:spacing w:line="259" w:lineRule="auto"/>
        <w:rPr>
          <w:ins w:id="2403" w:author="Kaski Maiju" w:date="2025-01-16T11:16:00Z" w16du:dateUtc="2025-01-16T09:16:00Z"/>
          <w:rFonts w:ascii="Calibri" w:eastAsia="Calibri" w:hAnsi="Calibri" w:cs="Times New Roman"/>
          <w:szCs w:val="28"/>
          <w:lang w:val="en-US"/>
          <w:rPrChange w:id="2404" w:author="Kaski Maiju" w:date="2025-01-16T11:17:00Z" w16du:dateUtc="2025-01-16T09:17:00Z">
            <w:rPr>
              <w:ins w:id="2405" w:author="Kaski Maiju" w:date="2025-01-16T11:16:00Z" w16du:dateUtc="2025-01-16T09:16:00Z"/>
              <w:rFonts w:ascii="Calibri" w:eastAsia="Calibri" w:hAnsi="Calibri" w:cs="Times New Roman"/>
              <w:color w:val="auto"/>
            </w:rPr>
          </w:rPrChange>
        </w:rPr>
        <w:pPrChange w:id="2406" w:author="Kaski Maiju" w:date="2025-01-16T11:17:00Z" w16du:dateUtc="2025-01-16T09:17:00Z">
          <w:pPr>
            <w:pStyle w:val="Bullet1"/>
            <w:numPr>
              <w:numId w:val="118"/>
            </w:numPr>
            <w:ind w:left="720"/>
          </w:pPr>
        </w:pPrChange>
      </w:pPr>
      <w:ins w:id="2407" w:author="Kaski Maiju" w:date="2025-01-16T11:16:00Z" w16du:dateUtc="2025-01-16T09:16:00Z">
        <w:r w:rsidRPr="00261A58">
          <w:rPr>
            <w:rFonts w:ascii="Calibri" w:eastAsia="Calibri" w:hAnsi="Calibri" w:cs="Times New Roman"/>
            <w:szCs w:val="28"/>
            <w:lang w:val="en-US"/>
            <w:rPrChange w:id="2408" w:author="Kaski Maiju" w:date="2025-01-16T11:17:00Z" w16du:dateUtc="2025-01-16T09:17:00Z">
              <w:rPr>
                <w:rFonts w:ascii="Calibri" w:eastAsia="Calibri" w:hAnsi="Calibri" w:cs="Times New Roman"/>
              </w:rPr>
            </w:rPrChange>
          </w:rPr>
          <w:t>Vessel receives all reporting requirements</w:t>
        </w:r>
      </w:ins>
    </w:p>
    <w:p w14:paraId="57795216" w14:textId="71EDEF21" w:rsidR="00F30155" w:rsidRPr="00261A58" w:rsidRDefault="00261A58">
      <w:pPr>
        <w:pStyle w:val="Luettelokappale"/>
        <w:numPr>
          <w:ilvl w:val="0"/>
          <w:numId w:val="106"/>
        </w:numPr>
        <w:spacing w:line="259" w:lineRule="auto"/>
        <w:rPr>
          <w:ins w:id="2409" w:author="Kaski Maiju" w:date="2025-01-16T11:02:00Z" w16du:dateUtc="2025-01-16T09:02:00Z"/>
          <w:rFonts w:ascii="Calibri" w:eastAsia="Calibri" w:hAnsi="Calibri" w:cs="Times New Roman"/>
          <w:szCs w:val="28"/>
          <w:lang w:val="en-US"/>
          <w:rPrChange w:id="2410" w:author="Kaski Maiju" w:date="2025-01-16T11:17:00Z" w16du:dateUtc="2025-01-16T09:17:00Z">
            <w:rPr>
              <w:ins w:id="2411" w:author="Kaski Maiju" w:date="2025-01-16T11:02:00Z" w16du:dateUtc="2025-01-16T09:02:00Z"/>
            </w:rPr>
          </w:rPrChange>
        </w:rPr>
        <w:pPrChange w:id="2412" w:author="Kaski Maiju" w:date="2025-01-16T11:17:00Z" w16du:dateUtc="2025-01-16T09:17:00Z">
          <w:pPr>
            <w:pStyle w:val="Bullet1"/>
            <w:numPr>
              <w:numId w:val="0"/>
            </w:numPr>
            <w:ind w:left="0" w:firstLine="0"/>
          </w:pPr>
        </w:pPrChange>
      </w:pPr>
      <w:ins w:id="2413" w:author="Kaski Maiju" w:date="2025-01-16T11:17:00Z" w16du:dateUtc="2025-01-16T09:17: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ins>
      <w:ins w:id="2414" w:author="Kaski Maiju" w:date="2025-07-02T11:32:00Z" w16du:dateUtc="2025-07-02T09:32:00Z">
        <w:r w:rsidR="00F4158A">
          <w:rPr>
            <w:rFonts w:ascii="Calibri" w:eastAsia="Calibri" w:hAnsi="Calibri" w:cs="Times New Roman"/>
            <w:szCs w:val="28"/>
            <w:lang w:val="en-US"/>
          </w:rPr>
          <w:t xml:space="preserve">system </w:t>
        </w:r>
      </w:ins>
      <w:ins w:id="2415" w:author="Kaski Maiju" w:date="2025-07-02T11:33:00Z" w16du:dateUtc="2025-07-02T09:33:00Z">
        <w:r w:rsidR="00F4158A">
          <w:rPr>
            <w:rFonts w:ascii="Calibri" w:eastAsia="Calibri" w:hAnsi="Calibri" w:cs="Times New Roman"/>
            <w:szCs w:val="28"/>
            <w:lang w:val="en-US"/>
          </w:rPr>
          <w:t xml:space="preserve">informs automatically VTS </w:t>
        </w:r>
      </w:ins>
      <w:ins w:id="2416" w:author="Kaski Maiju" w:date="2025-07-02T13:36:00Z" w16du:dateUtc="2025-07-02T11:36:00Z">
        <w:del w:id="2417" w:author="Pitkänen Juho" w:date="2025-09-24T14:24:00Z" w16du:dateUtc="2025-09-24T12:24:00Z">
          <w:r w:rsidR="00937298" w:rsidDel="007669E1">
            <w:rPr>
              <w:rFonts w:ascii="Calibri" w:eastAsia="Calibri" w:hAnsi="Calibri" w:cs="Times New Roman"/>
              <w:szCs w:val="28"/>
              <w:lang w:val="en-US"/>
            </w:rPr>
            <w:delText>Reporing</w:delText>
          </w:r>
        </w:del>
      </w:ins>
      <w:ins w:id="2418" w:author="Pitkänen Juho" w:date="2025-09-24T14:24:00Z" w16du:dateUtc="2025-09-24T12:24:00Z">
        <w:r w:rsidR="007669E1">
          <w:rPr>
            <w:rFonts w:ascii="Calibri" w:eastAsia="Calibri" w:hAnsi="Calibri" w:cs="Times New Roman"/>
            <w:szCs w:val="28"/>
            <w:lang w:val="en-US"/>
          </w:rPr>
          <w:t>Reporting</w:t>
        </w:r>
      </w:ins>
      <w:ins w:id="2419" w:author="Kaski Maiju" w:date="2025-07-02T13:36:00Z" w16du:dateUtc="2025-07-02T11:36:00Z">
        <w:r w:rsidR="00937298">
          <w:rPr>
            <w:rFonts w:ascii="Calibri" w:eastAsia="Calibri" w:hAnsi="Calibri" w:cs="Times New Roman"/>
            <w:szCs w:val="28"/>
            <w:lang w:val="en-US"/>
          </w:rPr>
          <w:t xml:space="preserve"> Service </w:t>
        </w:r>
      </w:ins>
      <w:ins w:id="2420" w:author="Kaski Maiju" w:date="2025-07-02T11:33:00Z" w16du:dateUtc="2025-07-02T09:33:00Z">
        <w:r w:rsidR="00F4158A">
          <w:rPr>
            <w:rFonts w:ascii="Calibri" w:eastAsia="Calibri" w:hAnsi="Calibri" w:cs="Times New Roman"/>
            <w:szCs w:val="28"/>
            <w:lang w:val="en-US"/>
          </w:rPr>
          <w:t>that reporting requirements are</w:t>
        </w:r>
      </w:ins>
      <w:ins w:id="2421" w:author="Kaski Maiju" w:date="2025-07-02T13:36:00Z" w16du:dateUtc="2025-07-02T11:36:00Z">
        <w:r w:rsidR="00937298">
          <w:rPr>
            <w:rFonts w:ascii="Calibri" w:eastAsia="Calibri" w:hAnsi="Calibri" w:cs="Times New Roman"/>
            <w:szCs w:val="28"/>
            <w:lang w:val="en-US"/>
          </w:rPr>
          <w:t xml:space="preserve"> received and</w:t>
        </w:r>
      </w:ins>
      <w:ins w:id="2422" w:author="Kaski Maiju" w:date="2025-07-02T11:33:00Z" w16du:dateUtc="2025-07-02T09:33:00Z">
        <w:r w:rsidR="00F4158A">
          <w:rPr>
            <w:rFonts w:ascii="Calibri" w:eastAsia="Calibri" w:hAnsi="Calibri" w:cs="Times New Roman"/>
            <w:szCs w:val="28"/>
            <w:lang w:val="en-US"/>
          </w:rPr>
          <w:t xml:space="preserve"> opened</w:t>
        </w:r>
      </w:ins>
    </w:p>
    <w:p w14:paraId="1A35C4D3" w14:textId="77777777" w:rsidR="00F30155" w:rsidRDefault="00F30155" w:rsidP="006C0517">
      <w:pPr>
        <w:pStyle w:val="Bullet1"/>
        <w:numPr>
          <w:ilvl w:val="0"/>
          <w:numId w:val="0"/>
        </w:numPr>
        <w:ind w:left="360"/>
        <w:rPr>
          <w:ins w:id="2423" w:author="Kaski Maiju" w:date="2025-01-15T12:16:00Z" w16du:dateUtc="2025-01-15T10:16:00Z"/>
          <w:color w:val="auto"/>
        </w:rPr>
      </w:pPr>
    </w:p>
    <w:p w14:paraId="67C59144" w14:textId="2885D7F3" w:rsidR="00C01B7E" w:rsidRDefault="00CF4C02">
      <w:pPr>
        <w:pStyle w:val="AppendixHead3"/>
        <w:rPr>
          <w:ins w:id="2424" w:author="Kaski Maiju" w:date="2025-01-15T12:17:00Z" w16du:dateUtc="2025-01-15T10:17:00Z"/>
        </w:rPr>
        <w:pPrChange w:id="2425" w:author="Kaski Maiju" w:date="2025-01-15T15:30:00Z" w16du:dateUtc="2025-01-15T13:30:00Z">
          <w:pPr>
            <w:spacing w:after="160" w:line="259" w:lineRule="auto"/>
          </w:pPr>
        </w:pPrChange>
      </w:pPr>
      <w:ins w:id="2426" w:author="Kaski Maiju" w:date="2025-01-15T12:17:00Z" w16du:dateUtc="2025-01-15T10:17:00Z">
        <w:r>
          <w:t xml:space="preserve">USE CASE </w:t>
        </w:r>
      </w:ins>
      <w:ins w:id="2427" w:author="Kaski Maiju" w:date="2025-09-25T12:12:00Z" w16du:dateUtc="2025-09-25T10:12:00Z">
        <w:r w:rsidR="00B42BDC">
          <w:t>5.1.</w:t>
        </w:r>
      </w:ins>
      <w:ins w:id="2428" w:author="Kaski Maiju" w:date="2025-01-16T11:14:00Z" w16du:dateUtc="2025-01-16T09:14:00Z">
        <w:r w:rsidR="00261A58">
          <w:t>2</w:t>
        </w:r>
      </w:ins>
      <w:ins w:id="2429" w:author="Kaski Maiju" w:date="2025-01-15T12:17:00Z" w16du:dateUtc="2025-01-15T10:17:00Z">
        <w:r>
          <w:t xml:space="preserve"> – </w:t>
        </w:r>
        <w:commentRangeStart w:id="2430"/>
        <w:r>
          <w:t xml:space="preserve">VESSEL </w:t>
        </w:r>
      </w:ins>
      <w:ins w:id="2431" w:author="Kaski Maiju" w:date="2025-01-16T10:12:00Z" w16du:dateUtc="2025-01-16T08:12:00Z">
        <w:r w:rsidR="002A4508" w:rsidRPr="00EF0C76">
          <w:rPr>
            <w:sz w:val="28"/>
            <w:szCs w:val="24"/>
            <w:rPrChange w:id="2432" w:author="Kaski Maiju" w:date="2025-01-16T10:20:00Z" w16du:dateUtc="2025-01-16T08:20:00Z">
              <w:rPr/>
            </w:rPrChange>
          </w:rPr>
          <w:t>sends complete report</w:t>
        </w:r>
      </w:ins>
      <w:commentRangeEnd w:id="2430"/>
      <w:r w:rsidR="00716BD6">
        <w:rPr>
          <w:rStyle w:val="Kommentinviite"/>
          <w:rFonts w:eastAsiaTheme="minorHAnsi" w:cstheme="minorBidi"/>
          <w:b w:val="0"/>
          <w:smallCaps w:val="0"/>
          <w:color w:val="auto"/>
          <w:lang w:eastAsia="en-US"/>
        </w:rPr>
        <w:commentReference w:id="2430"/>
      </w:r>
    </w:p>
    <w:p w14:paraId="75B82943" w14:textId="112F1D4D" w:rsidR="00C01B7E" w:rsidRDefault="00C01B7E" w:rsidP="007D223A">
      <w:pPr>
        <w:spacing w:after="160" w:line="259" w:lineRule="auto"/>
        <w:ind w:left="2124" w:hanging="2124"/>
        <w:rPr>
          <w:ins w:id="2433" w:author="Kaski Maiju" w:date="2025-01-15T12:51:00Z" w16du:dateUtc="2025-01-15T10:51:00Z"/>
          <w:rFonts w:ascii="Calibri" w:eastAsia="Calibri" w:hAnsi="Calibri" w:cs="Times New Roman"/>
          <w:sz w:val="22"/>
        </w:rPr>
      </w:pPr>
      <w:ins w:id="2434" w:author="Kaski Maiju" w:date="2025-01-15T12:16:00Z" w16du:dateUtc="2025-01-15T10:16: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1226AD">
          <w:rPr>
            <w:rFonts w:ascii="Calibri" w:eastAsia="Calibri" w:hAnsi="Calibri" w:cs="Times New Roman"/>
            <w:sz w:val="22"/>
          </w:rPr>
          <w:tab/>
        </w:r>
      </w:ins>
      <w:ins w:id="2435" w:author="Kaski Maiju" w:date="2025-01-15T12:38:00Z" w16du:dateUtc="2025-01-15T10:38:00Z">
        <w:r w:rsidR="007D223A">
          <w:rPr>
            <w:rFonts w:ascii="Calibri" w:eastAsia="Calibri" w:hAnsi="Calibri" w:cs="Times New Roman"/>
            <w:sz w:val="22"/>
          </w:rPr>
          <w:t xml:space="preserve">Vessel </w:t>
        </w:r>
      </w:ins>
      <w:ins w:id="2436" w:author="Kaski Maiju" w:date="2025-01-16T10:16:00Z" w16du:dateUtc="2025-01-16T08:16:00Z">
        <w:r w:rsidR="002A4508">
          <w:rPr>
            <w:rFonts w:ascii="Calibri" w:eastAsia="Calibri" w:hAnsi="Calibri" w:cs="Times New Roman"/>
            <w:sz w:val="22"/>
          </w:rPr>
          <w:t>sends report</w:t>
        </w:r>
      </w:ins>
    </w:p>
    <w:p w14:paraId="44D0A270" w14:textId="3CA192B5" w:rsidR="005542E1" w:rsidRPr="00C94BE9" w:rsidRDefault="00C94BE9">
      <w:pPr>
        <w:spacing w:after="160" w:line="259" w:lineRule="auto"/>
        <w:ind w:left="2124" w:hanging="2124"/>
        <w:rPr>
          <w:ins w:id="2437" w:author="Kaski Maiju" w:date="2025-01-15T12:16:00Z" w16du:dateUtc="2025-01-15T10:16:00Z"/>
          <w:rFonts w:ascii="Calibri" w:eastAsia="Calibri" w:hAnsi="Calibri" w:cs="Times New Roman"/>
          <w:sz w:val="22"/>
        </w:rPr>
        <w:pPrChange w:id="2438" w:author="Kaski Maiju" w:date="2025-01-16T11:01:00Z" w16du:dateUtc="2025-01-16T09:01:00Z">
          <w:pPr>
            <w:spacing w:after="160" w:line="259" w:lineRule="auto"/>
          </w:pPr>
        </w:pPrChange>
      </w:pPr>
      <w:ins w:id="2439" w:author="Kaski Maiju" w:date="2025-01-15T12:51:00Z" w16du:dateUtc="2025-01-15T10:51:00Z">
        <w:r w:rsidRPr="00C94BE9">
          <w:rPr>
            <w:rFonts w:ascii="Calibri" w:eastAsia="Calibri" w:hAnsi="Calibri" w:cs="Times New Roman"/>
            <w:sz w:val="22"/>
            <w:u w:val="single"/>
            <w:rPrChange w:id="2440" w:author="Kaski Maiju" w:date="2025-01-15T12:51:00Z" w16du:dateUtc="2025-01-15T10:51:00Z">
              <w:rPr>
                <w:rFonts w:ascii="Calibri" w:eastAsia="Calibri" w:hAnsi="Calibri" w:cs="Times New Roman"/>
                <w:sz w:val="22"/>
              </w:rPr>
            </w:rPrChange>
          </w:rPr>
          <w:t>Pre-conditions:</w:t>
        </w:r>
        <w:r>
          <w:rPr>
            <w:rFonts w:ascii="Calibri" w:eastAsia="Calibri" w:hAnsi="Calibri" w:cs="Times New Roman"/>
            <w:sz w:val="22"/>
          </w:rPr>
          <w:tab/>
        </w:r>
      </w:ins>
      <w:ins w:id="2441" w:author="Kaski Maiju" w:date="2025-01-16T10:13:00Z" w16du:dateUtc="2025-01-16T08:13:00Z">
        <w:r w:rsidR="002A4508" w:rsidRPr="001226AD">
          <w:rPr>
            <w:rFonts w:ascii="Calibri" w:eastAsia="Calibri" w:hAnsi="Calibri" w:cs="Times New Roman"/>
            <w:sz w:val="22"/>
          </w:rPr>
          <w:t xml:space="preserve">Vessel has subscribed VTS </w:t>
        </w:r>
        <w:r w:rsidR="002A4508">
          <w:rPr>
            <w:rFonts w:ascii="Calibri" w:eastAsia="Calibri" w:hAnsi="Calibri" w:cs="Times New Roman"/>
            <w:sz w:val="22"/>
          </w:rPr>
          <w:t>Reporting</w:t>
        </w:r>
        <w:r w:rsidR="002A4508" w:rsidRPr="001226AD">
          <w:rPr>
            <w:rFonts w:ascii="Calibri" w:eastAsia="Calibri" w:hAnsi="Calibri" w:cs="Times New Roman"/>
            <w:sz w:val="22"/>
          </w:rPr>
          <w:t xml:space="preserve"> Service</w:t>
        </w:r>
      </w:ins>
      <w:ins w:id="2442" w:author="Kaski Maiju" w:date="2025-01-16T11:18:00Z" w16du:dateUtc="2025-01-16T09:18:00Z">
        <w:r w:rsidR="00261A58">
          <w:rPr>
            <w:rFonts w:ascii="Calibri" w:eastAsia="Calibri" w:hAnsi="Calibri" w:cs="Times New Roman"/>
            <w:sz w:val="22"/>
          </w:rPr>
          <w:t xml:space="preserve"> and </w:t>
        </w:r>
      </w:ins>
      <w:ins w:id="2443" w:author="Kaski Maiju" w:date="2025-01-16T11:37:00Z" w16du:dateUtc="2025-01-16T09:37:00Z">
        <w:r w:rsidR="00AB48FD">
          <w:rPr>
            <w:rFonts w:ascii="Calibri" w:eastAsia="Calibri" w:hAnsi="Calibri" w:cs="Times New Roman"/>
            <w:sz w:val="22"/>
          </w:rPr>
          <w:t xml:space="preserve">has </w:t>
        </w:r>
      </w:ins>
      <w:ins w:id="2444" w:author="Kaski Maiju" w:date="2025-01-16T11:18:00Z" w16du:dateUtc="2025-01-16T09:18:00Z">
        <w:r w:rsidR="00261A58">
          <w:rPr>
            <w:rFonts w:ascii="Calibri" w:eastAsia="Calibri" w:hAnsi="Calibri" w:cs="Times New Roman"/>
            <w:sz w:val="22"/>
          </w:rPr>
          <w:t>all reporting requirements</w:t>
        </w:r>
      </w:ins>
    </w:p>
    <w:p w14:paraId="3513DCA9" w14:textId="77777777" w:rsidR="00C01B7E" w:rsidRPr="001226AD" w:rsidRDefault="00C01B7E" w:rsidP="00C01B7E">
      <w:pPr>
        <w:pStyle w:val="Bullet1"/>
        <w:numPr>
          <w:ilvl w:val="0"/>
          <w:numId w:val="0"/>
        </w:numPr>
        <w:ind w:left="360" w:hanging="360"/>
        <w:rPr>
          <w:ins w:id="2445" w:author="Kaski Maiju" w:date="2025-01-15T12:16:00Z" w16du:dateUtc="2025-01-15T10:16:00Z"/>
          <w:rFonts w:ascii="Calibri" w:eastAsia="Calibri" w:hAnsi="Calibri" w:cs="Times New Roman"/>
          <w:color w:val="auto"/>
          <w:u w:val="single"/>
        </w:rPr>
      </w:pPr>
      <w:ins w:id="2446" w:author="Kaski Maiju" w:date="2025-01-15T12:16:00Z" w16du:dateUtc="2025-01-15T10:16:00Z">
        <w:r w:rsidRPr="001226AD">
          <w:rPr>
            <w:rFonts w:ascii="Calibri" w:eastAsia="Calibri" w:hAnsi="Calibri" w:cs="Times New Roman"/>
            <w:color w:val="auto"/>
            <w:u w:val="single"/>
          </w:rPr>
          <w:t>Typical sequence:</w:t>
        </w:r>
        <w:r w:rsidRPr="001226AD">
          <w:rPr>
            <w:rFonts w:ascii="Calibri" w:eastAsia="Calibri" w:hAnsi="Calibri" w:cs="Times New Roman"/>
            <w:color w:val="auto"/>
          </w:rPr>
          <w:tab/>
        </w:r>
        <w:r w:rsidRPr="001226AD">
          <w:rPr>
            <w:rFonts w:ascii="Calibri" w:eastAsia="Calibri" w:hAnsi="Calibri" w:cs="Times New Roman"/>
            <w:color w:val="auto"/>
          </w:rPr>
          <w:tab/>
        </w:r>
      </w:ins>
    </w:p>
    <w:p w14:paraId="58146417" w14:textId="59C2E6AC" w:rsidR="002A4508" w:rsidRDefault="002A4508">
      <w:pPr>
        <w:pStyle w:val="Luettelokappale"/>
        <w:numPr>
          <w:ilvl w:val="0"/>
          <w:numId w:val="119"/>
        </w:numPr>
        <w:spacing w:line="259" w:lineRule="auto"/>
        <w:rPr>
          <w:ins w:id="2447" w:author="Kaski Maiju" w:date="2025-01-16T10:19:00Z" w16du:dateUtc="2025-01-16T08:19:00Z"/>
          <w:rFonts w:ascii="Calibri" w:eastAsia="Calibri" w:hAnsi="Calibri" w:cs="Times New Roman"/>
          <w:szCs w:val="28"/>
          <w:lang w:val="en-US"/>
        </w:rPr>
        <w:pPrChange w:id="2448" w:author="Kaski Maiju" w:date="2025-01-16T11:18:00Z" w16du:dateUtc="2025-01-16T09:18:00Z">
          <w:pPr>
            <w:pStyle w:val="Luettelokappale"/>
            <w:numPr>
              <w:numId w:val="106"/>
            </w:numPr>
            <w:spacing w:line="259" w:lineRule="auto"/>
            <w:ind w:hanging="360"/>
          </w:pPr>
        </w:pPrChange>
      </w:pPr>
      <w:commentRangeStart w:id="2449"/>
      <w:ins w:id="2450" w:author="Kaski Maiju" w:date="2025-01-16T10:16:00Z" w16du:dateUtc="2025-01-16T08:16:00Z">
        <w:r>
          <w:rPr>
            <w:rFonts w:ascii="Calibri" w:eastAsia="Calibri" w:hAnsi="Calibri" w:cs="Times New Roman"/>
            <w:szCs w:val="28"/>
            <w:lang w:val="en-US"/>
          </w:rPr>
          <w:lastRenderedPageBreak/>
          <w:t xml:space="preserve">VTS </w:t>
        </w:r>
      </w:ins>
      <w:ins w:id="2451" w:author="Kaski Maiju" w:date="2025-01-16T10:17:00Z" w16du:dateUtc="2025-01-16T08:17:00Z">
        <w:r>
          <w:rPr>
            <w:rFonts w:ascii="Calibri" w:eastAsia="Calibri" w:hAnsi="Calibri" w:cs="Times New Roman"/>
            <w:szCs w:val="28"/>
            <w:lang w:val="en-US"/>
          </w:rPr>
          <w:t xml:space="preserve">sends report </w:t>
        </w:r>
      </w:ins>
      <w:ins w:id="2452" w:author="Kaski Maiju" w:date="2025-01-16T10:16:00Z" w16du:dateUtc="2025-01-16T08:16:00Z">
        <w:r>
          <w:rPr>
            <w:rFonts w:ascii="Calibri" w:eastAsia="Calibri" w:hAnsi="Calibri" w:cs="Times New Roman"/>
            <w:szCs w:val="28"/>
            <w:lang w:val="en-US"/>
          </w:rPr>
          <w:t xml:space="preserve">request </w:t>
        </w:r>
      </w:ins>
      <w:ins w:id="2453" w:author="Kaski Maiju" w:date="2025-01-16T10:17:00Z" w16du:dateUtc="2025-01-16T08:17:00Z">
        <w:r>
          <w:rPr>
            <w:rFonts w:ascii="Calibri" w:eastAsia="Calibri" w:hAnsi="Calibri" w:cs="Times New Roman"/>
            <w:szCs w:val="28"/>
            <w:lang w:val="en-US"/>
          </w:rPr>
          <w:t>to</w:t>
        </w:r>
      </w:ins>
      <w:ins w:id="2454" w:author="Kaski Maiju" w:date="2025-01-16T10:16:00Z" w16du:dateUtc="2025-01-16T08:16:00Z">
        <w:r>
          <w:rPr>
            <w:rFonts w:ascii="Calibri" w:eastAsia="Calibri" w:hAnsi="Calibri" w:cs="Times New Roman"/>
            <w:szCs w:val="28"/>
            <w:lang w:val="en-US"/>
          </w:rPr>
          <w:t xml:space="preserve"> vessel</w:t>
        </w:r>
      </w:ins>
      <w:ins w:id="2455" w:author="Kaski Maiju" w:date="2025-01-16T10:17:00Z" w16du:dateUtc="2025-01-16T08:17:00Z">
        <w:r>
          <w:rPr>
            <w:rFonts w:ascii="Calibri" w:eastAsia="Calibri" w:hAnsi="Calibri" w:cs="Times New Roman"/>
            <w:szCs w:val="28"/>
            <w:lang w:val="en-US"/>
          </w:rPr>
          <w:t xml:space="preserve"> </w:t>
        </w:r>
      </w:ins>
      <w:ins w:id="2456" w:author="Kaski Maiju" w:date="2025-01-16T10:18:00Z" w16du:dateUtc="2025-01-16T08:18:00Z">
        <w:r>
          <w:rPr>
            <w:rFonts w:ascii="Calibri" w:eastAsia="Calibri" w:hAnsi="Calibri" w:cs="Times New Roman"/>
            <w:szCs w:val="28"/>
            <w:lang w:val="en-US"/>
          </w:rPr>
          <w:t>automatically based on</w:t>
        </w:r>
      </w:ins>
      <w:ins w:id="2457" w:author="Kaski Maiju" w:date="2025-03-19T17:22:00Z" w16du:dateUtc="2025-03-19T15:22:00Z">
        <w:r w:rsidR="00E202B6">
          <w:rPr>
            <w:rFonts w:ascii="Calibri" w:eastAsia="Calibri" w:hAnsi="Calibri" w:cs="Times New Roman"/>
            <w:szCs w:val="28"/>
            <w:lang w:val="en-US"/>
          </w:rPr>
          <w:t xml:space="preserve"> </w:t>
        </w:r>
      </w:ins>
      <w:ins w:id="2458" w:author="Kaski Maiju" w:date="2025-01-16T10:18:00Z" w16du:dateUtc="2025-01-16T08:18:00Z">
        <w:r>
          <w:rPr>
            <w:rFonts w:ascii="Calibri" w:eastAsia="Calibri" w:hAnsi="Calibri" w:cs="Times New Roman"/>
            <w:szCs w:val="28"/>
            <w:lang w:val="en-US"/>
          </w:rPr>
          <w:t>position or time</w:t>
        </w:r>
      </w:ins>
      <w:commentRangeEnd w:id="2449"/>
      <w:r w:rsidR="002D2AF7">
        <w:rPr>
          <w:rStyle w:val="Kommentinviite"/>
        </w:rPr>
        <w:commentReference w:id="2449"/>
      </w:r>
    </w:p>
    <w:p w14:paraId="5583F6E3" w14:textId="3FF9D969" w:rsidR="007D223A" w:rsidRDefault="007D223A">
      <w:pPr>
        <w:pStyle w:val="Luettelokappale"/>
        <w:numPr>
          <w:ilvl w:val="0"/>
          <w:numId w:val="119"/>
        </w:numPr>
        <w:spacing w:line="259" w:lineRule="auto"/>
        <w:rPr>
          <w:ins w:id="2459" w:author="Kaski Maiju" w:date="2025-01-15T12:44:00Z" w16du:dateUtc="2025-01-15T10:44:00Z"/>
          <w:rFonts w:ascii="Calibri" w:eastAsia="Calibri" w:hAnsi="Calibri" w:cs="Times New Roman"/>
          <w:szCs w:val="28"/>
          <w:lang w:val="en-US"/>
        </w:rPr>
        <w:pPrChange w:id="2460" w:author="Kaski Maiju" w:date="2025-01-16T11:18:00Z" w16du:dateUtc="2025-01-16T09:18:00Z">
          <w:pPr>
            <w:pStyle w:val="Luettelokappale"/>
            <w:numPr>
              <w:numId w:val="106"/>
            </w:numPr>
            <w:spacing w:line="259" w:lineRule="auto"/>
            <w:ind w:hanging="360"/>
          </w:pPr>
        </w:pPrChange>
      </w:pPr>
      <w:ins w:id="2461" w:author="Kaski Maiju" w:date="2025-01-15T12:44:00Z" w16du:dateUtc="2025-01-15T10:44:00Z">
        <w:r>
          <w:rPr>
            <w:rFonts w:ascii="Calibri" w:eastAsia="Calibri" w:hAnsi="Calibri" w:cs="Times New Roman"/>
            <w:szCs w:val="28"/>
            <w:lang w:val="en-US"/>
          </w:rPr>
          <w:t xml:space="preserve">Vessel reports </w:t>
        </w:r>
      </w:ins>
      <w:ins w:id="2462" w:author="Kaski Maiju" w:date="2025-01-16T10:27:00Z" w16du:dateUtc="2025-01-16T08:27:00Z">
        <w:r w:rsidR="00EF0C76">
          <w:rPr>
            <w:rFonts w:ascii="Calibri" w:eastAsia="Calibri" w:hAnsi="Calibri" w:cs="Times New Roman"/>
            <w:szCs w:val="28"/>
            <w:lang w:val="en-US"/>
          </w:rPr>
          <w:t>requested info</w:t>
        </w:r>
      </w:ins>
      <w:ins w:id="2463" w:author="Kaski Maiju" w:date="2025-01-16T10:28:00Z" w16du:dateUtc="2025-01-16T08:28:00Z">
        <w:r w:rsidR="00EF0C76">
          <w:rPr>
            <w:rFonts w:ascii="Calibri" w:eastAsia="Calibri" w:hAnsi="Calibri" w:cs="Times New Roman"/>
            <w:szCs w:val="28"/>
            <w:lang w:val="en-US"/>
          </w:rPr>
          <w:t>rmation to VTS</w:t>
        </w:r>
      </w:ins>
    </w:p>
    <w:p w14:paraId="1A30DED3" w14:textId="77777777" w:rsidR="00AA09CD" w:rsidRDefault="00C94BE9">
      <w:pPr>
        <w:pStyle w:val="Luettelokappale"/>
        <w:numPr>
          <w:ilvl w:val="0"/>
          <w:numId w:val="119"/>
        </w:numPr>
        <w:spacing w:line="259" w:lineRule="auto"/>
        <w:rPr>
          <w:ins w:id="2464" w:author="Kaski Maiju" w:date="2025-03-19T17:35:00Z" w16du:dateUtc="2025-03-19T15:35:00Z"/>
          <w:rFonts w:ascii="Calibri" w:eastAsia="Calibri" w:hAnsi="Calibri" w:cs="Times New Roman"/>
          <w:szCs w:val="28"/>
          <w:lang w:val="en-US"/>
        </w:rPr>
        <w:pPrChange w:id="2465" w:author="Kaski Maiju" w:date="2025-03-19T17:36:00Z" w16du:dateUtc="2025-03-19T15:36:00Z">
          <w:pPr>
            <w:pStyle w:val="Luettelokappale"/>
            <w:numPr>
              <w:numId w:val="120"/>
            </w:numPr>
            <w:spacing w:line="259" w:lineRule="auto"/>
            <w:ind w:hanging="360"/>
          </w:pPr>
        </w:pPrChange>
      </w:pPr>
      <w:ins w:id="2466" w:author="Kaski Maiju" w:date="2025-01-15T12:55:00Z" w16du:dateUtc="2025-01-15T10:55:00Z">
        <w:r>
          <w:rPr>
            <w:rFonts w:ascii="Calibri" w:eastAsia="Calibri" w:hAnsi="Calibri" w:cs="Times New Roman"/>
            <w:szCs w:val="28"/>
            <w:lang w:val="en-US"/>
          </w:rPr>
          <w:t xml:space="preserve">VTS </w:t>
        </w:r>
      </w:ins>
      <w:ins w:id="2467" w:author="Kaski Maiju" w:date="2025-01-15T12:56:00Z" w16du:dateUtc="2025-01-15T10:56:00Z">
        <w:r>
          <w:rPr>
            <w:rFonts w:ascii="Calibri" w:eastAsia="Calibri" w:hAnsi="Calibri" w:cs="Times New Roman"/>
            <w:szCs w:val="28"/>
            <w:lang w:val="en-US"/>
          </w:rPr>
          <w:t xml:space="preserve">receives the </w:t>
        </w:r>
      </w:ins>
      <w:ins w:id="2468" w:author="Kaski Maiju" w:date="2025-01-16T10:28:00Z" w16du:dateUtc="2025-01-16T08:28:00Z">
        <w:r w:rsidR="00EF0C76">
          <w:rPr>
            <w:rFonts w:ascii="Calibri" w:eastAsia="Calibri" w:hAnsi="Calibri" w:cs="Times New Roman"/>
            <w:szCs w:val="28"/>
            <w:lang w:val="en-US"/>
          </w:rPr>
          <w:t>information</w:t>
        </w:r>
      </w:ins>
      <w:ins w:id="2469" w:author="Kaski Maiju" w:date="2025-01-15T12:56:00Z" w16du:dateUtc="2025-01-15T10:56:00Z">
        <w:r>
          <w:rPr>
            <w:rFonts w:ascii="Calibri" w:eastAsia="Calibri" w:hAnsi="Calibri" w:cs="Times New Roman"/>
            <w:szCs w:val="28"/>
            <w:lang w:val="en-US"/>
          </w:rPr>
          <w:t xml:space="preserve"> </w:t>
        </w:r>
      </w:ins>
    </w:p>
    <w:p w14:paraId="0357C35A" w14:textId="77777777" w:rsidR="00567298" w:rsidRDefault="00AA09CD">
      <w:pPr>
        <w:pStyle w:val="Luettelokappale"/>
        <w:numPr>
          <w:ilvl w:val="0"/>
          <w:numId w:val="119"/>
        </w:numPr>
        <w:spacing w:line="259" w:lineRule="auto"/>
        <w:rPr>
          <w:ins w:id="2470" w:author="Kaski Maiju" w:date="2025-03-19T17:36:00Z" w16du:dateUtc="2025-03-19T15:36:00Z"/>
          <w:rFonts w:ascii="Calibri" w:eastAsia="Calibri" w:hAnsi="Calibri" w:cs="Times New Roman"/>
          <w:szCs w:val="28"/>
          <w:lang w:val="en-US"/>
        </w:rPr>
        <w:pPrChange w:id="2471" w:author="Kaski Maiju" w:date="2025-03-19T17:36:00Z" w16du:dateUtc="2025-03-19T15:36:00Z">
          <w:pPr>
            <w:pStyle w:val="Luettelokappale"/>
            <w:numPr>
              <w:numId w:val="120"/>
            </w:numPr>
            <w:spacing w:line="259" w:lineRule="auto"/>
            <w:ind w:hanging="360"/>
          </w:pPr>
        </w:pPrChange>
      </w:pPr>
      <w:ins w:id="2472" w:author="Kaski Maiju" w:date="2025-03-19T17:35:00Z" w16du:dateUtc="2025-03-19T15:35:00Z">
        <w:r>
          <w:rPr>
            <w:rFonts w:ascii="Calibri" w:eastAsia="Calibri" w:hAnsi="Calibri" w:cs="Times New Roman"/>
            <w:szCs w:val="28"/>
            <w:lang w:val="en-US"/>
          </w:rPr>
          <w:t>VTS system validates the information</w:t>
        </w:r>
      </w:ins>
    </w:p>
    <w:p w14:paraId="1136D998" w14:textId="6FF77531" w:rsidR="00C94BE9" w:rsidRPr="00567298" w:rsidRDefault="00C94BE9">
      <w:pPr>
        <w:pStyle w:val="Luettelokappale"/>
        <w:numPr>
          <w:ilvl w:val="0"/>
          <w:numId w:val="119"/>
        </w:numPr>
        <w:spacing w:line="259" w:lineRule="auto"/>
        <w:rPr>
          <w:ins w:id="2473" w:author="Kaski Maiju" w:date="2025-01-15T12:16:00Z" w16du:dateUtc="2025-01-15T10:16:00Z"/>
          <w:rFonts w:ascii="Calibri" w:eastAsia="Calibri" w:hAnsi="Calibri" w:cs="Times New Roman"/>
          <w:szCs w:val="28"/>
          <w:lang w:val="en-US"/>
          <w:rPrChange w:id="2474" w:author="Kaski Maiju" w:date="2025-03-19T17:36:00Z" w16du:dateUtc="2025-03-19T15:36:00Z">
            <w:rPr>
              <w:ins w:id="2475" w:author="Kaski Maiju" w:date="2025-01-15T12:16:00Z" w16du:dateUtc="2025-01-15T10:16:00Z"/>
              <w:lang w:val="en-US"/>
            </w:rPr>
          </w:rPrChange>
        </w:rPr>
        <w:pPrChange w:id="2476" w:author="Kaski Maiju" w:date="2025-03-19T17:36:00Z" w16du:dateUtc="2025-03-19T15:36:00Z">
          <w:pPr>
            <w:pStyle w:val="Luettelokappale"/>
            <w:numPr>
              <w:numId w:val="106"/>
            </w:numPr>
            <w:spacing w:line="259" w:lineRule="auto"/>
            <w:ind w:hanging="360"/>
          </w:pPr>
        </w:pPrChange>
      </w:pPr>
      <w:ins w:id="2477" w:author="Kaski Maiju" w:date="2025-01-15T12:59:00Z" w16du:dateUtc="2025-01-15T10:59:00Z">
        <w:r w:rsidRPr="00567298">
          <w:rPr>
            <w:rFonts w:ascii="Calibri" w:eastAsia="Calibri" w:hAnsi="Calibri" w:cs="Times New Roman"/>
            <w:szCs w:val="28"/>
            <w:lang w:val="en-US"/>
            <w:rPrChange w:id="2478" w:author="Kaski Maiju" w:date="2025-03-19T17:36:00Z" w16du:dateUtc="2025-03-19T15:36:00Z">
              <w:rPr>
                <w:lang w:val="en-US"/>
              </w:rPr>
            </w:rPrChange>
          </w:rPr>
          <w:t>VTS systems sends acknowledgement automatically</w:t>
        </w:r>
      </w:ins>
    </w:p>
    <w:p w14:paraId="733B41AD" w14:textId="77777777" w:rsidR="00CF4C02" w:rsidRDefault="00CF4C02" w:rsidP="00CF4C02">
      <w:pPr>
        <w:spacing w:line="259" w:lineRule="auto"/>
        <w:rPr>
          <w:ins w:id="2479" w:author="Kaski Maiju" w:date="2025-01-15T12:21:00Z" w16du:dateUtc="2025-01-15T10:21:00Z"/>
          <w:rFonts w:ascii="Calibri" w:eastAsia="Calibri" w:hAnsi="Calibri" w:cs="Times New Roman"/>
          <w:szCs w:val="28"/>
          <w:lang w:val="en-US"/>
        </w:rPr>
      </w:pPr>
    </w:p>
    <w:p w14:paraId="1DC4A9E8" w14:textId="1E4209FF" w:rsidR="00CF4C02" w:rsidRDefault="00CF4C02">
      <w:pPr>
        <w:pStyle w:val="AppendixHead3"/>
        <w:rPr>
          <w:ins w:id="2480" w:author="Kaski Maiju" w:date="2025-01-15T13:02:00Z" w16du:dateUtc="2025-01-15T11:02:00Z"/>
          <w:lang w:val="en-US"/>
        </w:rPr>
        <w:pPrChange w:id="2481" w:author="Kaski Maiju" w:date="2025-01-15T15:31:00Z" w16du:dateUtc="2025-01-15T13:31:00Z">
          <w:pPr>
            <w:pStyle w:val="AppendixHead4"/>
          </w:pPr>
        </w:pPrChange>
      </w:pPr>
      <w:commentRangeStart w:id="2482"/>
      <w:ins w:id="2483" w:author="Kaski Maiju" w:date="2025-01-15T12:21:00Z" w16du:dateUtc="2025-01-15T10:21:00Z">
        <w:r>
          <w:rPr>
            <w:lang w:val="en-US"/>
          </w:rPr>
          <w:t xml:space="preserve">USE CASE </w:t>
        </w:r>
      </w:ins>
      <w:ins w:id="2484" w:author="Kaski Maiju" w:date="2025-09-25T12:12:00Z" w16du:dateUtc="2025-09-25T10:12:00Z">
        <w:r w:rsidR="00B42BDC">
          <w:rPr>
            <w:lang w:val="en-US"/>
          </w:rPr>
          <w:t>5.1.</w:t>
        </w:r>
      </w:ins>
      <w:ins w:id="2485" w:author="Kaski Maiju" w:date="2025-01-16T11:28:00Z" w16du:dateUtc="2025-01-16T09:28:00Z">
        <w:r w:rsidR="00AB48FD">
          <w:rPr>
            <w:lang w:val="en-US"/>
          </w:rPr>
          <w:t>3</w:t>
        </w:r>
      </w:ins>
      <w:ins w:id="2486" w:author="Kaski Maiju" w:date="2025-01-15T12:21:00Z" w16du:dateUtc="2025-01-15T10:21:00Z">
        <w:r>
          <w:rPr>
            <w:lang w:val="en-US"/>
          </w:rPr>
          <w:t xml:space="preserve"> – VESSEL </w:t>
        </w:r>
      </w:ins>
      <w:ins w:id="2487" w:author="Kaski Maiju" w:date="2025-01-16T10:27:00Z" w16du:dateUtc="2025-01-16T08:27:00Z">
        <w:r w:rsidR="00EF0C76" w:rsidRPr="00EF0C76">
          <w:rPr>
            <w:sz w:val="28"/>
            <w:szCs w:val="24"/>
            <w:lang w:val="en-US"/>
            <w:rPrChange w:id="2488" w:author="Kaski Maiju" w:date="2025-01-16T10:29:00Z" w16du:dateUtc="2025-01-16T08:29:00Z">
              <w:rPr>
                <w:lang w:val="en-US"/>
              </w:rPr>
            </w:rPrChange>
          </w:rPr>
          <w:t xml:space="preserve">sends </w:t>
        </w:r>
      </w:ins>
      <w:ins w:id="2489" w:author="Kaski Maiju" w:date="2025-01-16T10:33:00Z" w16du:dateUtc="2025-01-16T08:33:00Z">
        <w:r w:rsidR="009E575A">
          <w:rPr>
            <w:sz w:val="28"/>
            <w:szCs w:val="24"/>
            <w:lang w:val="en-US"/>
          </w:rPr>
          <w:t xml:space="preserve">invalid </w:t>
        </w:r>
      </w:ins>
      <w:ins w:id="2490" w:author="Kaski Maiju" w:date="2025-01-16T10:34:00Z" w16du:dateUtc="2025-01-16T08:34:00Z">
        <w:r w:rsidR="009E575A">
          <w:rPr>
            <w:sz w:val="28"/>
            <w:szCs w:val="24"/>
            <w:lang w:val="en-US"/>
          </w:rPr>
          <w:t>report or no report at all</w:t>
        </w:r>
      </w:ins>
      <w:commentRangeEnd w:id="2482"/>
      <w:r w:rsidR="00796D20">
        <w:rPr>
          <w:rStyle w:val="Kommentinviite"/>
          <w:rFonts w:eastAsiaTheme="minorHAnsi" w:cstheme="minorBidi"/>
          <w:b w:val="0"/>
          <w:smallCaps w:val="0"/>
          <w:color w:val="auto"/>
          <w:lang w:eastAsia="en-US"/>
        </w:rPr>
        <w:commentReference w:id="2482"/>
      </w:r>
    </w:p>
    <w:p w14:paraId="76C6EFB5" w14:textId="10033E26" w:rsidR="009E575A" w:rsidRDefault="00C94BE9" w:rsidP="00C94BE9">
      <w:pPr>
        <w:spacing w:after="160" w:line="259" w:lineRule="auto"/>
        <w:ind w:left="2124" w:hanging="2124"/>
        <w:rPr>
          <w:ins w:id="2491" w:author="Kaski Maiju" w:date="2025-01-16T10:30:00Z" w16du:dateUtc="2025-01-16T08:30:00Z"/>
          <w:rFonts w:ascii="Calibri" w:eastAsia="Calibri" w:hAnsi="Calibri" w:cs="Times New Roman"/>
          <w:sz w:val="22"/>
          <w:u w:val="single"/>
        </w:rPr>
      </w:pPr>
      <w:ins w:id="2492" w:author="Kaski Maiju" w:date="2025-01-15T13:02:00Z" w16du:dateUtc="2025-01-15T11:02: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1226AD">
          <w:rPr>
            <w:rFonts w:ascii="Calibri" w:eastAsia="Calibri" w:hAnsi="Calibri" w:cs="Times New Roman"/>
            <w:sz w:val="22"/>
          </w:rPr>
          <w:tab/>
        </w:r>
      </w:ins>
      <w:ins w:id="2493" w:author="Kaski Maiju" w:date="2025-01-16T10:30:00Z" w16du:dateUtc="2025-01-16T08:30:00Z">
        <w:r w:rsidR="009E575A">
          <w:rPr>
            <w:rFonts w:ascii="Calibri" w:eastAsia="Calibri" w:hAnsi="Calibri" w:cs="Times New Roman"/>
            <w:sz w:val="22"/>
          </w:rPr>
          <w:t>Vessel sends in</w:t>
        </w:r>
      </w:ins>
      <w:ins w:id="2494" w:author="Kaski Maiju" w:date="2025-01-16T10:31:00Z" w16du:dateUtc="2025-01-16T08:31:00Z">
        <w:r w:rsidR="009E575A">
          <w:rPr>
            <w:rFonts w:ascii="Calibri" w:eastAsia="Calibri" w:hAnsi="Calibri" w:cs="Times New Roman"/>
            <w:sz w:val="22"/>
          </w:rPr>
          <w:t xml:space="preserve">complete </w:t>
        </w:r>
      </w:ins>
      <w:ins w:id="2495" w:author="Kaski Maiju" w:date="2025-01-16T10:30:00Z" w16du:dateUtc="2025-01-16T08:30:00Z">
        <w:r w:rsidR="009E575A" w:rsidRPr="009E575A">
          <w:rPr>
            <w:rFonts w:ascii="Calibri" w:eastAsia="Calibri" w:hAnsi="Calibri" w:cs="Times New Roman"/>
            <w:sz w:val="22"/>
          </w:rPr>
          <w:t>report</w:t>
        </w:r>
      </w:ins>
      <w:ins w:id="2496" w:author="Kaski Maiju" w:date="2025-01-16T10:33:00Z" w16du:dateUtc="2025-01-16T08:33:00Z">
        <w:r w:rsidR="009E575A">
          <w:rPr>
            <w:rFonts w:ascii="Calibri" w:eastAsia="Calibri" w:hAnsi="Calibri" w:cs="Times New Roman"/>
            <w:sz w:val="22"/>
          </w:rPr>
          <w:t xml:space="preserve">, </w:t>
        </w:r>
      </w:ins>
      <w:ins w:id="2497" w:author="Kaski Maiju" w:date="2025-01-16T10:31:00Z" w16du:dateUtc="2025-01-16T08:31:00Z">
        <w:r w:rsidR="009E575A" w:rsidRPr="009E575A">
          <w:rPr>
            <w:rFonts w:ascii="Calibri" w:eastAsia="Calibri" w:hAnsi="Calibri" w:cs="Times New Roman"/>
            <w:sz w:val="22"/>
            <w:rPrChange w:id="2498" w:author="Kaski Maiju" w:date="2025-01-16T10:31:00Z" w16du:dateUtc="2025-01-16T08:31:00Z">
              <w:rPr>
                <w:rFonts w:ascii="Calibri" w:eastAsia="Calibri" w:hAnsi="Calibri" w:cs="Times New Roman"/>
                <w:sz w:val="22"/>
                <w:u w:val="single"/>
              </w:rPr>
            </w:rPrChange>
          </w:rPr>
          <w:t xml:space="preserve">no report </w:t>
        </w:r>
      </w:ins>
      <w:ins w:id="2499" w:author="Kaski Maiju" w:date="2025-01-16T10:33:00Z" w16du:dateUtc="2025-01-16T08:33:00Z">
        <w:r w:rsidR="009E575A">
          <w:rPr>
            <w:rFonts w:ascii="Calibri" w:eastAsia="Calibri" w:hAnsi="Calibri" w:cs="Times New Roman"/>
            <w:sz w:val="22"/>
          </w:rPr>
          <w:t>or report with incorrect information</w:t>
        </w:r>
      </w:ins>
    </w:p>
    <w:p w14:paraId="26E9BB82" w14:textId="24C8B366" w:rsidR="009E575A" w:rsidRPr="00C94BE9" w:rsidRDefault="00C94BE9" w:rsidP="00261A58">
      <w:pPr>
        <w:spacing w:after="160" w:line="259" w:lineRule="auto"/>
        <w:ind w:left="2124" w:hanging="2124"/>
        <w:rPr>
          <w:ins w:id="2500" w:author="Kaski Maiju" w:date="2025-01-16T10:31:00Z" w16du:dateUtc="2025-01-16T08:31:00Z"/>
          <w:rFonts w:ascii="Calibri" w:eastAsia="Calibri" w:hAnsi="Calibri" w:cs="Times New Roman"/>
          <w:sz w:val="22"/>
        </w:rPr>
      </w:pPr>
      <w:ins w:id="2501" w:author="Kaski Maiju" w:date="2025-01-15T13:02:00Z" w16du:dateUtc="2025-01-15T11:02:00Z">
        <w:r w:rsidRPr="001226AD">
          <w:rPr>
            <w:rFonts w:ascii="Calibri" w:eastAsia="Calibri" w:hAnsi="Calibri" w:cs="Times New Roman"/>
            <w:sz w:val="22"/>
            <w:u w:val="single"/>
          </w:rPr>
          <w:t>Pre-conditions:</w:t>
        </w:r>
        <w:r>
          <w:rPr>
            <w:rFonts w:ascii="Calibri" w:eastAsia="Calibri" w:hAnsi="Calibri" w:cs="Times New Roman"/>
            <w:sz w:val="22"/>
          </w:rPr>
          <w:tab/>
        </w:r>
      </w:ins>
      <w:ins w:id="2502" w:author="Kaski Maiju" w:date="2025-01-16T11:24:00Z" w16du:dateUtc="2025-01-16T09:24:00Z">
        <w:r w:rsidR="00261A58" w:rsidRPr="001226AD">
          <w:rPr>
            <w:rFonts w:ascii="Calibri" w:eastAsia="Calibri" w:hAnsi="Calibri" w:cs="Times New Roman"/>
            <w:sz w:val="22"/>
          </w:rPr>
          <w:t xml:space="preserve">Vessel has subscribed VTS </w:t>
        </w:r>
        <w:r w:rsidR="00261A58">
          <w:rPr>
            <w:rFonts w:ascii="Calibri" w:eastAsia="Calibri" w:hAnsi="Calibri" w:cs="Times New Roman"/>
            <w:sz w:val="22"/>
          </w:rPr>
          <w:t>Reporting</w:t>
        </w:r>
        <w:r w:rsidR="00261A58" w:rsidRPr="001226AD">
          <w:rPr>
            <w:rFonts w:ascii="Calibri" w:eastAsia="Calibri" w:hAnsi="Calibri" w:cs="Times New Roman"/>
            <w:sz w:val="22"/>
          </w:rPr>
          <w:t xml:space="preserve"> Service</w:t>
        </w:r>
        <w:r w:rsidR="00261A58">
          <w:rPr>
            <w:rFonts w:ascii="Calibri" w:eastAsia="Calibri" w:hAnsi="Calibri" w:cs="Times New Roman"/>
            <w:sz w:val="22"/>
          </w:rPr>
          <w:t xml:space="preserve"> and </w:t>
        </w:r>
      </w:ins>
      <w:ins w:id="2503" w:author="Kaski Maiju" w:date="2025-01-16T11:37:00Z" w16du:dateUtc="2025-01-16T09:37:00Z">
        <w:r w:rsidR="00AB48FD">
          <w:rPr>
            <w:rFonts w:ascii="Calibri" w:eastAsia="Calibri" w:hAnsi="Calibri" w:cs="Times New Roman"/>
            <w:sz w:val="22"/>
          </w:rPr>
          <w:t xml:space="preserve">has </w:t>
        </w:r>
      </w:ins>
      <w:ins w:id="2504" w:author="Kaski Maiju" w:date="2025-01-16T11:24:00Z" w16du:dateUtc="2025-01-16T09:24:00Z">
        <w:r w:rsidR="00261A58">
          <w:rPr>
            <w:rFonts w:ascii="Calibri" w:eastAsia="Calibri" w:hAnsi="Calibri" w:cs="Times New Roman"/>
            <w:sz w:val="22"/>
          </w:rPr>
          <w:t>all reporting requirements</w:t>
        </w:r>
      </w:ins>
    </w:p>
    <w:p w14:paraId="37073269" w14:textId="6FCB3AEC" w:rsidR="00C94BE9" w:rsidRPr="001226AD" w:rsidRDefault="00C94BE9" w:rsidP="009E575A">
      <w:pPr>
        <w:spacing w:after="160" w:line="259" w:lineRule="auto"/>
        <w:ind w:left="2124" w:hanging="2124"/>
        <w:rPr>
          <w:ins w:id="2505" w:author="Kaski Maiju" w:date="2025-01-15T13:02:00Z" w16du:dateUtc="2025-01-15T11:02:00Z"/>
          <w:rFonts w:ascii="Calibri" w:eastAsia="Calibri" w:hAnsi="Calibri" w:cs="Times New Roman"/>
          <w:u w:val="single"/>
        </w:rPr>
      </w:pPr>
      <w:ins w:id="2506" w:author="Kaski Maiju" w:date="2025-01-15T13:02:00Z" w16du:dateUtc="2025-01-15T11:02:00Z">
        <w:r w:rsidRPr="009E575A">
          <w:rPr>
            <w:rFonts w:ascii="Calibri" w:eastAsia="Calibri" w:hAnsi="Calibri" w:cs="Times New Roman"/>
            <w:sz w:val="22"/>
            <w:u w:val="single"/>
            <w:rPrChange w:id="2507" w:author="Kaski Maiju" w:date="2025-01-16T10:31:00Z" w16du:dateUtc="2025-01-16T08:31:00Z">
              <w:rPr>
                <w:rFonts w:ascii="Calibri" w:eastAsia="Calibri" w:hAnsi="Calibri" w:cs="Times New Roman"/>
                <w:u w:val="single"/>
              </w:rPr>
            </w:rPrChange>
          </w:rPr>
          <w:t>Typical sequence:</w:t>
        </w:r>
        <w:r w:rsidRPr="001226AD">
          <w:rPr>
            <w:rFonts w:ascii="Calibri" w:eastAsia="Calibri" w:hAnsi="Calibri" w:cs="Times New Roman"/>
          </w:rPr>
          <w:tab/>
        </w:r>
        <w:r w:rsidRPr="001226AD">
          <w:rPr>
            <w:rFonts w:ascii="Calibri" w:eastAsia="Calibri" w:hAnsi="Calibri" w:cs="Times New Roman"/>
          </w:rPr>
          <w:tab/>
        </w:r>
      </w:ins>
    </w:p>
    <w:p w14:paraId="3EFE1DB4" w14:textId="072C43E2" w:rsidR="009E575A" w:rsidRDefault="009E575A" w:rsidP="009E575A">
      <w:pPr>
        <w:pStyle w:val="Luettelokappale"/>
        <w:numPr>
          <w:ilvl w:val="0"/>
          <w:numId w:val="116"/>
        </w:numPr>
        <w:spacing w:line="259" w:lineRule="auto"/>
        <w:rPr>
          <w:ins w:id="2508" w:author="Kaski Maiju" w:date="2025-01-16T10:32:00Z" w16du:dateUtc="2025-01-16T08:32:00Z"/>
          <w:rFonts w:ascii="Calibri" w:eastAsia="Calibri" w:hAnsi="Calibri" w:cs="Times New Roman"/>
          <w:szCs w:val="28"/>
          <w:lang w:val="en-US"/>
        </w:rPr>
      </w:pPr>
      <w:ins w:id="2509" w:author="Kaski Maiju" w:date="2025-01-16T10:32:00Z" w16du:dateUtc="2025-01-16T08:32:00Z">
        <w:r>
          <w:rPr>
            <w:rFonts w:ascii="Calibri" w:eastAsia="Calibri" w:hAnsi="Calibri" w:cs="Times New Roman"/>
            <w:szCs w:val="28"/>
            <w:lang w:val="en-US"/>
          </w:rPr>
          <w:t>VTS sends report request to vessel automatically based on position or time</w:t>
        </w:r>
      </w:ins>
    </w:p>
    <w:p w14:paraId="35C6503E" w14:textId="274132A9" w:rsidR="009E575A" w:rsidRDefault="009E575A" w:rsidP="009E575A">
      <w:pPr>
        <w:pStyle w:val="Luettelokappale"/>
        <w:numPr>
          <w:ilvl w:val="0"/>
          <w:numId w:val="116"/>
        </w:numPr>
        <w:spacing w:line="259" w:lineRule="auto"/>
        <w:rPr>
          <w:ins w:id="2510" w:author="Kaski Maiju" w:date="2025-01-16T10:34:00Z" w16du:dateUtc="2025-01-16T08:34:00Z"/>
          <w:rFonts w:ascii="Calibri" w:eastAsia="Calibri" w:hAnsi="Calibri" w:cs="Times New Roman"/>
          <w:szCs w:val="28"/>
          <w:lang w:val="en-US"/>
        </w:rPr>
      </w:pPr>
      <w:ins w:id="2511" w:author="Kaski Maiju" w:date="2025-01-16T10:32:00Z" w16du:dateUtc="2025-01-16T08:32:00Z">
        <w:r>
          <w:rPr>
            <w:rFonts w:ascii="Calibri" w:eastAsia="Calibri" w:hAnsi="Calibri" w:cs="Times New Roman"/>
            <w:szCs w:val="28"/>
            <w:lang w:val="en-US"/>
          </w:rPr>
          <w:t xml:space="preserve">Vessel does not report </w:t>
        </w:r>
      </w:ins>
      <w:ins w:id="2512" w:author="Kaski Maiju" w:date="2025-01-16T10:34:00Z" w16du:dateUtc="2025-01-16T08:34:00Z">
        <w:r>
          <w:rPr>
            <w:rFonts w:ascii="Calibri" w:eastAsia="Calibri" w:hAnsi="Calibri" w:cs="Times New Roman"/>
            <w:szCs w:val="28"/>
            <w:lang w:val="en-US"/>
          </w:rPr>
          <w:t xml:space="preserve">as </w:t>
        </w:r>
      </w:ins>
      <w:ins w:id="2513" w:author="Kaski Maiju" w:date="2025-01-16T10:32:00Z" w16du:dateUtc="2025-01-16T08:32:00Z">
        <w:r>
          <w:rPr>
            <w:rFonts w:ascii="Calibri" w:eastAsia="Calibri" w:hAnsi="Calibri" w:cs="Times New Roman"/>
            <w:szCs w:val="28"/>
            <w:lang w:val="en-US"/>
          </w:rPr>
          <w:t>requested information to VTS</w:t>
        </w:r>
      </w:ins>
    </w:p>
    <w:p w14:paraId="5776E004" w14:textId="5BDA1E85" w:rsidR="009E575A" w:rsidRDefault="009E575A" w:rsidP="009E575A">
      <w:pPr>
        <w:pStyle w:val="Luettelokappale"/>
        <w:numPr>
          <w:ilvl w:val="0"/>
          <w:numId w:val="116"/>
        </w:numPr>
        <w:spacing w:line="259" w:lineRule="auto"/>
        <w:rPr>
          <w:ins w:id="2514" w:author="Kaski Maiju" w:date="2025-01-16T10:36:00Z" w16du:dateUtc="2025-01-16T08:36:00Z"/>
          <w:rFonts w:ascii="Calibri" w:eastAsia="Calibri" w:hAnsi="Calibri" w:cs="Times New Roman"/>
          <w:szCs w:val="28"/>
          <w:lang w:val="en-US"/>
        </w:rPr>
      </w:pPr>
      <w:commentRangeStart w:id="2515"/>
      <w:commentRangeStart w:id="2516"/>
      <w:ins w:id="2517" w:author="Kaski Maiju" w:date="2025-01-16T10:34:00Z" w16du:dateUtc="2025-01-16T08:34:00Z">
        <w:r>
          <w:rPr>
            <w:rFonts w:ascii="Calibri" w:eastAsia="Calibri" w:hAnsi="Calibri" w:cs="Times New Roman"/>
            <w:szCs w:val="28"/>
            <w:lang w:val="en-US"/>
          </w:rPr>
          <w:t xml:space="preserve">VTS system sends the VTS reporting requirements </w:t>
        </w:r>
      </w:ins>
      <w:commentRangeEnd w:id="2515"/>
      <w:r w:rsidR="006B3398">
        <w:rPr>
          <w:rStyle w:val="Kommentinviite"/>
        </w:rPr>
        <w:commentReference w:id="2515"/>
      </w:r>
      <w:commentRangeEnd w:id="2516"/>
      <w:r w:rsidR="00A9773E">
        <w:rPr>
          <w:rStyle w:val="Kommentinviite"/>
        </w:rPr>
        <w:commentReference w:id="2516"/>
      </w:r>
      <w:ins w:id="2518" w:author="Kaski Maiju" w:date="2025-01-16T10:34:00Z" w16du:dateUtc="2025-01-16T08:34:00Z">
        <w:r>
          <w:rPr>
            <w:rFonts w:ascii="Calibri" w:eastAsia="Calibri" w:hAnsi="Calibri" w:cs="Times New Roman"/>
            <w:szCs w:val="28"/>
            <w:lang w:val="en-US"/>
          </w:rPr>
          <w:t xml:space="preserve">to vessel automatically </w:t>
        </w:r>
      </w:ins>
      <w:ins w:id="2519" w:author="Kaski Maiju" w:date="2025-03-19T17:23:00Z" w16du:dateUtc="2025-03-19T15:23:00Z">
        <w:r w:rsidR="00FF7486">
          <w:rPr>
            <w:rFonts w:ascii="Calibri" w:eastAsia="Calibri" w:hAnsi="Calibri" w:cs="Times New Roman"/>
            <w:szCs w:val="28"/>
            <w:lang w:val="en-US"/>
          </w:rPr>
          <w:t xml:space="preserve">and </w:t>
        </w:r>
      </w:ins>
      <w:ins w:id="2520" w:author="Kaski Maiju" w:date="2025-01-16T10:34:00Z" w16du:dateUtc="2025-01-16T08:34:00Z">
        <w:r>
          <w:rPr>
            <w:rFonts w:ascii="Calibri" w:eastAsia="Calibri" w:hAnsi="Calibri" w:cs="Times New Roman"/>
            <w:szCs w:val="28"/>
            <w:lang w:val="en-US"/>
          </w:rPr>
          <w:t>request</w:t>
        </w:r>
      </w:ins>
      <w:ins w:id="2521" w:author="Kaski Maiju" w:date="2025-03-19T17:23:00Z" w16du:dateUtc="2025-03-19T15:23:00Z">
        <w:r w:rsidR="00FF7486">
          <w:rPr>
            <w:rFonts w:ascii="Calibri" w:eastAsia="Calibri" w:hAnsi="Calibri" w:cs="Times New Roman"/>
            <w:szCs w:val="28"/>
            <w:lang w:val="en-US"/>
          </w:rPr>
          <w:t>s</w:t>
        </w:r>
      </w:ins>
      <w:ins w:id="2522" w:author="Kaski Maiju" w:date="2025-01-16T10:34:00Z" w16du:dateUtc="2025-01-16T08:34:00Z">
        <w:r>
          <w:rPr>
            <w:rFonts w:ascii="Calibri" w:eastAsia="Calibri" w:hAnsi="Calibri" w:cs="Times New Roman"/>
            <w:szCs w:val="28"/>
            <w:lang w:val="en-US"/>
          </w:rPr>
          <w:t xml:space="preserve"> complete report</w:t>
        </w:r>
      </w:ins>
    </w:p>
    <w:p w14:paraId="49DAD51D" w14:textId="4CE8E96D" w:rsidR="009E575A" w:rsidRPr="009E575A" w:rsidRDefault="009E575A" w:rsidP="009E575A">
      <w:pPr>
        <w:pStyle w:val="Luettelokappale"/>
        <w:numPr>
          <w:ilvl w:val="0"/>
          <w:numId w:val="116"/>
        </w:numPr>
        <w:spacing w:line="259" w:lineRule="auto"/>
        <w:rPr>
          <w:ins w:id="2523" w:author="Kaski Maiju" w:date="2025-01-16T10:32:00Z" w16du:dateUtc="2025-01-16T08:32:00Z"/>
          <w:rFonts w:ascii="Calibri" w:eastAsia="Calibri" w:hAnsi="Calibri" w:cs="Times New Roman"/>
          <w:szCs w:val="28"/>
          <w:lang w:val="en-US"/>
          <w:rPrChange w:id="2524" w:author="Kaski Maiju" w:date="2025-01-16T10:36:00Z" w16du:dateUtc="2025-01-16T08:36:00Z">
            <w:rPr>
              <w:ins w:id="2525" w:author="Kaski Maiju" w:date="2025-01-16T10:32:00Z" w16du:dateUtc="2025-01-16T08:32:00Z"/>
              <w:lang w:val="en-US"/>
            </w:rPr>
          </w:rPrChange>
        </w:rPr>
      </w:pPr>
      <w:ins w:id="2526" w:author="Kaski Maiju" w:date="2025-01-16T10:36:00Z" w16du:dateUtc="2025-01-16T08:36:00Z">
        <w:r>
          <w:rPr>
            <w:rFonts w:ascii="Calibri" w:eastAsia="Calibri" w:hAnsi="Calibri" w:cs="Times New Roman"/>
            <w:szCs w:val="28"/>
            <w:lang w:val="en-US"/>
          </w:rPr>
          <w:t>Vessel reports requested information to VTS</w:t>
        </w:r>
      </w:ins>
    </w:p>
    <w:p w14:paraId="140129CD" w14:textId="57F2D106" w:rsidR="009E575A" w:rsidRDefault="009E575A" w:rsidP="009E575A">
      <w:pPr>
        <w:pStyle w:val="Luettelokappale"/>
        <w:numPr>
          <w:ilvl w:val="0"/>
          <w:numId w:val="116"/>
        </w:numPr>
        <w:spacing w:line="259" w:lineRule="auto"/>
        <w:rPr>
          <w:ins w:id="2527" w:author="Kaski Maiju" w:date="2025-01-16T10:32:00Z" w16du:dateUtc="2025-01-16T08:32:00Z"/>
          <w:rFonts w:ascii="Calibri" w:eastAsia="Calibri" w:hAnsi="Calibri" w:cs="Times New Roman"/>
          <w:szCs w:val="28"/>
          <w:lang w:val="en-US"/>
        </w:rPr>
      </w:pPr>
      <w:ins w:id="2528" w:author="Kaski Maiju" w:date="2025-01-16T10:32:00Z" w16du:dateUtc="2025-01-16T08:32:00Z">
        <w:r>
          <w:rPr>
            <w:rFonts w:ascii="Calibri" w:eastAsia="Calibri" w:hAnsi="Calibri" w:cs="Times New Roman"/>
            <w:szCs w:val="28"/>
            <w:lang w:val="en-US"/>
          </w:rPr>
          <w:t xml:space="preserve">VTS receives </w:t>
        </w:r>
      </w:ins>
      <w:ins w:id="2529" w:author="Kaski Maiju" w:date="2025-03-20T10:16:00Z" w16du:dateUtc="2025-03-20T08:16:00Z">
        <w:r w:rsidR="00C66B9B">
          <w:rPr>
            <w:rFonts w:ascii="Calibri" w:eastAsia="Calibri" w:hAnsi="Calibri" w:cs="Times New Roman"/>
            <w:szCs w:val="28"/>
            <w:lang w:val="en-US"/>
          </w:rPr>
          <w:t xml:space="preserve">and validates </w:t>
        </w:r>
      </w:ins>
      <w:ins w:id="2530" w:author="Kaski Maiju" w:date="2025-01-16T10:32:00Z" w16du:dateUtc="2025-01-16T08:32:00Z">
        <w:r>
          <w:rPr>
            <w:rFonts w:ascii="Calibri" w:eastAsia="Calibri" w:hAnsi="Calibri" w:cs="Times New Roman"/>
            <w:szCs w:val="28"/>
            <w:lang w:val="en-US"/>
          </w:rPr>
          <w:t xml:space="preserve">the information </w:t>
        </w:r>
      </w:ins>
    </w:p>
    <w:p w14:paraId="0BAD57B2" w14:textId="4DA4956D" w:rsidR="009E575A" w:rsidRDefault="009E575A" w:rsidP="009E575A">
      <w:pPr>
        <w:pStyle w:val="Luettelokappale"/>
        <w:numPr>
          <w:ilvl w:val="0"/>
          <w:numId w:val="116"/>
        </w:numPr>
        <w:spacing w:line="259" w:lineRule="auto"/>
        <w:rPr>
          <w:ins w:id="2531" w:author="Kaski Maiju" w:date="2025-01-16T10:36:00Z" w16du:dateUtc="2025-01-16T08:36:00Z"/>
          <w:rFonts w:ascii="Calibri" w:eastAsia="Calibri" w:hAnsi="Calibri" w:cs="Times New Roman"/>
          <w:szCs w:val="28"/>
          <w:lang w:val="en-US"/>
        </w:rPr>
      </w:pPr>
      <w:ins w:id="2532" w:author="Kaski Maiju" w:date="2025-01-16T10:32:00Z" w16du:dateUtc="2025-01-16T08:32:00Z">
        <w:r>
          <w:rPr>
            <w:rFonts w:ascii="Calibri" w:eastAsia="Calibri" w:hAnsi="Calibri" w:cs="Times New Roman"/>
            <w:szCs w:val="28"/>
            <w:lang w:val="en-US"/>
          </w:rPr>
          <w:t>VTS system sends acknowledgement automatically</w:t>
        </w:r>
      </w:ins>
    </w:p>
    <w:p w14:paraId="15DFB726" w14:textId="4C2D5DD9" w:rsidR="009E575A" w:rsidRDefault="009E575A" w:rsidP="009E575A">
      <w:pPr>
        <w:spacing w:line="259" w:lineRule="auto"/>
        <w:rPr>
          <w:ins w:id="2533" w:author="Kaski Maiju" w:date="2025-01-16T10:48:00Z" w16du:dateUtc="2025-01-16T08:48:00Z"/>
          <w:rFonts w:ascii="Calibri" w:eastAsia="Calibri" w:hAnsi="Calibri" w:cs="Times New Roman"/>
          <w:sz w:val="22"/>
        </w:rPr>
      </w:pPr>
      <w:ins w:id="2534" w:author="Kaski Maiju" w:date="2025-01-16T10:36:00Z" w16du:dateUtc="2025-01-16T08:36:00Z">
        <w:r w:rsidRPr="009E575A">
          <w:rPr>
            <w:rFonts w:ascii="Calibri" w:eastAsia="Calibri" w:hAnsi="Calibri" w:cs="Times New Roman"/>
            <w:sz w:val="22"/>
            <w:u w:val="single"/>
            <w:rPrChange w:id="2535" w:author="Kaski Maiju" w:date="2025-01-16T10:37:00Z" w16du:dateUtc="2025-01-16T08:37:00Z">
              <w:rPr>
                <w:rFonts w:ascii="Calibri" w:eastAsia="Calibri" w:hAnsi="Calibri" w:cs="Times New Roman"/>
                <w:szCs w:val="28"/>
                <w:lang w:val="en-US"/>
              </w:rPr>
            </w:rPrChange>
          </w:rPr>
          <w:t>Post-conditions</w:t>
        </w:r>
      </w:ins>
      <w:ins w:id="2536" w:author="Kaski Maiju" w:date="2025-01-16T10:37:00Z" w16du:dateUtc="2025-01-16T08:37:00Z">
        <w:r>
          <w:rPr>
            <w:rFonts w:ascii="Calibri" w:eastAsia="Calibri" w:hAnsi="Calibri" w:cs="Times New Roman"/>
            <w:sz w:val="22"/>
            <w:u w:val="single"/>
          </w:rPr>
          <w:t>:</w:t>
        </w:r>
        <w:r>
          <w:rPr>
            <w:rFonts w:ascii="Calibri" w:eastAsia="Calibri" w:hAnsi="Calibri" w:cs="Times New Roman"/>
            <w:sz w:val="22"/>
          </w:rPr>
          <w:tab/>
          <w:t>If vessel does not send the information as requested other procedures take pla</w:t>
        </w:r>
      </w:ins>
      <w:ins w:id="2537" w:author="Kaski Maiju" w:date="2025-01-16T10:38:00Z" w16du:dateUtc="2025-01-16T08:38:00Z">
        <w:r>
          <w:rPr>
            <w:rFonts w:ascii="Calibri" w:eastAsia="Calibri" w:hAnsi="Calibri" w:cs="Times New Roman"/>
            <w:sz w:val="22"/>
          </w:rPr>
          <w:t>ce</w:t>
        </w:r>
      </w:ins>
      <w:ins w:id="2538" w:author="Kaski Maiju" w:date="2025-03-19T17:30:00Z" w16du:dateUtc="2025-03-19T15:30:00Z">
        <w:r w:rsidR="00D83AB5">
          <w:rPr>
            <w:rFonts w:ascii="Calibri" w:eastAsia="Calibri" w:hAnsi="Calibri" w:cs="Times New Roman"/>
            <w:sz w:val="22"/>
          </w:rPr>
          <w:t>.</w:t>
        </w:r>
      </w:ins>
    </w:p>
    <w:p w14:paraId="560A358C" w14:textId="77777777" w:rsidR="005542E1" w:rsidRDefault="005542E1" w:rsidP="009E575A">
      <w:pPr>
        <w:spacing w:line="259" w:lineRule="auto"/>
        <w:rPr>
          <w:ins w:id="2539" w:author="Kaski Maiju" w:date="2025-01-16T10:48:00Z" w16du:dateUtc="2025-01-16T08:48:00Z"/>
          <w:rFonts w:ascii="Calibri" w:eastAsia="Calibri" w:hAnsi="Calibri" w:cs="Times New Roman"/>
          <w:sz w:val="22"/>
        </w:rPr>
      </w:pPr>
    </w:p>
    <w:p w14:paraId="0EE05001" w14:textId="1184EBD9" w:rsidR="005542E1" w:rsidRDefault="005542E1" w:rsidP="005542E1">
      <w:pPr>
        <w:pStyle w:val="AppendixHead3"/>
        <w:rPr>
          <w:ins w:id="2540" w:author="Kaski Maiju" w:date="2025-01-16T10:49:00Z" w16du:dateUtc="2025-01-16T08:49:00Z"/>
          <w:lang w:val="en-US"/>
        </w:rPr>
      </w:pPr>
      <w:ins w:id="2541" w:author="Kaski Maiju" w:date="2025-01-16T10:49:00Z" w16du:dateUtc="2025-01-16T08:49:00Z">
        <w:r>
          <w:rPr>
            <w:lang w:val="en-US"/>
          </w:rPr>
          <w:t xml:space="preserve">USE CASE </w:t>
        </w:r>
      </w:ins>
      <w:ins w:id="2542" w:author="Kaski Maiju" w:date="2025-09-25T12:12:00Z" w16du:dateUtc="2025-09-25T10:12:00Z">
        <w:r w:rsidR="00B42BDC">
          <w:rPr>
            <w:lang w:val="en-US"/>
          </w:rPr>
          <w:t>5.1.</w:t>
        </w:r>
      </w:ins>
      <w:ins w:id="2543" w:author="Kaski Maiju" w:date="2025-01-16T11:29:00Z" w16du:dateUtc="2025-01-16T09:29:00Z">
        <w:r w:rsidR="00AB48FD">
          <w:rPr>
            <w:lang w:val="en-US"/>
          </w:rPr>
          <w:t>4</w:t>
        </w:r>
      </w:ins>
      <w:ins w:id="2544" w:author="Kaski Maiju" w:date="2025-01-16T10:49:00Z" w16du:dateUtc="2025-01-16T08:49:00Z">
        <w:r>
          <w:rPr>
            <w:lang w:val="en-US"/>
          </w:rPr>
          <w:t xml:space="preserve"> – VESSEL </w:t>
        </w:r>
        <w:r>
          <w:rPr>
            <w:sz w:val="28"/>
            <w:szCs w:val="24"/>
            <w:lang w:val="en-US"/>
          </w:rPr>
          <w:t xml:space="preserve">sends </w:t>
        </w:r>
      </w:ins>
      <w:ins w:id="2545" w:author="Kaski Maiju" w:date="2025-03-19T17:36:00Z" w16du:dateUtc="2025-03-19T15:36:00Z">
        <w:r w:rsidR="00E15B00">
          <w:rPr>
            <w:sz w:val="28"/>
            <w:szCs w:val="24"/>
            <w:lang w:val="en-US"/>
          </w:rPr>
          <w:t xml:space="preserve">updated </w:t>
        </w:r>
      </w:ins>
      <w:ins w:id="2546" w:author="Kaski Maiju" w:date="2025-01-16T11:24:00Z" w16du:dateUtc="2025-01-16T09:24:00Z">
        <w:r w:rsidR="00261A58">
          <w:rPr>
            <w:sz w:val="28"/>
            <w:szCs w:val="24"/>
            <w:lang w:val="en-US"/>
          </w:rPr>
          <w:t>report</w:t>
        </w:r>
      </w:ins>
    </w:p>
    <w:p w14:paraId="7E0E4D3C" w14:textId="539A9D99" w:rsidR="00AB48FD" w:rsidRPr="00AB48FD" w:rsidRDefault="00AB48FD">
      <w:pPr>
        <w:pStyle w:val="Appendix"/>
        <w:numPr>
          <w:ilvl w:val="0"/>
          <w:numId w:val="0"/>
        </w:numPr>
        <w:ind w:left="1701" w:hanging="1701"/>
        <w:rPr>
          <w:ins w:id="2547" w:author="Kaski Maiju" w:date="2025-01-16T11:27:00Z" w16du:dateUtc="2025-01-16T09:27:00Z"/>
          <w:rFonts w:ascii="Calibri" w:hAnsi="Calibri" w:cs="Times New Roman"/>
          <w:b w:val="0"/>
          <w:bCs w:val="0"/>
          <w:caps w:val="0"/>
          <w:color w:val="auto"/>
          <w:sz w:val="22"/>
          <w:szCs w:val="22"/>
          <w:rPrChange w:id="2548" w:author="Kaski Maiju" w:date="2025-01-16T11:28:00Z" w16du:dateUtc="2025-01-16T09:28:00Z">
            <w:rPr>
              <w:ins w:id="2549" w:author="Kaski Maiju" w:date="2025-01-16T11:27:00Z" w16du:dateUtc="2025-01-16T09:27:00Z"/>
              <w:u w:val="single"/>
            </w:rPr>
          </w:rPrChange>
        </w:rPr>
        <w:pPrChange w:id="2550" w:author="Kaski Maiju" w:date="2025-01-16T11:28:00Z" w16du:dateUtc="2025-01-16T09:28:00Z">
          <w:pPr>
            <w:pStyle w:val="Appendix"/>
          </w:pPr>
        </w:pPrChange>
      </w:pPr>
      <w:ins w:id="2551" w:author="Kaski Maiju" w:date="2025-01-16T11:27:00Z" w16du:dateUtc="2025-01-16T09:27:00Z">
        <w:r w:rsidRPr="00AB48FD">
          <w:rPr>
            <w:rFonts w:ascii="Calibri" w:hAnsi="Calibri" w:cs="Times New Roman"/>
            <w:b w:val="0"/>
            <w:bCs w:val="0"/>
            <w:caps w:val="0"/>
            <w:color w:val="auto"/>
            <w:sz w:val="22"/>
            <w:szCs w:val="22"/>
            <w:u w:val="single"/>
            <w:rPrChange w:id="2552" w:author="Kaski Maiju" w:date="2025-01-16T11:28:00Z" w16du:dateUtc="2025-01-16T09:28:00Z">
              <w:rPr>
                <w:color w:val="auto"/>
                <w:u w:val="single"/>
              </w:rPr>
            </w:rPrChange>
          </w:rPr>
          <w:t>Description:</w:t>
        </w:r>
        <w:r w:rsidRPr="00AB48FD">
          <w:rPr>
            <w:rFonts w:ascii="Calibri" w:hAnsi="Calibri" w:cs="Times New Roman"/>
            <w:b w:val="0"/>
            <w:bCs w:val="0"/>
            <w:caps w:val="0"/>
            <w:color w:val="auto"/>
            <w:sz w:val="22"/>
            <w:szCs w:val="22"/>
            <w:rPrChange w:id="2553" w:author="Kaski Maiju" w:date="2025-01-16T11:28:00Z" w16du:dateUtc="2025-01-16T09:28:00Z">
              <w:rPr>
                <w:color w:val="auto"/>
              </w:rPr>
            </w:rPrChange>
          </w:rPr>
          <w:t xml:space="preserve"> </w:t>
        </w:r>
        <w:r w:rsidRPr="00AB48FD">
          <w:rPr>
            <w:rFonts w:ascii="Calibri" w:hAnsi="Calibri" w:cs="Times New Roman"/>
            <w:b w:val="0"/>
            <w:bCs w:val="0"/>
            <w:caps w:val="0"/>
            <w:color w:val="auto"/>
            <w:sz w:val="22"/>
            <w:szCs w:val="22"/>
            <w:rPrChange w:id="2554" w:author="Kaski Maiju" w:date="2025-01-16T11:28:00Z" w16du:dateUtc="2025-01-16T09:28:00Z">
              <w:rPr>
                <w:color w:val="auto"/>
              </w:rPr>
            </w:rPrChange>
          </w:rPr>
          <w:tab/>
        </w:r>
      </w:ins>
      <w:ins w:id="2555" w:author="Kaski Maiju" w:date="2025-01-16T11:28:00Z" w16du:dateUtc="2025-01-16T09:28:00Z">
        <w:r>
          <w:rPr>
            <w:rFonts w:ascii="Calibri" w:hAnsi="Calibri" w:cs="Times New Roman"/>
            <w:b w:val="0"/>
            <w:bCs w:val="0"/>
            <w:caps w:val="0"/>
            <w:color w:val="auto"/>
            <w:sz w:val="22"/>
            <w:szCs w:val="22"/>
          </w:rPr>
          <w:tab/>
        </w:r>
      </w:ins>
      <w:ins w:id="2556" w:author="Kaski Maiju" w:date="2025-01-16T11:27:00Z" w16du:dateUtc="2025-01-16T09:27:00Z">
        <w:r w:rsidRPr="00AB48FD">
          <w:rPr>
            <w:rFonts w:ascii="Calibri" w:hAnsi="Calibri" w:cs="Times New Roman"/>
            <w:b w:val="0"/>
            <w:bCs w:val="0"/>
            <w:caps w:val="0"/>
            <w:color w:val="auto"/>
            <w:sz w:val="22"/>
            <w:szCs w:val="22"/>
            <w:rPrChange w:id="2557" w:author="Kaski Maiju" w:date="2025-01-16T11:28:00Z" w16du:dateUtc="2025-01-16T09:28:00Z">
              <w:rPr/>
            </w:rPrChange>
          </w:rPr>
          <w:t>Vessel</w:t>
        </w:r>
      </w:ins>
      <w:ins w:id="2558" w:author="Kaski Maiju" w:date="2025-01-16T11:29:00Z" w16du:dateUtc="2025-01-16T09:29:00Z">
        <w:r>
          <w:rPr>
            <w:rFonts w:ascii="Calibri" w:hAnsi="Calibri" w:cs="Times New Roman"/>
            <w:b w:val="0"/>
            <w:bCs w:val="0"/>
            <w:caps w:val="0"/>
            <w:color w:val="auto"/>
            <w:sz w:val="22"/>
            <w:szCs w:val="22"/>
          </w:rPr>
          <w:t xml:space="preserve"> updates requested report</w:t>
        </w:r>
      </w:ins>
    </w:p>
    <w:p w14:paraId="05B5F428" w14:textId="2EB32B55" w:rsidR="00AB48FD" w:rsidRDefault="00AB48FD">
      <w:pPr>
        <w:pStyle w:val="Appendix"/>
        <w:numPr>
          <w:ilvl w:val="0"/>
          <w:numId w:val="0"/>
        </w:numPr>
        <w:ind w:left="2124" w:hanging="2124"/>
        <w:rPr>
          <w:ins w:id="2559" w:author="Kaski Maiju" w:date="2025-01-16T11:28:00Z" w16du:dateUtc="2025-01-16T09:28:00Z"/>
          <w:rFonts w:ascii="Calibri" w:hAnsi="Calibri" w:cs="Times New Roman"/>
          <w:b w:val="0"/>
          <w:bCs w:val="0"/>
          <w:caps w:val="0"/>
          <w:color w:val="auto"/>
          <w:sz w:val="22"/>
          <w:szCs w:val="22"/>
        </w:rPr>
        <w:pPrChange w:id="2560" w:author="Kaski Maiju" w:date="2025-03-19T17:38:00Z" w16du:dateUtc="2025-03-19T15:38:00Z">
          <w:pPr>
            <w:pStyle w:val="Appendix"/>
            <w:numPr>
              <w:numId w:val="0"/>
            </w:numPr>
            <w:ind w:left="0" w:firstLine="0"/>
          </w:pPr>
        </w:pPrChange>
      </w:pPr>
      <w:ins w:id="2561" w:author="Kaski Maiju" w:date="2025-01-16T11:27:00Z" w16du:dateUtc="2025-01-16T09:27:00Z">
        <w:r w:rsidRPr="00AB48FD">
          <w:rPr>
            <w:rFonts w:ascii="Calibri" w:hAnsi="Calibri" w:cs="Times New Roman"/>
            <w:b w:val="0"/>
            <w:bCs w:val="0"/>
            <w:caps w:val="0"/>
            <w:color w:val="auto"/>
            <w:sz w:val="22"/>
            <w:szCs w:val="22"/>
            <w:u w:val="single"/>
            <w:rPrChange w:id="2562" w:author="Kaski Maiju" w:date="2025-01-16T11:28:00Z" w16du:dateUtc="2025-01-16T09:28:00Z">
              <w:rPr>
                <w:u w:val="single"/>
              </w:rPr>
            </w:rPrChange>
          </w:rPr>
          <w:t>Pre-conditions:</w:t>
        </w:r>
        <w:r w:rsidRPr="00AB48FD">
          <w:rPr>
            <w:rFonts w:ascii="Calibri" w:hAnsi="Calibri" w:cs="Times New Roman"/>
            <w:b w:val="0"/>
            <w:bCs w:val="0"/>
            <w:caps w:val="0"/>
            <w:color w:val="auto"/>
            <w:sz w:val="22"/>
            <w:szCs w:val="22"/>
            <w:rPrChange w:id="2563" w:author="Kaski Maiju" w:date="2025-01-16T11:28:00Z" w16du:dateUtc="2025-01-16T09:28:00Z">
              <w:rPr/>
            </w:rPrChange>
          </w:rPr>
          <w:tab/>
        </w:r>
        <w:r w:rsidRPr="00AB48FD">
          <w:rPr>
            <w:rFonts w:ascii="Calibri" w:hAnsi="Calibri" w:cs="Times New Roman"/>
            <w:b w:val="0"/>
            <w:bCs w:val="0"/>
            <w:caps w:val="0"/>
            <w:color w:val="auto"/>
            <w:sz w:val="22"/>
            <w:szCs w:val="22"/>
            <w:rPrChange w:id="2564" w:author="Kaski Maiju" w:date="2025-01-16T11:28:00Z" w16du:dateUtc="2025-01-16T09:28:00Z">
              <w:rPr>
                <w:color w:val="auto"/>
              </w:rPr>
            </w:rPrChange>
          </w:rPr>
          <w:t xml:space="preserve">Vessel has subscribed VTS </w:t>
        </w:r>
        <w:r w:rsidRPr="00AB48FD">
          <w:rPr>
            <w:rFonts w:ascii="Calibri" w:hAnsi="Calibri" w:cs="Times New Roman"/>
            <w:b w:val="0"/>
            <w:bCs w:val="0"/>
            <w:caps w:val="0"/>
            <w:color w:val="auto"/>
            <w:sz w:val="22"/>
            <w:szCs w:val="22"/>
            <w:rPrChange w:id="2565" w:author="Kaski Maiju" w:date="2025-01-16T11:28:00Z" w16du:dateUtc="2025-01-16T09:28:00Z">
              <w:rPr/>
            </w:rPrChange>
          </w:rPr>
          <w:t>Reporting</w:t>
        </w:r>
        <w:r w:rsidRPr="00AB48FD">
          <w:rPr>
            <w:rFonts w:ascii="Calibri" w:hAnsi="Calibri" w:cs="Times New Roman"/>
            <w:b w:val="0"/>
            <w:bCs w:val="0"/>
            <w:caps w:val="0"/>
            <w:color w:val="auto"/>
            <w:sz w:val="22"/>
            <w:szCs w:val="22"/>
            <w:rPrChange w:id="2566" w:author="Kaski Maiju" w:date="2025-01-16T11:28:00Z" w16du:dateUtc="2025-01-16T09:28:00Z">
              <w:rPr>
                <w:color w:val="auto"/>
              </w:rPr>
            </w:rPrChange>
          </w:rPr>
          <w:t xml:space="preserve"> Service</w:t>
        </w:r>
        <w:r w:rsidRPr="00AB48FD">
          <w:rPr>
            <w:rFonts w:ascii="Calibri" w:hAnsi="Calibri" w:cs="Times New Roman"/>
            <w:b w:val="0"/>
            <w:bCs w:val="0"/>
            <w:caps w:val="0"/>
            <w:color w:val="auto"/>
            <w:sz w:val="22"/>
            <w:szCs w:val="22"/>
            <w:rPrChange w:id="2567" w:author="Kaski Maiju" w:date="2025-01-16T11:28:00Z" w16du:dateUtc="2025-01-16T09:28:00Z">
              <w:rPr/>
            </w:rPrChange>
          </w:rPr>
          <w:t xml:space="preserve"> and</w:t>
        </w:r>
      </w:ins>
      <w:ins w:id="2568" w:author="Kaski Maiju" w:date="2025-03-19T17:44:00Z" w16du:dateUtc="2025-03-19T15:44:00Z">
        <w:r w:rsidR="00335539">
          <w:rPr>
            <w:rFonts w:ascii="Calibri" w:hAnsi="Calibri" w:cs="Times New Roman"/>
            <w:b w:val="0"/>
            <w:bCs w:val="0"/>
            <w:caps w:val="0"/>
            <w:color w:val="auto"/>
            <w:sz w:val="22"/>
            <w:szCs w:val="22"/>
          </w:rPr>
          <w:t xml:space="preserve"> has already sent the complete </w:t>
        </w:r>
      </w:ins>
      <w:ins w:id="2569" w:author="Kaski Maiju" w:date="2025-03-19T17:45:00Z" w16du:dateUtc="2025-03-19T15:45:00Z">
        <w:r w:rsidR="002F0E85">
          <w:rPr>
            <w:rFonts w:ascii="Calibri" w:hAnsi="Calibri" w:cs="Times New Roman"/>
            <w:b w:val="0"/>
            <w:bCs w:val="0"/>
            <w:caps w:val="0"/>
            <w:color w:val="auto"/>
            <w:sz w:val="22"/>
            <w:szCs w:val="22"/>
          </w:rPr>
          <w:t xml:space="preserve">report </w:t>
        </w:r>
      </w:ins>
      <w:ins w:id="2570" w:author="Kaski Maiju" w:date="2025-03-19T17:44:00Z" w16du:dateUtc="2025-03-19T15:44:00Z">
        <w:r w:rsidR="008B7085">
          <w:rPr>
            <w:rFonts w:ascii="Calibri" w:hAnsi="Calibri" w:cs="Times New Roman"/>
            <w:b w:val="0"/>
            <w:bCs w:val="0"/>
            <w:caps w:val="0"/>
            <w:color w:val="auto"/>
            <w:sz w:val="22"/>
            <w:szCs w:val="22"/>
          </w:rPr>
          <w:t xml:space="preserve">and </w:t>
        </w:r>
      </w:ins>
      <w:ins w:id="2571" w:author="Kaski Maiju" w:date="2025-03-19T17:40:00Z" w16du:dateUtc="2025-03-19T15:40:00Z">
        <w:r w:rsidR="009959C0">
          <w:rPr>
            <w:rFonts w:ascii="Calibri" w:hAnsi="Calibri" w:cs="Times New Roman"/>
            <w:b w:val="0"/>
            <w:bCs w:val="0"/>
            <w:caps w:val="0"/>
            <w:color w:val="auto"/>
            <w:sz w:val="22"/>
            <w:szCs w:val="22"/>
          </w:rPr>
          <w:t xml:space="preserve">wants to update information </w:t>
        </w:r>
      </w:ins>
      <w:ins w:id="2572" w:author="Kaski Maiju" w:date="2025-03-19T17:41:00Z" w16du:dateUtc="2025-03-19T15:41:00Z">
        <w:r w:rsidR="00AF7451">
          <w:rPr>
            <w:rFonts w:ascii="Calibri" w:hAnsi="Calibri" w:cs="Times New Roman"/>
            <w:b w:val="0"/>
            <w:bCs w:val="0"/>
            <w:caps w:val="0"/>
            <w:color w:val="auto"/>
            <w:sz w:val="22"/>
            <w:szCs w:val="22"/>
          </w:rPr>
          <w:t>i</w:t>
        </w:r>
      </w:ins>
      <w:ins w:id="2573" w:author="Kaski Maiju" w:date="2025-03-19T17:40:00Z" w16du:dateUtc="2025-03-19T15:40:00Z">
        <w:r w:rsidR="009959C0">
          <w:rPr>
            <w:rFonts w:ascii="Calibri" w:hAnsi="Calibri" w:cs="Times New Roman"/>
            <w:b w:val="0"/>
            <w:bCs w:val="0"/>
            <w:caps w:val="0"/>
            <w:color w:val="auto"/>
            <w:sz w:val="22"/>
            <w:szCs w:val="22"/>
          </w:rPr>
          <w:t>n the report.</w:t>
        </w:r>
      </w:ins>
    </w:p>
    <w:p w14:paraId="570F7E4B" w14:textId="134DF095" w:rsidR="00AB48FD" w:rsidRPr="00AB48FD" w:rsidRDefault="00AB48FD">
      <w:pPr>
        <w:pStyle w:val="Leipteksti"/>
        <w:rPr>
          <w:ins w:id="2574" w:author="Kaski Maiju" w:date="2025-01-16T11:27:00Z" w16du:dateUtc="2025-01-16T09:27:00Z"/>
        </w:rPr>
        <w:pPrChange w:id="2575" w:author="Kaski Maiju" w:date="2025-01-16T11:28:00Z" w16du:dateUtc="2025-01-16T09:28:00Z">
          <w:pPr>
            <w:pStyle w:val="Appendix"/>
          </w:pPr>
        </w:pPrChange>
      </w:pPr>
      <w:ins w:id="2576" w:author="Kaski Maiju" w:date="2025-01-16T11:28:00Z" w16du:dateUtc="2025-01-16T09:28:00Z">
        <w:r w:rsidRPr="001226AD">
          <w:rPr>
            <w:rFonts w:ascii="Calibri" w:eastAsia="Calibri" w:hAnsi="Calibri" w:cs="Times New Roman"/>
            <w:u w:val="single"/>
          </w:rPr>
          <w:t>Typical sequence:</w:t>
        </w:r>
      </w:ins>
    </w:p>
    <w:p w14:paraId="75BE076B" w14:textId="46C6159C" w:rsidR="00AB48FD" w:rsidRDefault="00AB48FD">
      <w:pPr>
        <w:pStyle w:val="Luettelokappale"/>
        <w:numPr>
          <w:ilvl w:val="0"/>
          <w:numId w:val="137"/>
        </w:numPr>
        <w:spacing w:line="259" w:lineRule="auto"/>
        <w:rPr>
          <w:ins w:id="2577" w:author="Kaski Maiju" w:date="2025-01-16T11:30:00Z" w16du:dateUtc="2025-01-16T09:30:00Z"/>
          <w:rFonts w:ascii="Calibri" w:eastAsia="Calibri" w:hAnsi="Calibri" w:cs="Times New Roman"/>
          <w:szCs w:val="28"/>
          <w:lang w:val="en-US"/>
        </w:rPr>
        <w:pPrChange w:id="2578" w:author="Kaski Maiju" w:date="2025-03-19T17:46:00Z" w16du:dateUtc="2025-03-19T15:46:00Z">
          <w:pPr>
            <w:pStyle w:val="Luettelokappale"/>
            <w:numPr>
              <w:numId w:val="120"/>
            </w:numPr>
            <w:spacing w:line="259" w:lineRule="auto"/>
            <w:ind w:hanging="360"/>
          </w:pPr>
        </w:pPrChange>
      </w:pPr>
      <w:ins w:id="2579" w:author="Kaski Maiju" w:date="2025-01-16T11:30:00Z" w16du:dateUtc="2025-01-16T09:30:00Z">
        <w:r>
          <w:rPr>
            <w:rFonts w:ascii="Calibri" w:eastAsia="Calibri" w:hAnsi="Calibri" w:cs="Times New Roman"/>
            <w:szCs w:val="28"/>
            <w:lang w:val="en-US"/>
          </w:rPr>
          <w:t>Vessel reports information complia</w:t>
        </w:r>
      </w:ins>
      <w:ins w:id="2580" w:author="Kaski Maiju" w:date="2025-01-16T11:31:00Z" w16du:dateUtc="2025-01-16T09:31:00Z">
        <w:r>
          <w:rPr>
            <w:rFonts w:ascii="Calibri" w:eastAsia="Calibri" w:hAnsi="Calibri" w:cs="Times New Roman"/>
            <w:szCs w:val="28"/>
            <w:lang w:val="en-US"/>
          </w:rPr>
          <w:t>nt to reporting requirements</w:t>
        </w:r>
      </w:ins>
    </w:p>
    <w:p w14:paraId="162F8311" w14:textId="48470892" w:rsidR="00AB48FD" w:rsidRDefault="00AB48FD">
      <w:pPr>
        <w:pStyle w:val="Luettelokappale"/>
        <w:numPr>
          <w:ilvl w:val="0"/>
          <w:numId w:val="137"/>
        </w:numPr>
        <w:spacing w:line="259" w:lineRule="auto"/>
        <w:rPr>
          <w:ins w:id="2581" w:author="Kaski Maiju" w:date="2025-01-16T11:33:00Z" w16du:dateUtc="2025-01-16T09:33:00Z"/>
          <w:rFonts w:ascii="Calibri" w:eastAsia="Calibri" w:hAnsi="Calibri" w:cs="Times New Roman"/>
          <w:szCs w:val="28"/>
          <w:lang w:val="en-US"/>
        </w:rPr>
        <w:pPrChange w:id="2582" w:author="Kaski Maiju" w:date="2025-03-19T17:46:00Z" w16du:dateUtc="2025-03-19T15:46:00Z">
          <w:pPr>
            <w:pStyle w:val="Luettelokappale"/>
            <w:numPr>
              <w:numId w:val="120"/>
            </w:numPr>
            <w:spacing w:line="259" w:lineRule="auto"/>
            <w:ind w:hanging="360"/>
          </w:pPr>
        </w:pPrChange>
      </w:pPr>
      <w:ins w:id="2583" w:author="Kaski Maiju" w:date="2025-01-16T11:30:00Z" w16du:dateUtc="2025-01-16T09:30:00Z">
        <w:r>
          <w:rPr>
            <w:rFonts w:ascii="Calibri" w:eastAsia="Calibri" w:hAnsi="Calibri" w:cs="Times New Roman"/>
            <w:szCs w:val="28"/>
            <w:lang w:val="en-US"/>
          </w:rPr>
          <w:t xml:space="preserve">VTS receives </w:t>
        </w:r>
      </w:ins>
      <w:ins w:id="2584" w:author="Kaski Maiju" w:date="2025-01-16T11:34:00Z" w16du:dateUtc="2025-01-16T09:34:00Z">
        <w:r>
          <w:rPr>
            <w:rFonts w:ascii="Calibri" w:eastAsia="Calibri" w:hAnsi="Calibri" w:cs="Times New Roman"/>
            <w:szCs w:val="28"/>
            <w:lang w:val="en-US"/>
          </w:rPr>
          <w:t>report</w:t>
        </w:r>
      </w:ins>
      <w:ins w:id="2585" w:author="Kaski Maiju" w:date="2025-01-16T11:30:00Z" w16du:dateUtc="2025-01-16T09:30:00Z">
        <w:r>
          <w:rPr>
            <w:rFonts w:ascii="Calibri" w:eastAsia="Calibri" w:hAnsi="Calibri" w:cs="Times New Roman"/>
            <w:szCs w:val="28"/>
            <w:lang w:val="en-US"/>
          </w:rPr>
          <w:t xml:space="preserve"> </w:t>
        </w:r>
      </w:ins>
    </w:p>
    <w:p w14:paraId="02241FAC" w14:textId="70718176" w:rsidR="00AB48FD" w:rsidRDefault="00AB48FD">
      <w:pPr>
        <w:pStyle w:val="Luettelokappale"/>
        <w:numPr>
          <w:ilvl w:val="0"/>
          <w:numId w:val="137"/>
        </w:numPr>
        <w:spacing w:line="259" w:lineRule="auto"/>
        <w:rPr>
          <w:ins w:id="2586" w:author="Kaski Maiju" w:date="2025-01-16T11:34:00Z" w16du:dateUtc="2025-01-16T09:34:00Z"/>
          <w:rFonts w:ascii="Calibri" w:eastAsia="Calibri" w:hAnsi="Calibri" w:cs="Times New Roman"/>
          <w:szCs w:val="28"/>
          <w:lang w:val="en-US"/>
        </w:rPr>
        <w:pPrChange w:id="2587" w:author="Kaski Maiju" w:date="2025-03-19T17:46:00Z" w16du:dateUtc="2025-03-19T15:46:00Z">
          <w:pPr>
            <w:pStyle w:val="Luettelokappale"/>
            <w:numPr>
              <w:numId w:val="120"/>
            </w:numPr>
            <w:spacing w:line="259" w:lineRule="auto"/>
            <w:ind w:hanging="360"/>
          </w:pPr>
        </w:pPrChange>
      </w:pPr>
      <w:ins w:id="2588" w:author="Kaski Maiju" w:date="2025-01-16T11:34:00Z" w16du:dateUtc="2025-01-16T09:34:00Z">
        <w:r>
          <w:rPr>
            <w:rFonts w:ascii="Calibri" w:eastAsia="Calibri" w:hAnsi="Calibri" w:cs="Times New Roman"/>
            <w:szCs w:val="28"/>
            <w:lang w:val="en-US"/>
          </w:rPr>
          <w:t>VTS system validates the information</w:t>
        </w:r>
      </w:ins>
    </w:p>
    <w:p w14:paraId="24ACB24E" w14:textId="769E4087" w:rsidR="00AB48FD" w:rsidRDefault="00AB48FD">
      <w:pPr>
        <w:pStyle w:val="Luettelokappale"/>
        <w:numPr>
          <w:ilvl w:val="1"/>
          <w:numId w:val="138"/>
        </w:numPr>
        <w:spacing w:line="259" w:lineRule="auto"/>
        <w:rPr>
          <w:ins w:id="2589" w:author="Kaski Maiju" w:date="2025-01-16T11:35:00Z" w16du:dateUtc="2025-01-16T09:35:00Z"/>
          <w:rFonts w:ascii="Calibri" w:eastAsia="Calibri" w:hAnsi="Calibri" w:cs="Times New Roman"/>
          <w:szCs w:val="28"/>
          <w:lang w:val="en-US"/>
        </w:rPr>
        <w:pPrChange w:id="2590" w:author="Kaski Maiju" w:date="2025-03-19T17:46:00Z" w16du:dateUtc="2025-03-19T15:46:00Z">
          <w:pPr>
            <w:pStyle w:val="Luettelokappale"/>
            <w:numPr>
              <w:ilvl w:val="1"/>
              <w:numId w:val="120"/>
            </w:numPr>
            <w:spacing w:line="259" w:lineRule="auto"/>
            <w:ind w:left="2176" w:hanging="360"/>
          </w:pPr>
        </w:pPrChange>
      </w:pPr>
      <w:ins w:id="2591" w:author="Kaski Maiju" w:date="2025-01-16T11:34:00Z" w16du:dateUtc="2025-01-16T09:34:00Z">
        <w:r>
          <w:rPr>
            <w:rFonts w:ascii="Calibri" w:eastAsia="Calibri" w:hAnsi="Calibri" w:cs="Times New Roman"/>
            <w:szCs w:val="28"/>
            <w:lang w:val="en-US"/>
          </w:rPr>
          <w:t>Information is v</w:t>
        </w:r>
      </w:ins>
      <w:ins w:id="2592" w:author="Kaski Maiju" w:date="2025-01-16T11:35:00Z" w16du:dateUtc="2025-01-16T09:35:00Z">
        <w:r>
          <w:rPr>
            <w:rFonts w:ascii="Calibri" w:eastAsia="Calibri" w:hAnsi="Calibri" w:cs="Times New Roman"/>
            <w:szCs w:val="28"/>
            <w:lang w:val="en-US"/>
          </w:rPr>
          <w:t xml:space="preserve">alid and VTS system sends </w:t>
        </w:r>
        <w:commentRangeStart w:id="2593"/>
        <w:r>
          <w:rPr>
            <w:rFonts w:ascii="Calibri" w:eastAsia="Calibri" w:hAnsi="Calibri" w:cs="Times New Roman"/>
            <w:szCs w:val="28"/>
            <w:lang w:val="en-US"/>
          </w:rPr>
          <w:t xml:space="preserve">“acknowledgement” </w:t>
        </w:r>
      </w:ins>
      <w:commentRangeEnd w:id="2593"/>
      <w:r w:rsidR="00AD73C4">
        <w:rPr>
          <w:rStyle w:val="Kommentinviite"/>
        </w:rPr>
        <w:commentReference w:id="2593"/>
      </w:r>
      <w:ins w:id="2594" w:author="Kaski Maiju" w:date="2025-01-16T11:35:00Z" w16du:dateUtc="2025-01-16T09:35:00Z">
        <w:r>
          <w:rPr>
            <w:rFonts w:ascii="Calibri" w:eastAsia="Calibri" w:hAnsi="Calibri" w:cs="Times New Roman"/>
            <w:szCs w:val="28"/>
            <w:lang w:val="en-US"/>
          </w:rPr>
          <w:t>automatically to vessel</w:t>
        </w:r>
      </w:ins>
    </w:p>
    <w:p w14:paraId="18F1EED3" w14:textId="3B8ADAD8" w:rsidR="00FF1EAF" w:rsidRDefault="00AB48FD">
      <w:pPr>
        <w:pStyle w:val="Luettelokappale"/>
        <w:numPr>
          <w:ilvl w:val="1"/>
          <w:numId w:val="138"/>
        </w:numPr>
        <w:spacing w:line="259" w:lineRule="auto"/>
        <w:rPr>
          <w:ins w:id="2595" w:author="Kaski Maiju" w:date="2025-03-19T16:53:00Z" w16du:dateUtc="2025-03-19T14:53:00Z"/>
          <w:rFonts w:ascii="Calibri" w:eastAsia="Calibri" w:hAnsi="Calibri" w:cs="Times New Roman"/>
          <w:szCs w:val="28"/>
          <w:lang w:val="en-US"/>
        </w:rPr>
        <w:pPrChange w:id="2596" w:author="Kaski Maiju" w:date="2025-03-19T17:46:00Z" w16du:dateUtc="2025-03-19T15:46:00Z">
          <w:pPr>
            <w:pStyle w:val="Luettelokappale"/>
            <w:numPr>
              <w:ilvl w:val="1"/>
              <w:numId w:val="120"/>
            </w:numPr>
            <w:spacing w:line="259" w:lineRule="auto"/>
            <w:ind w:left="2176" w:hanging="360"/>
          </w:pPr>
        </w:pPrChange>
      </w:pPr>
      <w:ins w:id="2597" w:author="Kaski Maiju" w:date="2025-01-16T11:35:00Z" w16du:dateUtc="2025-01-16T09:35:00Z">
        <w:r>
          <w:rPr>
            <w:rFonts w:ascii="Calibri" w:eastAsia="Calibri" w:hAnsi="Calibri" w:cs="Times New Roman"/>
            <w:szCs w:val="28"/>
            <w:lang w:val="en-US"/>
          </w:rPr>
          <w:t>Information is invalid [go to use case 3</w:t>
        </w:r>
      </w:ins>
      <w:ins w:id="2598" w:author="Kaski Maiju" w:date="2025-01-16T11:36:00Z" w16du:dateUtc="2025-01-16T09:36:00Z">
        <w:r>
          <w:rPr>
            <w:rFonts w:ascii="Calibri" w:eastAsia="Calibri" w:hAnsi="Calibri" w:cs="Times New Roman"/>
            <w:szCs w:val="28"/>
            <w:lang w:val="en-US"/>
          </w:rPr>
          <w:t xml:space="preserve"> start sequence from step </w:t>
        </w:r>
      </w:ins>
      <w:ins w:id="2599" w:author="Kaski Maiju" w:date="2025-03-19T17:34:00Z" w16du:dateUtc="2025-03-19T15:34:00Z">
        <w:r w:rsidR="006C2431">
          <w:rPr>
            <w:rFonts w:ascii="Calibri" w:eastAsia="Calibri" w:hAnsi="Calibri" w:cs="Times New Roman"/>
            <w:szCs w:val="28"/>
            <w:lang w:val="en-US"/>
          </w:rPr>
          <w:t>3</w:t>
        </w:r>
      </w:ins>
      <w:ins w:id="2600" w:author="Kaski Maiju" w:date="2025-01-16T11:36:00Z" w16du:dateUtc="2025-01-16T09:36:00Z">
        <w:r>
          <w:rPr>
            <w:rFonts w:ascii="Calibri" w:eastAsia="Calibri" w:hAnsi="Calibri" w:cs="Times New Roman"/>
            <w:szCs w:val="28"/>
            <w:lang w:val="en-US"/>
          </w:rPr>
          <w:t>]</w:t>
        </w:r>
      </w:ins>
    </w:p>
    <w:p w14:paraId="1DCA6229" w14:textId="1D60A21E" w:rsidR="006C0517" w:rsidRPr="003E5097" w:rsidRDefault="00617834">
      <w:pPr>
        <w:pStyle w:val="Luettelokappale"/>
        <w:spacing w:line="259" w:lineRule="auto"/>
        <w:ind w:left="2176"/>
        <w:rPr>
          <w:ins w:id="2601" w:author="Kaski Maiju" w:date="2024-09-26T11:51:00Z" w16du:dateUtc="2024-09-26T08:51:00Z"/>
          <w:rFonts w:ascii="Calibri" w:eastAsia="Calibri" w:hAnsi="Calibri" w:cs="Times New Roman"/>
          <w:szCs w:val="28"/>
          <w:lang w:val="en-US"/>
          <w:rPrChange w:id="2602" w:author="Kaski Maiju" w:date="2025-07-01T14:42:00Z" w16du:dateUtc="2025-07-01T12:42:00Z">
            <w:rPr>
              <w:ins w:id="2603" w:author="Kaski Maiju" w:date="2024-09-26T11:51:00Z" w16du:dateUtc="2024-09-26T08:51:00Z"/>
              <w:color w:val="auto"/>
            </w:rPr>
          </w:rPrChange>
        </w:rPr>
        <w:pPrChange w:id="2604" w:author="Kaski Maiju" w:date="2025-07-01T14:42:00Z" w16du:dateUtc="2025-07-01T12:42:00Z">
          <w:pPr>
            <w:pStyle w:val="Bullet1"/>
            <w:numPr>
              <w:numId w:val="0"/>
            </w:numPr>
            <w:ind w:left="0" w:firstLine="0"/>
          </w:pPr>
        </w:pPrChange>
      </w:pPr>
      <w:ins w:id="2605" w:author="Kaski Maiju" w:date="2025-03-19T17:07:00Z" w16du:dateUtc="2025-03-19T15:07:00Z">
        <w:r>
          <w:rPr>
            <w:rFonts w:ascii="Calibri" w:eastAsia="Calibri" w:hAnsi="Calibri" w:cs="Times New Roman"/>
            <w:szCs w:val="28"/>
            <w:lang w:val="en-US"/>
          </w:rPr>
          <w:t xml:space="preserve"> </w:t>
        </w:r>
      </w:ins>
    </w:p>
    <w:p w14:paraId="782482B4" w14:textId="77777777" w:rsidR="006C0517" w:rsidRPr="00902818" w:rsidRDefault="006C0517">
      <w:pPr>
        <w:pStyle w:val="AppendixHead2"/>
        <w:rPr>
          <w:ins w:id="2606" w:author="Kaski Maiju" w:date="2024-09-26T11:51:00Z" w16du:dateUtc="2024-09-26T08:51:00Z"/>
        </w:rPr>
        <w:pPrChange w:id="2607" w:author="Kaski Maiju" w:date="2024-09-26T12:00:00Z" w16du:dateUtc="2024-09-26T09:00:00Z">
          <w:pPr>
            <w:pStyle w:val="Otsikko4"/>
          </w:pPr>
        </w:pPrChange>
      </w:pPr>
      <w:ins w:id="2608" w:author="Kaski Maiju" w:date="2024-09-26T11:51:00Z" w16du:dateUtc="2024-09-26T08:51:00Z">
        <w:r>
          <w:t>VTS</w:t>
        </w:r>
        <w:r w:rsidRPr="009806BA">
          <w:t xml:space="preserve"> </w:t>
        </w:r>
        <w:r>
          <w:t>I</w:t>
        </w:r>
        <w:r w:rsidRPr="009806BA">
          <w:t xml:space="preserve">nformation </w:t>
        </w:r>
        <w:r>
          <w:t>S</w:t>
        </w:r>
        <w:r w:rsidRPr="009806BA">
          <w:t>ervice</w:t>
        </w:r>
      </w:ins>
    </w:p>
    <w:p w14:paraId="15808E9D" w14:textId="0AB246C9" w:rsidR="00337696" w:rsidRDefault="006C0517" w:rsidP="00162B77">
      <w:pPr>
        <w:pStyle w:val="Leipteksti"/>
        <w:rPr>
          <w:ins w:id="2609" w:author="Kaski Maiju" w:date="2025-01-28T15:45:00Z" w16du:dateUtc="2025-01-28T13:45:00Z"/>
        </w:rPr>
        <w:pPrChange w:id="2610" w:author="Kaski Maiju" w:date="2025-09-25T10:51:00Z" w16du:dateUtc="2025-09-25T08:51:00Z">
          <w:pPr>
            <w:pStyle w:val="Leipteksti"/>
            <w:ind w:left="360"/>
          </w:pPr>
        </w:pPrChange>
      </w:pPr>
      <w:ins w:id="2611" w:author="Kaski Maiju" w:date="2024-09-26T11:51:00Z" w16du:dateUtc="2024-09-26T08:51:00Z">
        <w:r w:rsidRPr="00C1208D">
          <w:t xml:space="preserve">The </w:t>
        </w:r>
      </w:ins>
      <w:ins w:id="2612" w:author="Kaski Maiju" w:date="2025-03-20T10:18:00Z" w16du:dateUtc="2025-03-20T08:18:00Z">
        <w:r w:rsidR="00BD439D">
          <w:t>a</w:t>
        </w:r>
      </w:ins>
      <w:ins w:id="2613" w:author="Kaski Maiju" w:date="2024-09-26T11:51:00Z" w16du:dateUtc="2024-09-26T08:51:00Z">
        <w:r w:rsidRPr="00C1208D">
          <w:t xml:space="preserve">im of a VTS Information Service is to </w:t>
        </w:r>
        <w:r>
          <w:t>contribute to the safe</w:t>
        </w:r>
      </w:ins>
      <w:ins w:id="2614" w:author="Kaski Maiju" w:date="2025-03-20T10:52:00Z" w16du:dateUtc="2025-03-20T08:52:00Z">
        <w:r w:rsidR="008B4283">
          <w:t xml:space="preserve"> and</w:t>
        </w:r>
      </w:ins>
      <w:ins w:id="2615" w:author="Kaski Maiju" w:date="2025-03-20T10:32:00Z" w16du:dateUtc="2025-03-20T08:32:00Z">
        <w:r w:rsidR="00A8271F">
          <w:t xml:space="preserve"> </w:t>
        </w:r>
        <w:r w:rsidR="00572447">
          <w:t xml:space="preserve">efficient </w:t>
        </w:r>
      </w:ins>
      <w:ins w:id="2616" w:author="Kaski Maiju" w:date="2024-09-26T11:51:00Z" w16du:dateUtc="2024-09-26T08:51:00Z">
        <w:r w:rsidRPr="00C1208D">
          <w:t>navigat</w:t>
        </w:r>
        <w:r>
          <w:t>ion of vessels</w:t>
        </w:r>
        <w:r w:rsidRPr="00C1208D">
          <w:t xml:space="preserve"> </w:t>
        </w:r>
      </w:ins>
      <w:ins w:id="2617" w:author="Kaski Maiju" w:date="2025-03-20T10:35:00Z" w16du:dateUtc="2025-03-20T08:35:00Z">
        <w:r w:rsidR="00FF0F5B">
          <w:t xml:space="preserve">by </w:t>
        </w:r>
      </w:ins>
      <w:ins w:id="2618" w:author="Kaski Maiju" w:date="2024-09-26T11:51:00Z" w16du:dateUtc="2024-09-26T08:51:00Z">
        <w:r w:rsidRPr="00C1208D">
          <w:t>deliver</w:t>
        </w:r>
        <w:r>
          <w:t xml:space="preserve">ing </w:t>
        </w:r>
      </w:ins>
      <w:ins w:id="2619" w:author="Kaski Maiju" w:date="2025-07-01T10:21:00Z" w16du:dateUtc="2025-07-01T08:21:00Z">
        <w:r w:rsidR="00F020A2">
          <w:t xml:space="preserve">relevant </w:t>
        </w:r>
      </w:ins>
      <w:ins w:id="2620" w:author="Kaski Maiju" w:date="2024-09-26T11:51:00Z" w16du:dateUtc="2024-09-26T08:51:00Z">
        <w:r w:rsidRPr="00C1208D">
          <w:t>information</w:t>
        </w:r>
      </w:ins>
      <w:ins w:id="2621" w:author="Kaski Maiju" w:date="2025-07-01T10:21:00Z" w16du:dateUtc="2025-07-01T08:21:00Z">
        <w:r w:rsidR="00F020A2">
          <w:t xml:space="preserve"> from VTS perspective</w:t>
        </w:r>
      </w:ins>
      <w:ins w:id="2622" w:author="Kaski Maiju" w:date="2025-07-01T10:09:00Z" w16du:dateUtc="2025-07-01T08:09:00Z">
        <w:r w:rsidR="00AE72EE">
          <w:t>.</w:t>
        </w:r>
      </w:ins>
      <w:ins w:id="2623" w:author="Kaski Maiju" w:date="2025-07-01T10:23:00Z" w16du:dateUtc="2025-07-01T08:23:00Z">
        <w:r w:rsidR="00541AE0">
          <w:t xml:space="preserve"> </w:t>
        </w:r>
      </w:ins>
      <w:ins w:id="2624" w:author="Kaski Maiju" w:date="2025-07-01T10:24:00Z" w16du:dateUtc="2025-07-01T08:24:00Z">
        <w:r w:rsidR="002D6982">
          <w:t>The service can be imple</w:t>
        </w:r>
      </w:ins>
      <w:ins w:id="2625" w:author="Kaski Maiju" w:date="2025-07-01T10:25:00Z" w16du:dateUtc="2025-07-01T08:25:00Z">
        <w:r w:rsidR="002D6982">
          <w:t xml:space="preserve">mented </w:t>
        </w:r>
        <w:r w:rsidR="00F93A7F">
          <w:t>to deliver all the</w:t>
        </w:r>
        <w:r w:rsidR="008A71CF">
          <w:t xml:space="preserve"> </w:t>
        </w:r>
      </w:ins>
      <w:ins w:id="2626" w:author="Kaski Maiju" w:date="2025-07-01T10:44:00Z" w16du:dateUtc="2025-07-01T08:44:00Z">
        <w:r w:rsidR="004A05A9">
          <w:t>information,</w:t>
        </w:r>
      </w:ins>
      <w:ins w:id="2627" w:author="Kaski Maiju" w:date="2025-07-01T10:25:00Z" w16du:dateUtc="2025-07-01T08:25:00Z">
        <w:r w:rsidR="00F93A7F">
          <w:t xml:space="preserve"> or </w:t>
        </w:r>
        <w:r w:rsidR="008A71CF">
          <w:t xml:space="preserve">it </w:t>
        </w:r>
      </w:ins>
      <w:ins w:id="2628" w:author="Kaski Maiju" w:date="2025-07-01T10:26:00Z" w16du:dateUtc="2025-07-01T08:26:00Z">
        <w:r w:rsidR="008A71CF">
          <w:t xml:space="preserve">can </w:t>
        </w:r>
      </w:ins>
      <w:ins w:id="2629" w:author="Kaski Maiju" w:date="2025-07-01T10:34:00Z" w16du:dateUtc="2025-07-01T08:34:00Z">
        <w:r w:rsidR="00025A7B">
          <w:t>fulfil</w:t>
        </w:r>
      </w:ins>
      <w:ins w:id="2630" w:author="Kaski Maiju" w:date="2025-07-01T10:31:00Z" w16du:dateUtc="2025-07-01T08:31:00Z">
        <w:r w:rsidR="009B2B7A">
          <w:t xml:space="preserve"> and</w:t>
        </w:r>
      </w:ins>
      <w:ins w:id="2631" w:author="Kaski Maiju" w:date="2025-07-01T10:45:00Z" w16du:dateUtc="2025-07-01T08:45:00Z">
        <w:r w:rsidR="004A05A9">
          <w:t>/or</w:t>
        </w:r>
      </w:ins>
      <w:ins w:id="2632" w:author="Kaski Maiju" w:date="2025-07-01T10:31:00Z" w16du:dateUtc="2025-07-01T08:31:00Z">
        <w:r w:rsidR="009B2B7A">
          <w:t xml:space="preserve"> enrich</w:t>
        </w:r>
      </w:ins>
      <w:ins w:id="2633" w:author="Kaski Maiju" w:date="2025-07-01T10:29:00Z" w16du:dateUtc="2025-07-01T08:29:00Z">
        <w:r w:rsidR="006520C2">
          <w:t xml:space="preserve"> </w:t>
        </w:r>
      </w:ins>
      <w:ins w:id="2634" w:author="Kaski Maiju" w:date="2025-07-01T10:30:00Z" w16du:dateUtc="2025-07-01T08:30:00Z">
        <w:r w:rsidR="006520C2">
          <w:t>the</w:t>
        </w:r>
      </w:ins>
      <w:ins w:id="2635" w:author="Kaski Maiju" w:date="2025-07-01T10:29:00Z" w16du:dateUtc="2025-07-01T08:29:00Z">
        <w:r w:rsidR="006520C2">
          <w:t xml:space="preserve"> da</w:t>
        </w:r>
      </w:ins>
      <w:ins w:id="2636" w:author="Kaski Maiju" w:date="2025-07-01T10:30:00Z" w16du:dateUtc="2025-07-01T08:30:00Z">
        <w:r w:rsidR="006520C2">
          <w:t>ta from</w:t>
        </w:r>
      </w:ins>
      <w:ins w:id="2637" w:author="Kaski Maiju" w:date="2025-07-01T10:29:00Z" w16du:dateUtc="2025-07-01T08:29:00Z">
        <w:r w:rsidR="006520C2">
          <w:t xml:space="preserve"> </w:t>
        </w:r>
      </w:ins>
      <w:ins w:id="2638" w:author="Kaski Maiju" w:date="2025-07-01T10:25:00Z" w16du:dateUtc="2025-07-01T08:25:00Z">
        <w:r w:rsidR="00F93A7F">
          <w:t>other S-100 services.</w:t>
        </w:r>
      </w:ins>
      <w:ins w:id="2639" w:author="Kaski Maiju" w:date="2025-07-01T10:09:00Z" w16du:dateUtc="2025-07-01T08:09:00Z">
        <w:r w:rsidR="00AE72EE">
          <w:t xml:space="preserve"> </w:t>
        </w:r>
      </w:ins>
      <w:ins w:id="2640" w:author="Kaski Maiju" w:date="2025-01-15T16:40:00Z" w16du:dateUtc="2025-01-15T14:40:00Z">
        <w:r w:rsidR="002973B0">
          <w:t xml:space="preserve">VTS Information </w:t>
        </w:r>
      </w:ins>
      <w:ins w:id="2641" w:author="Kaski Maiju" w:date="2025-01-15T16:41:00Z" w16du:dateUtc="2025-01-15T14:41:00Z">
        <w:r w:rsidR="002973B0">
          <w:t>Service contain</w:t>
        </w:r>
      </w:ins>
      <w:ins w:id="2642" w:author="Kaski Maiju" w:date="2025-07-01T10:39:00Z" w16du:dateUtc="2025-07-01T08:39:00Z">
        <w:r w:rsidR="00B61D2F">
          <w:t>s structured</w:t>
        </w:r>
      </w:ins>
      <w:ins w:id="2643" w:author="Kaski Maiju" w:date="2025-07-01T10:41:00Z" w16du:dateUtc="2025-07-01T08:41:00Z">
        <w:r w:rsidR="00FA764F">
          <w:t xml:space="preserve"> messages. </w:t>
        </w:r>
      </w:ins>
      <w:ins w:id="2644" w:author="Kaski Maiju" w:date="2025-07-01T10:44:00Z" w16du:dateUtc="2025-07-01T08:44:00Z">
        <w:r w:rsidR="00CC0C56">
          <w:t xml:space="preserve">The </w:t>
        </w:r>
      </w:ins>
      <w:ins w:id="2645" w:author="Kaski Maiju" w:date="2025-07-01T10:42:00Z" w16du:dateUtc="2025-07-01T08:42:00Z">
        <w:r w:rsidR="009623EE">
          <w:t>c</w:t>
        </w:r>
      </w:ins>
      <w:ins w:id="2646" w:author="Kaski Maiju" w:date="2025-07-01T10:41:00Z" w16du:dateUtc="2025-07-01T08:41:00Z">
        <w:r w:rsidR="00FA764F">
          <w:t>ontent o</w:t>
        </w:r>
      </w:ins>
      <w:ins w:id="2647" w:author="Kaski Maiju" w:date="2025-07-01T10:42:00Z" w16du:dateUtc="2025-07-01T08:42:00Z">
        <w:r w:rsidR="00FA764F">
          <w:t>f the message</w:t>
        </w:r>
      </w:ins>
      <w:ins w:id="2648" w:author="Kaski Maiju" w:date="2025-07-01T10:43:00Z" w16du:dateUtc="2025-07-01T08:43:00Z">
        <w:r w:rsidR="0005703C">
          <w:t xml:space="preserve"> field</w:t>
        </w:r>
        <w:r w:rsidR="00CB57FE">
          <w:t xml:space="preserve"> is</w:t>
        </w:r>
      </w:ins>
      <w:ins w:id="2649" w:author="Kaski Maiju" w:date="2025-07-01T10:42:00Z" w16du:dateUtc="2025-07-01T08:42:00Z">
        <w:r w:rsidR="009623EE">
          <w:t xml:space="preserve"> structured </w:t>
        </w:r>
      </w:ins>
      <w:ins w:id="2650" w:author="Kaski Maiju" w:date="2025-07-01T10:39:00Z" w16du:dateUtc="2025-07-01T08:39:00Z">
        <w:r w:rsidR="00B61D2F">
          <w:t xml:space="preserve">or </w:t>
        </w:r>
      </w:ins>
      <w:ins w:id="2651" w:author="Kaski Maiju" w:date="2025-01-15T16:43:00Z" w16du:dateUtc="2025-01-15T14:43:00Z">
        <w:r w:rsidR="002973B0">
          <w:t>unstructured</w:t>
        </w:r>
      </w:ins>
      <w:ins w:id="2652" w:author="Kaski Maiju" w:date="2025-07-01T10:42:00Z" w16du:dateUtc="2025-07-01T08:42:00Z">
        <w:r w:rsidR="009623EE">
          <w:t xml:space="preserve">. </w:t>
        </w:r>
      </w:ins>
      <w:ins w:id="2653" w:author="Kaski Maiju" w:date="2025-01-28T15:45:00Z" w16du:dateUtc="2025-01-28T13:45:00Z">
        <w:r w:rsidR="000A59A8">
          <w:t>All messages must start with message marker</w:t>
        </w:r>
      </w:ins>
      <w:ins w:id="2654" w:author="Kaski Maiju" w:date="2025-03-20T10:26:00Z" w16du:dateUtc="2025-03-20T08:26:00Z">
        <w:r w:rsidR="00D20272">
          <w:t>s information,</w:t>
        </w:r>
      </w:ins>
      <w:ins w:id="2655" w:author="Kaski Maiju" w:date="2025-07-02T13:34:00Z" w16du:dateUtc="2025-07-02T11:34:00Z">
        <w:r w:rsidR="00937298">
          <w:t xml:space="preserve"> request,</w:t>
        </w:r>
      </w:ins>
      <w:ins w:id="2656" w:author="Kaski Maiju" w:date="2025-03-20T10:26:00Z" w16du:dateUtc="2025-03-20T08:26:00Z">
        <w:r w:rsidR="00D20272">
          <w:t xml:space="preserve"> question</w:t>
        </w:r>
        <w:r w:rsidR="00BD2019">
          <w:t xml:space="preserve"> or answer.</w:t>
        </w:r>
      </w:ins>
      <w:ins w:id="2657" w:author="Kaski Maiju" w:date="2025-07-01T10:20:00Z" w16du:dateUtc="2025-07-01T08:20:00Z">
        <w:r w:rsidR="006B37CE">
          <w:t xml:space="preserve"> </w:t>
        </w:r>
      </w:ins>
      <w:ins w:id="2658" w:author="Kaski Maiju" w:date="2025-07-01T13:43:00Z" w16du:dateUtc="2025-07-01T11:43:00Z">
        <w:r w:rsidR="00FE7F30">
          <w:t>The message can be sent to one or multiple vessels.</w:t>
        </w:r>
      </w:ins>
    </w:p>
    <w:p w14:paraId="1FEE6E94" w14:textId="4ED7C069" w:rsidR="000A59A8" w:rsidRDefault="000A59A8" w:rsidP="00162B77">
      <w:pPr>
        <w:pStyle w:val="Leipteksti"/>
        <w:rPr>
          <w:ins w:id="2659" w:author="Kaski Maiju" w:date="2025-01-28T15:46:00Z" w16du:dateUtc="2025-01-28T13:46:00Z"/>
        </w:rPr>
        <w:pPrChange w:id="2660" w:author="Kaski Maiju" w:date="2025-09-25T10:51:00Z" w16du:dateUtc="2025-09-25T08:51:00Z">
          <w:pPr>
            <w:pStyle w:val="Leipteksti"/>
            <w:ind w:left="360"/>
          </w:pPr>
        </w:pPrChange>
      </w:pPr>
      <w:ins w:id="2661" w:author="Kaski Maiju" w:date="2025-01-28T15:45:00Z" w16du:dateUtc="2025-01-28T13:45:00Z">
        <w:r>
          <w:t>VTS providers should define whi</w:t>
        </w:r>
        <w:r w:rsidR="005A7081">
          <w:t>ch information will be pr</w:t>
        </w:r>
      </w:ins>
      <w:ins w:id="2662" w:author="Kaski Maiju" w:date="2025-01-28T15:46:00Z" w16du:dateUtc="2025-01-28T13:46:00Z">
        <w:r w:rsidR="005A7081">
          <w:t>ovided via VTS Information Service based on for example risk assessment.</w:t>
        </w:r>
      </w:ins>
    </w:p>
    <w:p w14:paraId="1C4EE562" w14:textId="7CC04659" w:rsidR="00E86C75" w:rsidRDefault="00E86C75" w:rsidP="00162B77">
      <w:pPr>
        <w:pStyle w:val="Leipteksti"/>
        <w:rPr>
          <w:ins w:id="2663" w:author="Kaski Maiju" w:date="2025-01-28T15:46:00Z" w16du:dateUtc="2025-01-28T13:46:00Z"/>
        </w:rPr>
        <w:pPrChange w:id="2664" w:author="Kaski Maiju" w:date="2025-09-25T10:51:00Z" w16du:dateUtc="2025-09-25T08:51:00Z">
          <w:pPr>
            <w:pStyle w:val="Leipteksti"/>
            <w:ind w:left="360"/>
          </w:pPr>
        </w:pPrChange>
      </w:pPr>
      <w:ins w:id="2665" w:author="Kaski Maiju" w:date="2025-01-28T15:46:00Z" w16du:dateUtc="2025-01-28T13:46:00Z">
        <w:r>
          <w:t>Message</w:t>
        </w:r>
      </w:ins>
      <w:ins w:id="2666" w:author="Kaski Maiju" w:date="2025-07-01T10:54:00Z" w16du:dateUtc="2025-07-01T08:54:00Z">
        <w:r w:rsidR="00277974">
          <w:t xml:space="preserve"> field</w:t>
        </w:r>
      </w:ins>
      <w:ins w:id="2667" w:author="Kaski Maiju" w:date="2025-07-01T10:46:00Z" w16du:dateUtc="2025-07-01T08:46:00Z">
        <w:r w:rsidR="002412A1">
          <w:t xml:space="preserve"> </w:t>
        </w:r>
      </w:ins>
      <w:ins w:id="2668" w:author="Kaski Maiju" w:date="2025-01-28T15:46:00Z" w16du:dateUtc="2025-01-28T13:46:00Z">
        <w:r>
          <w:t>include</w:t>
        </w:r>
      </w:ins>
      <w:ins w:id="2669" w:author="Kaski Maiju" w:date="2025-07-01T10:51:00Z" w16du:dateUtc="2025-07-01T08:51:00Z">
        <w:r w:rsidR="00FF7069">
          <w:t>s</w:t>
        </w:r>
      </w:ins>
      <w:ins w:id="2670" w:author="Kaski Maiju" w:date="2025-07-01T10:52:00Z" w16du:dateUtc="2025-07-01T08:52:00Z">
        <w:r w:rsidR="00E556A4">
          <w:t xml:space="preserve"> one</w:t>
        </w:r>
      </w:ins>
      <w:ins w:id="2671" w:author="Kaski Maiju" w:date="2025-07-01T10:55:00Z" w16du:dateUtc="2025-07-01T08:55:00Z">
        <w:r w:rsidR="007F5BBC">
          <w:t xml:space="preserve"> </w:t>
        </w:r>
      </w:ins>
      <w:ins w:id="2672" w:author="Kaski Maiju" w:date="2025-07-01T10:52:00Z" w16du:dateUtc="2025-07-01T08:52:00Z">
        <w:r w:rsidR="00B50327">
          <w:t xml:space="preserve">or </w:t>
        </w:r>
      </w:ins>
      <w:ins w:id="2673" w:author="Kaski Maiju" w:date="2025-07-01T10:55:00Z" w16du:dateUtc="2025-07-01T08:55:00Z">
        <w:r w:rsidR="007F5BBC">
          <w:t xml:space="preserve">more </w:t>
        </w:r>
      </w:ins>
      <w:ins w:id="2674" w:author="Kaski Maiju" w:date="2025-07-01T10:47:00Z" w16du:dateUtc="2025-07-01T08:47:00Z">
        <w:r w:rsidR="000470D5">
          <w:t>of the following</w:t>
        </w:r>
      </w:ins>
      <w:ins w:id="2675" w:author="Kaski Maiju" w:date="2025-07-01T10:55:00Z" w16du:dateUtc="2025-07-01T08:55:00Z">
        <w:r w:rsidR="003A7074">
          <w:t xml:space="preserve"> elements</w:t>
        </w:r>
      </w:ins>
      <w:ins w:id="2676" w:author="Kaski Maiju" w:date="2025-01-28T15:46:00Z" w16du:dateUtc="2025-01-28T13:46:00Z">
        <w:r>
          <w:t>:</w:t>
        </w:r>
      </w:ins>
    </w:p>
    <w:p w14:paraId="3305AF6A" w14:textId="32416C37" w:rsidR="00E86C75" w:rsidRDefault="00E86C75" w:rsidP="00162B77">
      <w:pPr>
        <w:pStyle w:val="Leipteksti"/>
        <w:rPr>
          <w:ins w:id="2677" w:author="Kaski Maiju" w:date="2025-01-28T15:46:00Z" w16du:dateUtc="2025-01-28T13:46:00Z"/>
        </w:rPr>
        <w:pPrChange w:id="2678" w:author="Kaski Maiju" w:date="2025-09-25T10:51:00Z" w16du:dateUtc="2025-09-25T08:51:00Z">
          <w:pPr>
            <w:pStyle w:val="Leipteksti"/>
            <w:ind w:left="360"/>
          </w:pPr>
        </w:pPrChange>
      </w:pPr>
      <w:commentRangeStart w:id="2679"/>
      <w:ins w:id="2680" w:author="Kaski Maiju" w:date="2025-01-28T15:46:00Z" w16du:dateUtc="2025-01-28T13:46:00Z">
        <w:r>
          <w:t>Geometry</w:t>
        </w:r>
      </w:ins>
      <w:commentRangeEnd w:id="2679"/>
      <w:r w:rsidR="009F42AD">
        <w:rPr>
          <w:rStyle w:val="Kommentinviite"/>
        </w:rPr>
        <w:commentReference w:id="2679"/>
      </w:r>
    </w:p>
    <w:p w14:paraId="5C1AB23A" w14:textId="1365FE24" w:rsidR="00E86C75" w:rsidRDefault="00E86C75" w:rsidP="00162B77">
      <w:pPr>
        <w:pStyle w:val="Leipteksti"/>
        <w:rPr>
          <w:ins w:id="2681" w:author="Kaski Maiju" w:date="2025-07-01T10:56:00Z" w16du:dateUtc="2025-07-01T08:56:00Z"/>
        </w:rPr>
        <w:pPrChange w:id="2682" w:author="Kaski Maiju" w:date="2025-09-25T10:51:00Z" w16du:dateUtc="2025-09-25T08:51:00Z">
          <w:pPr>
            <w:pStyle w:val="Leipteksti"/>
            <w:ind w:left="360"/>
          </w:pPr>
        </w:pPrChange>
      </w:pPr>
      <w:ins w:id="2683" w:author="Kaski Maiju" w:date="2025-01-28T15:46:00Z" w16du:dateUtc="2025-01-28T13:46:00Z">
        <w:r>
          <w:t>Time</w:t>
        </w:r>
      </w:ins>
    </w:p>
    <w:p w14:paraId="557644B7" w14:textId="4FFAB075" w:rsidR="00D96476" w:rsidRDefault="00D96476" w:rsidP="00162B77">
      <w:pPr>
        <w:pStyle w:val="Leipteksti"/>
        <w:rPr>
          <w:ins w:id="2684" w:author="Kaski Maiju" w:date="2025-03-20T10:51:00Z" w16du:dateUtc="2025-03-20T08:51:00Z"/>
        </w:rPr>
        <w:pPrChange w:id="2685" w:author="Kaski Maiju" w:date="2025-09-25T10:51:00Z" w16du:dateUtc="2025-09-25T08:51:00Z">
          <w:pPr>
            <w:pStyle w:val="Leipteksti"/>
            <w:ind w:left="360"/>
          </w:pPr>
        </w:pPrChange>
      </w:pPr>
      <w:ins w:id="2686" w:author="Kaski Maiju" w:date="2025-03-20T10:51:00Z" w16du:dateUtc="2025-03-20T08:51:00Z">
        <w:r>
          <w:lastRenderedPageBreak/>
          <w:t>Pictures</w:t>
        </w:r>
      </w:ins>
    </w:p>
    <w:p w14:paraId="462B5C72" w14:textId="77FD6AC7" w:rsidR="00D96476" w:rsidRDefault="00D96476" w:rsidP="00162B77">
      <w:pPr>
        <w:pStyle w:val="Leipteksti"/>
        <w:rPr>
          <w:ins w:id="2687" w:author="Kaski Maiju" w:date="2025-01-28T15:46:00Z" w16du:dateUtc="2025-01-28T13:46:00Z"/>
        </w:rPr>
        <w:pPrChange w:id="2688" w:author="Kaski Maiju" w:date="2025-09-25T10:51:00Z" w16du:dateUtc="2025-09-25T08:51:00Z">
          <w:pPr>
            <w:pStyle w:val="Leipteksti"/>
            <w:ind w:left="360"/>
          </w:pPr>
        </w:pPrChange>
      </w:pPr>
      <w:ins w:id="2689" w:author="Kaski Maiju" w:date="2025-03-20T10:51:00Z" w16du:dateUtc="2025-03-20T08:51:00Z">
        <w:r>
          <w:t>Symbols</w:t>
        </w:r>
      </w:ins>
    </w:p>
    <w:p w14:paraId="7C535D0F" w14:textId="4C8908B5" w:rsidR="00E86C75" w:rsidRDefault="00E86C75" w:rsidP="00162B77">
      <w:pPr>
        <w:pStyle w:val="Leipteksti"/>
        <w:rPr>
          <w:ins w:id="2690" w:author="Kaski Maiju" w:date="2025-01-28T15:47:00Z" w16du:dateUtc="2025-01-28T13:47:00Z"/>
        </w:rPr>
        <w:pPrChange w:id="2691" w:author="Kaski Maiju" w:date="2025-09-25T10:51:00Z" w16du:dateUtc="2025-09-25T08:51:00Z">
          <w:pPr>
            <w:pStyle w:val="Leipteksti"/>
            <w:ind w:left="360"/>
          </w:pPr>
        </w:pPrChange>
      </w:pPr>
      <w:commentRangeStart w:id="2692"/>
      <w:commentRangeStart w:id="2693"/>
      <w:ins w:id="2694" w:author="Kaski Maiju" w:date="2025-01-28T15:46:00Z" w16du:dateUtc="2025-01-28T13:46:00Z">
        <w:r>
          <w:t xml:space="preserve">Form (eg questions that </w:t>
        </w:r>
      </w:ins>
      <w:ins w:id="2695" w:author="Kaski Maiju" w:date="2025-01-28T15:47:00Z" w16du:dateUtc="2025-01-28T13:47:00Z">
        <w:r>
          <w:t>require structured answer)</w:t>
        </w:r>
      </w:ins>
      <w:commentRangeEnd w:id="2692"/>
      <w:r w:rsidR="00437279">
        <w:rPr>
          <w:rStyle w:val="Kommentinviite"/>
        </w:rPr>
        <w:commentReference w:id="2692"/>
      </w:r>
      <w:commentRangeEnd w:id="2693"/>
      <w:r w:rsidR="00A64651">
        <w:rPr>
          <w:rStyle w:val="Kommentinviite"/>
        </w:rPr>
        <w:commentReference w:id="2693"/>
      </w:r>
    </w:p>
    <w:p w14:paraId="6D495D17" w14:textId="2BBDB069" w:rsidR="00E86C75" w:rsidRDefault="00E86C75" w:rsidP="00162B77">
      <w:pPr>
        <w:pStyle w:val="Leipteksti"/>
        <w:rPr>
          <w:ins w:id="2696" w:author="Kaski Maiju" w:date="2025-03-20T11:01:00Z" w16du:dateUtc="2025-03-20T09:01:00Z"/>
        </w:rPr>
        <w:pPrChange w:id="2697" w:author="Kaski Maiju" w:date="2025-09-25T10:51:00Z" w16du:dateUtc="2025-09-25T08:51:00Z">
          <w:pPr>
            <w:pStyle w:val="Leipteksti"/>
            <w:ind w:left="360"/>
          </w:pPr>
        </w:pPrChange>
      </w:pPr>
      <w:ins w:id="2698" w:author="Kaski Maiju" w:date="2025-01-28T15:47:00Z" w16du:dateUtc="2025-01-28T13:47:00Z">
        <w:r>
          <w:t>Free text</w:t>
        </w:r>
      </w:ins>
    </w:p>
    <w:p w14:paraId="6CA72E0E" w14:textId="4784124D" w:rsidR="00193431" w:rsidRDefault="00193431" w:rsidP="00162B77">
      <w:pPr>
        <w:pStyle w:val="Leipteksti"/>
        <w:rPr>
          <w:ins w:id="2699" w:author="Kaski Maiju" w:date="2025-07-01T10:53:00Z" w16du:dateUtc="2025-07-01T08:53:00Z"/>
        </w:rPr>
        <w:pPrChange w:id="2700" w:author="Kaski Maiju" w:date="2025-09-25T10:51:00Z" w16du:dateUtc="2025-09-25T08:51:00Z">
          <w:pPr>
            <w:pStyle w:val="Leipteksti"/>
            <w:ind w:left="360"/>
          </w:pPr>
        </w:pPrChange>
      </w:pPr>
      <w:ins w:id="2701" w:author="Kaski Maiju" w:date="2025-03-20T11:01:00Z" w16du:dateUtc="2025-03-20T09:01:00Z">
        <w:r>
          <w:t>Time frame</w:t>
        </w:r>
      </w:ins>
    </w:p>
    <w:p w14:paraId="645EA955" w14:textId="1097D99F" w:rsidR="006F7964" w:rsidRDefault="006F7964" w:rsidP="00162B77">
      <w:pPr>
        <w:pStyle w:val="Leipteksti"/>
        <w:rPr>
          <w:ins w:id="2702" w:author="Kaski Maiju" w:date="2025-07-01T10:56:00Z" w16du:dateUtc="2025-07-01T08:56:00Z"/>
        </w:rPr>
        <w:pPrChange w:id="2703" w:author="Kaski Maiju" w:date="2025-09-25T10:51:00Z" w16du:dateUtc="2025-09-25T08:51:00Z">
          <w:pPr>
            <w:pStyle w:val="Leipteksti"/>
            <w:ind w:left="360"/>
          </w:pPr>
        </w:pPrChange>
      </w:pPr>
      <w:ins w:id="2704" w:author="Kaski Maiju" w:date="2025-07-01T10:53:00Z" w16du:dateUtc="2025-07-01T08:53:00Z">
        <w:r>
          <w:t>Attached file</w:t>
        </w:r>
      </w:ins>
    </w:p>
    <w:p w14:paraId="2E345F6B" w14:textId="77777777" w:rsidR="00337696" w:rsidRDefault="00337696" w:rsidP="00337696">
      <w:pPr>
        <w:pStyle w:val="Leipteksti"/>
        <w:ind w:left="360"/>
        <w:rPr>
          <w:ins w:id="2705" w:author="Kaski Maiju" w:date="2025-01-15T15:49:00Z" w16du:dateUtc="2025-01-15T13:49:00Z"/>
        </w:rPr>
      </w:pPr>
    </w:p>
    <w:p w14:paraId="7653A17B" w14:textId="323FF532" w:rsidR="003F7D4D" w:rsidRDefault="003F7D4D">
      <w:pPr>
        <w:pStyle w:val="AppendixHead3"/>
        <w:rPr>
          <w:ins w:id="2706" w:author="Kaski Maiju" w:date="2025-01-15T15:30:00Z" w16du:dateUtc="2025-01-15T13:30:00Z"/>
        </w:rPr>
        <w:pPrChange w:id="2707" w:author="Kaski Maiju" w:date="2025-01-15T15:31:00Z" w16du:dateUtc="2025-01-15T13:31:00Z">
          <w:pPr>
            <w:pStyle w:val="AppendixHead4"/>
          </w:pPr>
        </w:pPrChange>
      </w:pPr>
      <w:ins w:id="2708" w:author="Kaski Maiju" w:date="2025-01-15T15:30:00Z" w16du:dateUtc="2025-01-15T13:30:00Z">
        <w:r>
          <w:t xml:space="preserve">USE CASE </w:t>
        </w:r>
      </w:ins>
      <w:ins w:id="2709" w:author="Kaski Maiju" w:date="2025-09-25T12:12:00Z" w16du:dateUtc="2025-09-25T10:12:00Z">
        <w:r w:rsidR="00B42BDC">
          <w:t>5.2.</w:t>
        </w:r>
      </w:ins>
      <w:ins w:id="2710" w:author="Kaski Maiju" w:date="2025-01-15T15:31:00Z" w16du:dateUtc="2025-01-15T13:31:00Z">
        <w:r>
          <w:t>1</w:t>
        </w:r>
      </w:ins>
      <w:ins w:id="2711" w:author="Kaski Maiju" w:date="2025-01-15T15:30:00Z" w16du:dateUtc="2025-01-15T13:30:00Z">
        <w:r>
          <w:t xml:space="preserve"> – VTS</w:t>
        </w:r>
      </w:ins>
      <w:ins w:id="2712" w:author="Kaski Maiju" w:date="2025-01-15T16:45:00Z" w16du:dateUtc="2025-01-15T14:45:00Z">
        <w:r w:rsidR="006771ED">
          <w:t xml:space="preserve"> </w:t>
        </w:r>
      </w:ins>
      <w:ins w:id="2713" w:author="Kaski Maiju" w:date="2025-07-01T13:22:00Z" w16du:dateUtc="2025-07-01T11:22:00Z">
        <w:r w:rsidR="00F36BB2">
          <w:rPr>
            <w:sz w:val="28"/>
            <w:szCs w:val="24"/>
          </w:rPr>
          <w:t xml:space="preserve">informs vessel </w:t>
        </w:r>
      </w:ins>
      <w:ins w:id="2714" w:author="Kaski Maiju" w:date="2025-07-01T13:36:00Z" w16du:dateUtc="2025-07-01T11:36:00Z">
        <w:r w:rsidR="00026352">
          <w:rPr>
            <w:sz w:val="28"/>
            <w:szCs w:val="24"/>
          </w:rPr>
          <w:t xml:space="preserve">of the </w:t>
        </w:r>
      </w:ins>
      <w:ins w:id="2715" w:author="Kaski Maiju" w:date="2025-07-01T13:39:00Z" w16du:dateUtc="2025-07-01T11:39:00Z">
        <w:r w:rsidR="00FC631E">
          <w:rPr>
            <w:sz w:val="28"/>
            <w:szCs w:val="24"/>
          </w:rPr>
          <w:t xml:space="preserve">special </w:t>
        </w:r>
      </w:ins>
      <w:ins w:id="2716" w:author="Kaski Maiju" w:date="2025-07-01T13:40:00Z" w16du:dateUtc="2025-07-01T11:40:00Z">
        <w:r w:rsidR="004420ED">
          <w:rPr>
            <w:sz w:val="28"/>
            <w:szCs w:val="24"/>
          </w:rPr>
          <w:t>circumstances</w:t>
        </w:r>
      </w:ins>
      <w:ins w:id="2717" w:author="Kaski Maiju" w:date="2025-07-01T13:39:00Z" w16du:dateUtc="2025-07-01T11:39:00Z">
        <w:r w:rsidR="004420ED">
          <w:rPr>
            <w:sz w:val="28"/>
            <w:szCs w:val="24"/>
          </w:rPr>
          <w:t xml:space="preserve"> </w:t>
        </w:r>
      </w:ins>
      <w:ins w:id="2718" w:author="Kaski Maiju" w:date="2025-07-01T13:49:00Z" w16du:dateUtc="2025-07-01T11:49:00Z">
        <w:r w:rsidR="00F34B95">
          <w:rPr>
            <w:sz w:val="28"/>
            <w:szCs w:val="24"/>
          </w:rPr>
          <w:t xml:space="preserve">with unknown </w:t>
        </w:r>
        <w:r w:rsidR="008F304D">
          <w:rPr>
            <w:sz w:val="28"/>
            <w:szCs w:val="24"/>
          </w:rPr>
          <w:t>time frame</w:t>
        </w:r>
      </w:ins>
    </w:p>
    <w:p w14:paraId="0166E778" w14:textId="15B7869B" w:rsidR="003F7D4D" w:rsidRPr="006771ED" w:rsidRDefault="003F7D4D" w:rsidP="003F7D4D">
      <w:pPr>
        <w:spacing w:after="160" w:line="259" w:lineRule="auto"/>
        <w:ind w:left="2124" w:hanging="2124"/>
        <w:rPr>
          <w:ins w:id="2719" w:author="Kaski Maiju" w:date="2025-01-15T15:30:00Z" w16du:dateUtc="2025-01-15T13:30:00Z"/>
          <w:rFonts w:ascii="Calibri" w:eastAsia="Calibri" w:hAnsi="Calibri" w:cs="Times New Roman"/>
          <w:sz w:val="22"/>
          <w:rPrChange w:id="2720" w:author="Kaski Maiju" w:date="2025-01-15T16:49:00Z" w16du:dateUtc="2025-01-15T14:49:00Z">
            <w:rPr>
              <w:ins w:id="2721" w:author="Kaski Maiju" w:date="2025-01-15T15:30:00Z" w16du:dateUtc="2025-01-15T13:30:00Z"/>
              <w:rFonts w:ascii="Calibri" w:eastAsia="Calibri" w:hAnsi="Calibri" w:cs="Times New Roman"/>
              <w:color w:val="FF0000"/>
              <w:sz w:val="22"/>
            </w:rPr>
          </w:rPrChange>
        </w:rPr>
      </w:pPr>
      <w:ins w:id="2722" w:author="Kaski Maiju" w:date="2025-01-15T15:30:00Z" w16du:dateUtc="2025-01-15T13:30:00Z">
        <w:r w:rsidRPr="006771ED">
          <w:rPr>
            <w:rFonts w:ascii="Calibri" w:eastAsia="Calibri" w:hAnsi="Calibri" w:cs="Times New Roman"/>
            <w:sz w:val="22"/>
            <w:u w:val="single"/>
            <w:rPrChange w:id="2723" w:author="Kaski Maiju" w:date="2025-01-15T16:49:00Z" w16du:dateUtc="2025-01-15T14:49:00Z">
              <w:rPr>
                <w:rFonts w:ascii="Calibri" w:eastAsia="Calibri" w:hAnsi="Calibri" w:cs="Times New Roman"/>
                <w:color w:val="FF0000"/>
                <w:sz w:val="22"/>
                <w:u w:val="single"/>
              </w:rPr>
            </w:rPrChange>
          </w:rPr>
          <w:t>Description:</w:t>
        </w:r>
        <w:r w:rsidRPr="006771ED">
          <w:rPr>
            <w:rFonts w:ascii="Calibri" w:eastAsia="Calibri" w:hAnsi="Calibri" w:cs="Times New Roman"/>
            <w:sz w:val="22"/>
            <w:rPrChange w:id="2724" w:author="Kaski Maiju" w:date="2025-01-15T16:49:00Z" w16du:dateUtc="2025-01-15T14:49:00Z">
              <w:rPr>
                <w:rFonts w:ascii="Calibri" w:eastAsia="Calibri" w:hAnsi="Calibri" w:cs="Times New Roman"/>
                <w:color w:val="FF0000"/>
                <w:sz w:val="22"/>
              </w:rPr>
            </w:rPrChange>
          </w:rPr>
          <w:t xml:space="preserve"> </w:t>
        </w:r>
        <w:r w:rsidRPr="006771ED">
          <w:rPr>
            <w:rFonts w:ascii="Calibri" w:eastAsia="Calibri" w:hAnsi="Calibri" w:cs="Times New Roman"/>
            <w:sz w:val="22"/>
          </w:rPr>
          <w:tab/>
        </w:r>
      </w:ins>
      <w:ins w:id="2725" w:author="Kaski Maiju" w:date="2025-01-15T16:45:00Z" w16du:dateUtc="2025-01-15T14:45:00Z">
        <w:r w:rsidR="006771ED" w:rsidRPr="006771ED">
          <w:rPr>
            <w:rFonts w:ascii="Calibri" w:eastAsia="Calibri" w:hAnsi="Calibri" w:cs="Times New Roman"/>
            <w:sz w:val="22"/>
            <w:rPrChange w:id="2726" w:author="Kaski Maiju" w:date="2025-01-15T16:49:00Z" w16du:dateUtc="2025-01-15T14:49:00Z">
              <w:rPr>
                <w:rFonts w:ascii="Calibri" w:eastAsia="Calibri" w:hAnsi="Calibri" w:cs="Times New Roman"/>
                <w:color w:val="FF0000"/>
                <w:sz w:val="22"/>
              </w:rPr>
            </w:rPrChange>
          </w:rPr>
          <w:t>VTS send</w:t>
        </w:r>
      </w:ins>
      <w:ins w:id="2727" w:author="Kaski Maiju" w:date="2025-01-15T16:46:00Z" w16du:dateUtc="2025-01-15T14:46:00Z">
        <w:r w:rsidR="006771ED" w:rsidRPr="006771ED">
          <w:rPr>
            <w:rFonts w:ascii="Calibri" w:eastAsia="Calibri" w:hAnsi="Calibri" w:cs="Times New Roman"/>
            <w:sz w:val="22"/>
            <w:rPrChange w:id="2728" w:author="Kaski Maiju" w:date="2025-01-15T16:49:00Z" w16du:dateUtc="2025-01-15T14:49:00Z">
              <w:rPr>
                <w:rFonts w:ascii="Calibri" w:eastAsia="Calibri" w:hAnsi="Calibri" w:cs="Times New Roman"/>
                <w:color w:val="FF0000"/>
                <w:sz w:val="22"/>
              </w:rPr>
            </w:rPrChange>
          </w:rPr>
          <w:t xml:space="preserve">s message to </w:t>
        </w:r>
      </w:ins>
      <w:ins w:id="2729" w:author="Kaski Maiju" w:date="2025-03-20T10:55:00Z" w16du:dateUtc="2025-03-20T08:55:00Z">
        <w:r w:rsidR="00DD14B6">
          <w:rPr>
            <w:rFonts w:ascii="Calibri" w:eastAsia="Calibri" w:hAnsi="Calibri" w:cs="Times New Roman"/>
            <w:sz w:val="22"/>
          </w:rPr>
          <w:t xml:space="preserve">a </w:t>
        </w:r>
      </w:ins>
      <w:ins w:id="2730" w:author="Kaski Maiju" w:date="2025-01-15T16:46:00Z" w16du:dateUtc="2025-01-15T14:46:00Z">
        <w:r w:rsidR="006771ED" w:rsidRPr="006771ED">
          <w:rPr>
            <w:rFonts w:ascii="Calibri" w:eastAsia="Calibri" w:hAnsi="Calibri" w:cs="Times New Roman"/>
            <w:sz w:val="22"/>
            <w:rPrChange w:id="2731" w:author="Kaski Maiju" w:date="2025-01-15T16:49:00Z" w16du:dateUtc="2025-01-15T14:49:00Z">
              <w:rPr>
                <w:rFonts w:ascii="Calibri" w:eastAsia="Calibri" w:hAnsi="Calibri" w:cs="Times New Roman"/>
                <w:color w:val="FF0000"/>
                <w:sz w:val="22"/>
              </w:rPr>
            </w:rPrChange>
          </w:rPr>
          <w:t>vessel</w:t>
        </w:r>
      </w:ins>
    </w:p>
    <w:p w14:paraId="63CA9CC4" w14:textId="5B8A9FB6" w:rsidR="003F7D4D" w:rsidRPr="006771ED" w:rsidRDefault="003F7D4D" w:rsidP="003F7D4D">
      <w:pPr>
        <w:spacing w:after="160" w:line="259" w:lineRule="auto"/>
        <w:ind w:left="2124" w:hanging="2124"/>
        <w:rPr>
          <w:ins w:id="2732" w:author="Kaski Maiju" w:date="2025-01-15T15:30:00Z" w16du:dateUtc="2025-01-15T13:30:00Z"/>
          <w:rFonts w:ascii="Calibri" w:eastAsia="Calibri" w:hAnsi="Calibri" w:cs="Times New Roman"/>
          <w:sz w:val="22"/>
          <w:rPrChange w:id="2733" w:author="Kaski Maiju" w:date="2025-01-15T16:49:00Z" w16du:dateUtc="2025-01-15T14:49:00Z">
            <w:rPr>
              <w:ins w:id="2734" w:author="Kaski Maiju" w:date="2025-01-15T15:30:00Z" w16du:dateUtc="2025-01-15T13:30:00Z"/>
              <w:rFonts w:ascii="Calibri" w:eastAsia="Calibri" w:hAnsi="Calibri" w:cs="Times New Roman"/>
              <w:color w:val="FF0000"/>
              <w:sz w:val="22"/>
            </w:rPr>
          </w:rPrChange>
        </w:rPr>
      </w:pPr>
      <w:ins w:id="2735" w:author="Kaski Maiju" w:date="2025-01-15T15:30:00Z" w16du:dateUtc="2025-01-15T13:30:00Z">
        <w:r w:rsidRPr="006771ED">
          <w:rPr>
            <w:rFonts w:ascii="Calibri" w:eastAsia="Calibri" w:hAnsi="Calibri" w:cs="Times New Roman"/>
            <w:sz w:val="22"/>
            <w:u w:val="single"/>
            <w:rPrChange w:id="2736" w:author="Kaski Maiju" w:date="2025-01-15T16:49:00Z" w16du:dateUtc="2025-01-15T14:49:00Z">
              <w:rPr>
                <w:rFonts w:ascii="Calibri" w:eastAsia="Calibri" w:hAnsi="Calibri" w:cs="Times New Roman"/>
                <w:color w:val="FF0000"/>
                <w:sz w:val="22"/>
                <w:u w:val="single"/>
              </w:rPr>
            </w:rPrChange>
          </w:rPr>
          <w:t>Pre-conditions:</w:t>
        </w:r>
        <w:r w:rsidRPr="006771ED">
          <w:rPr>
            <w:rFonts w:ascii="Calibri" w:eastAsia="Calibri" w:hAnsi="Calibri" w:cs="Times New Roman"/>
            <w:sz w:val="22"/>
            <w:rPrChange w:id="2737" w:author="Kaski Maiju" w:date="2025-01-15T16:49:00Z" w16du:dateUtc="2025-01-15T14:49:00Z">
              <w:rPr>
                <w:rFonts w:ascii="Calibri" w:eastAsia="Calibri" w:hAnsi="Calibri" w:cs="Times New Roman"/>
                <w:color w:val="FF0000"/>
                <w:sz w:val="22"/>
              </w:rPr>
            </w:rPrChange>
          </w:rPr>
          <w:tab/>
          <w:t xml:space="preserve">Vessel </w:t>
        </w:r>
      </w:ins>
      <w:ins w:id="2738" w:author="Kaski Maiju" w:date="2025-01-15T16:49:00Z" w16du:dateUtc="2025-01-15T14:49:00Z">
        <w:r w:rsidR="006771ED" w:rsidRPr="006771ED">
          <w:rPr>
            <w:rFonts w:ascii="Calibri" w:eastAsia="Calibri" w:hAnsi="Calibri" w:cs="Times New Roman"/>
            <w:sz w:val="22"/>
            <w:rPrChange w:id="2739" w:author="Kaski Maiju" w:date="2025-01-15T16:49:00Z" w16du:dateUtc="2025-01-15T14:49:00Z">
              <w:rPr>
                <w:rFonts w:ascii="Calibri" w:eastAsia="Calibri" w:hAnsi="Calibri" w:cs="Times New Roman"/>
                <w:color w:val="FF0000"/>
                <w:sz w:val="22"/>
              </w:rPr>
            </w:rPrChange>
          </w:rPr>
          <w:t>has subscribed the VTS Information Service</w:t>
        </w:r>
      </w:ins>
      <w:ins w:id="2740" w:author="Kaski Maiju" w:date="2025-07-01T13:21:00Z" w16du:dateUtc="2025-07-01T11:21:00Z">
        <w:r w:rsidR="00DE5E28">
          <w:rPr>
            <w:rFonts w:ascii="Calibri" w:eastAsia="Calibri" w:hAnsi="Calibri" w:cs="Times New Roman"/>
            <w:sz w:val="22"/>
          </w:rPr>
          <w:t xml:space="preserve"> and vessel is able to display geometry on the </w:t>
        </w:r>
      </w:ins>
      <w:ins w:id="2741" w:author="Kaski Maiju" w:date="2025-07-01T13:22:00Z" w16du:dateUtc="2025-07-01T11:22:00Z">
        <w:r w:rsidR="00DE5E28">
          <w:rPr>
            <w:rFonts w:ascii="Calibri" w:eastAsia="Calibri" w:hAnsi="Calibri" w:cs="Times New Roman"/>
            <w:sz w:val="22"/>
          </w:rPr>
          <w:t>map</w:t>
        </w:r>
      </w:ins>
    </w:p>
    <w:p w14:paraId="6EECF18E" w14:textId="77777777" w:rsidR="003F7D4D" w:rsidRPr="006771ED" w:rsidRDefault="003F7D4D" w:rsidP="003F7D4D">
      <w:pPr>
        <w:pStyle w:val="Bullet1"/>
        <w:numPr>
          <w:ilvl w:val="0"/>
          <w:numId w:val="0"/>
        </w:numPr>
        <w:ind w:left="360" w:hanging="360"/>
        <w:rPr>
          <w:ins w:id="2742" w:author="Kaski Maiju" w:date="2025-01-15T15:30:00Z" w16du:dateUtc="2025-01-15T13:30:00Z"/>
          <w:rFonts w:ascii="Calibri" w:eastAsia="Calibri" w:hAnsi="Calibri" w:cs="Times New Roman"/>
          <w:color w:val="auto"/>
          <w:u w:val="single"/>
          <w:rPrChange w:id="2743" w:author="Kaski Maiju" w:date="2025-01-15T16:54:00Z" w16du:dateUtc="2025-01-15T14:54:00Z">
            <w:rPr>
              <w:ins w:id="2744" w:author="Kaski Maiju" w:date="2025-01-15T15:30:00Z" w16du:dateUtc="2025-01-15T13:30:00Z"/>
              <w:rFonts w:ascii="Calibri" w:eastAsia="Calibri" w:hAnsi="Calibri" w:cs="Times New Roman"/>
              <w:color w:val="FF0000"/>
              <w:u w:val="single"/>
            </w:rPr>
          </w:rPrChange>
        </w:rPr>
      </w:pPr>
      <w:ins w:id="2745" w:author="Kaski Maiju" w:date="2025-01-15T15:30:00Z" w16du:dateUtc="2025-01-15T13:30:00Z">
        <w:r w:rsidRPr="006771ED">
          <w:rPr>
            <w:rFonts w:ascii="Calibri" w:eastAsia="Calibri" w:hAnsi="Calibri" w:cs="Times New Roman"/>
            <w:color w:val="auto"/>
            <w:u w:val="single"/>
            <w:rPrChange w:id="2746" w:author="Kaski Maiju" w:date="2025-01-15T16:54:00Z" w16du:dateUtc="2025-01-15T14:54:00Z">
              <w:rPr>
                <w:rFonts w:ascii="Calibri" w:eastAsia="Calibri" w:hAnsi="Calibri" w:cs="Times New Roman"/>
                <w:color w:val="FF0000"/>
                <w:u w:val="single"/>
              </w:rPr>
            </w:rPrChange>
          </w:rPr>
          <w:t>Typical sequence:</w:t>
        </w:r>
        <w:r w:rsidRPr="006771ED">
          <w:rPr>
            <w:rFonts w:ascii="Calibri" w:eastAsia="Calibri" w:hAnsi="Calibri" w:cs="Times New Roman"/>
            <w:color w:val="auto"/>
            <w:rPrChange w:id="2747" w:author="Kaski Maiju" w:date="2025-01-15T16:54:00Z" w16du:dateUtc="2025-01-15T14:54:00Z">
              <w:rPr>
                <w:rFonts w:ascii="Calibri" w:eastAsia="Calibri" w:hAnsi="Calibri" w:cs="Times New Roman"/>
                <w:color w:val="FF0000"/>
              </w:rPr>
            </w:rPrChange>
          </w:rPr>
          <w:tab/>
        </w:r>
        <w:r w:rsidRPr="006771ED">
          <w:rPr>
            <w:rFonts w:ascii="Calibri" w:eastAsia="Calibri" w:hAnsi="Calibri" w:cs="Times New Roman"/>
            <w:color w:val="auto"/>
            <w:rPrChange w:id="2748" w:author="Kaski Maiju" w:date="2025-01-15T16:54:00Z" w16du:dateUtc="2025-01-15T14:54:00Z">
              <w:rPr>
                <w:rFonts w:ascii="Calibri" w:eastAsia="Calibri" w:hAnsi="Calibri" w:cs="Times New Roman"/>
                <w:color w:val="FF0000"/>
              </w:rPr>
            </w:rPrChange>
          </w:rPr>
          <w:tab/>
        </w:r>
      </w:ins>
    </w:p>
    <w:p w14:paraId="5C40F1CD" w14:textId="0119656E" w:rsidR="003F7D4D" w:rsidRPr="006771ED" w:rsidRDefault="006771ED" w:rsidP="006771ED">
      <w:pPr>
        <w:pStyle w:val="Luettelokappale"/>
        <w:numPr>
          <w:ilvl w:val="0"/>
          <w:numId w:val="114"/>
        </w:numPr>
        <w:spacing w:line="259" w:lineRule="auto"/>
        <w:rPr>
          <w:ins w:id="2749" w:author="Kaski Maiju" w:date="2025-01-15T16:50:00Z" w16du:dateUtc="2025-01-15T14:50:00Z"/>
          <w:rFonts w:ascii="Calibri" w:eastAsia="Calibri" w:hAnsi="Calibri" w:cs="Times New Roman"/>
          <w:szCs w:val="28"/>
          <w:lang w:val="en-US"/>
          <w:rPrChange w:id="2750" w:author="Kaski Maiju" w:date="2025-01-15T16:54:00Z" w16du:dateUtc="2025-01-15T14:54:00Z">
            <w:rPr>
              <w:ins w:id="2751" w:author="Kaski Maiju" w:date="2025-01-15T16:50:00Z" w16du:dateUtc="2025-01-15T14:50:00Z"/>
              <w:rFonts w:ascii="Calibri" w:eastAsia="Calibri" w:hAnsi="Calibri" w:cs="Times New Roman"/>
              <w:color w:val="FF0000"/>
              <w:szCs w:val="28"/>
              <w:lang w:val="en-US"/>
            </w:rPr>
          </w:rPrChange>
        </w:rPr>
      </w:pPr>
      <w:ins w:id="2752" w:author="Kaski Maiju" w:date="2025-01-15T16:50:00Z" w16du:dateUtc="2025-01-15T14:50:00Z">
        <w:r w:rsidRPr="006771ED">
          <w:rPr>
            <w:rFonts w:ascii="Calibri" w:eastAsia="Calibri" w:hAnsi="Calibri" w:cs="Times New Roman"/>
            <w:szCs w:val="28"/>
            <w:lang w:val="en-US"/>
            <w:rPrChange w:id="2753" w:author="Kaski Maiju" w:date="2025-01-15T16:54:00Z" w16du:dateUtc="2025-01-15T14:54:00Z">
              <w:rPr>
                <w:rFonts w:ascii="Calibri" w:eastAsia="Calibri" w:hAnsi="Calibri" w:cs="Times New Roman"/>
                <w:color w:val="FF0000"/>
                <w:szCs w:val="28"/>
                <w:lang w:val="en-US"/>
              </w:rPr>
            </w:rPrChange>
          </w:rPr>
          <w:t>VTS sends message to vesse</w:t>
        </w:r>
      </w:ins>
      <w:ins w:id="2754" w:author="Kaski Maiju" w:date="2025-07-01T13:44:00Z" w16du:dateUtc="2025-07-01T11:44:00Z">
        <w:r w:rsidR="00935A6C">
          <w:rPr>
            <w:rFonts w:ascii="Calibri" w:eastAsia="Calibri" w:hAnsi="Calibri" w:cs="Times New Roman"/>
            <w:szCs w:val="28"/>
            <w:lang w:val="en-US"/>
          </w:rPr>
          <w:t>l</w:t>
        </w:r>
        <w:r w:rsidR="00D74540">
          <w:rPr>
            <w:rFonts w:ascii="Calibri" w:eastAsia="Calibri" w:hAnsi="Calibri" w:cs="Times New Roman"/>
            <w:szCs w:val="28"/>
            <w:lang w:val="en-US"/>
          </w:rPr>
          <w:t>(s)</w:t>
        </w:r>
      </w:ins>
      <w:ins w:id="2755" w:author="Kaski Maiju" w:date="2025-07-01T13:42:00Z" w16du:dateUtc="2025-07-01T11:42:00Z">
        <w:r w:rsidR="00A37681">
          <w:rPr>
            <w:rFonts w:ascii="Calibri" w:eastAsia="Calibri" w:hAnsi="Calibri" w:cs="Times New Roman"/>
            <w:szCs w:val="28"/>
            <w:lang w:val="en-US"/>
          </w:rPr>
          <w:t xml:space="preserve"> for example</w:t>
        </w:r>
      </w:ins>
      <w:ins w:id="2756" w:author="Kaski Maiju" w:date="2025-07-01T13:40:00Z" w16du:dateUtc="2025-07-01T11:40:00Z">
        <w:r w:rsidR="00F544AD">
          <w:rPr>
            <w:rFonts w:ascii="Calibri" w:eastAsia="Calibri" w:hAnsi="Calibri" w:cs="Times New Roman"/>
            <w:szCs w:val="28"/>
            <w:lang w:val="en-US"/>
          </w:rPr>
          <w:t xml:space="preserve"> to keep 1 nm distance to LNG-tanker </w:t>
        </w:r>
      </w:ins>
      <w:ins w:id="2757" w:author="Kaski Maiju" w:date="2025-07-01T13:45:00Z" w16du:dateUtc="2025-07-01T11:45:00Z">
        <w:r w:rsidR="00D343CF">
          <w:rPr>
            <w:rFonts w:ascii="Calibri" w:eastAsia="Calibri" w:hAnsi="Calibri" w:cs="Times New Roman"/>
            <w:szCs w:val="28"/>
            <w:lang w:val="en-US"/>
          </w:rPr>
          <w:t xml:space="preserve">at </w:t>
        </w:r>
        <w:r w:rsidR="00D927EB">
          <w:rPr>
            <w:rFonts w:ascii="Calibri" w:eastAsia="Calibri" w:hAnsi="Calibri" w:cs="Times New Roman"/>
            <w:szCs w:val="28"/>
            <w:lang w:val="en-US"/>
          </w:rPr>
          <w:t xml:space="preserve">curtain point, time </w:t>
        </w:r>
      </w:ins>
      <w:ins w:id="2758" w:author="Kaski Maiju" w:date="2025-07-01T13:46:00Z" w16du:dateUtc="2025-07-01T11:46:00Z">
        <w:r w:rsidR="00D927EB">
          <w:rPr>
            <w:rFonts w:ascii="Calibri" w:eastAsia="Calibri" w:hAnsi="Calibri" w:cs="Times New Roman"/>
            <w:szCs w:val="28"/>
            <w:lang w:val="en-US"/>
          </w:rPr>
          <w:t xml:space="preserve">and </w:t>
        </w:r>
      </w:ins>
      <w:ins w:id="2759" w:author="Kaski Maiju" w:date="2025-07-01T13:47:00Z" w16du:dateUtc="2025-07-01T11:47:00Z">
        <w:r w:rsidR="00BF397E">
          <w:rPr>
            <w:rFonts w:ascii="Calibri" w:eastAsia="Calibri" w:hAnsi="Calibri" w:cs="Times New Roman"/>
            <w:szCs w:val="28"/>
            <w:lang w:val="en-US"/>
          </w:rPr>
          <w:t>text to explain the situation</w:t>
        </w:r>
      </w:ins>
    </w:p>
    <w:p w14:paraId="734F8926" w14:textId="37DB04D4" w:rsidR="00937298" w:rsidRPr="00DA7ACC" w:rsidRDefault="00937298" w:rsidP="00937298">
      <w:pPr>
        <w:pStyle w:val="Luettelokappale"/>
        <w:numPr>
          <w:ilvl w:val="0"/>
          <w:numId w:val="114"/>
        </w:numPr>
        <w:spacing w:line="259" w:lineRule="auto"/>
        <w:rPr>
          <w:ins w:id="2760" w:author="Kaski Maiju" w:date="2025-07-02T13:37:00Z" w16du:dateUtc="2025-07-02T11:37:00Z"/>
          <w:rFonts w:ascii="Calibri" w:eastAsia="Calibri" w:hAnsi="Calibri" w:cs="Times New Roman"/>
          <w:szCs w:val="28"/>
          <w:lang w:val="en-US"/>
        </w:rPr>
      </w:pPr>
      <w:ins w:id="2761" w:author="Kaski Maiju" w:date="2025-07-02T13:37:00Z" w16du:dateUtc="2025-07-02T11:37: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VTS Information Service that information is received and opened</w:t>
        </w:r>
      </w:ins>
    </w:p>
    <w:p w14:paraId="22F21C9F" w14:textId="772B3AB2" w:rsidR="00FB7AAA" w:rsidRDefault="00FB7AAA" w:rsidP="003D3E6A">
      <w:pPr>
        <w:pStyle w:val="Luettelokappale"/>
        <w:numPr>
          <w:ilvl w:val="0"/>
          <w:numId w:val="114"/>
        </w:numPr>
        <w:spacing w:line="259" w:lineRule="auto"/>
        <w:rPr>
          <w:ins w:id="2762" w:author="Kaski Maiju" w:date="2025-07-01T14:00:00Z" w16du:dateUtc="2025-07-01T12:00:00Z"/>
          <w:rFonts w:ascii="Calibri" w:eastAsia="Calibri" w:hAnsi="Calibri" w:cs="Times New Roman"/>
          <w:szCs w:val="28"/>
          <w:lang w:val="en-US"/>
        </w:rPr>
      </w:pPr>
      <w:ins w:id="2763" w:author="Kaski Maiju" w:date="2025-07-01T13:51:00Z" w16du:dateUtc="2025-07-01T11:51:00Z">
        <w:r>
          <w:rPr>
            <w:rFonts w:ascii="Calibri" w:eastAsia="Calibri" w:hAnsi="Calibri" w:cs="Times New Roman"/>
            <w:szCs w:val="28"/>
            <w:lang w:val="en-US"/>
          </w:rPr>
          <w:t>Circumstances change</w:t>
        </w:r>
      </w:ins>
      <w:ins w:id="2764" w:author="Kaski Maiju" w:date="2025-07-01T13:58:00Z" w16du:dateUtc="2025-07-01T11:58:00Z">
        <w:r w:rsidR="00D551FD">
          <w:rPr>
            <w:rFonts w:ascii="Calibri" w:eastAsia="Calibri" w:hAnsi="Calibri" w:cs="Times New Roman"/>
            <w:szCs w:val="28"/>
            <w:lang w:val="en-US"/>
          </w:rPr>
          <w:t>s</w:t>
        </w:r>
      </w:ins>
      <w:ins w:id="2765" w:author="Kaski Maiju" w:date="2025-07-01T13:51:00Z" w16du:dateUtc="2025-07-01T11:51:00Z">
        <w:r>
          <w:rPr>
            <w:rFonts w:ascii="Calibri" w:eastAsia="Calibri" w:hAnsi="Calibri" w:cs="Times New Roman"/>
            <w:szCs w:val="28"/>
            <w:lang w:val="en-US"/>
          </w:rPr>
          <w:t xml:space="preserve"> and VTS update</w:t>
        </w:r>
      </w:ins>
      <w:ins w:id="2766" w:author="Kaski Maiju" w:date="2025-07-01T13:52:00Z" w16du:dateUtc="2025-07-01T11:52:00Z">
        <w:r>
          <w:rPr>
            <w:rFonts w:ascii="Calibri" w:eastAsia="Calibri" w:hAnsi="Calibri" w:cs="Times New Roman"/>
            <w:szCs w:val="28"/>
            <w:lang w:val="en-US"/>
          </w:rPr>
          <w:t>s the provided information</w:t>
        </w:r>
      </w:ins>
    </w:p>
    <w:p w14:paraId="7B946418" w14:textId="4A20C87A" w:rsidR="0099070B" w:rsidRDefault="0099070B">
      <w:pPr>
        <w:pStyle w:val="Luettelokappale"/>
        <w:numPr>
          <w:ilvl w:val="1"/>
          <w:numId w:val="114"/>
        </w:numPr>
        <w:spacing w:line="259" w:lineRule="auto"/>
        <w:rPr>
          <w:ins w:id="2767" w:author="Kaski Maiju" w:date="2025-07-01T13:52:00Z" w16du:dateUtc="2025-07-01T11:52:00Z"/>
          <w:rFonts w:ascii="Calibri" w:eastAsia="Calibri" w:hAnsi="Calibri" w:cs="Times New Roman"/>
          <w:szCs w:val="28"/>
          <w:lang w:val="en-US"/>
        </w:rPr>
        <w:pPrChange w:id="2768" w:author="Kaski Maiju" w:date="2025-07-01T14:00:00Z" w16du:dateUtc="2025-07-01T12:00:00Z">
          <w:pPr>
            <w:pStyle w:val="Luettelokappale"/>
            <w:numPr>
              <w:numId w:val="114"/>
            </w:numPr>
            <w:spacing w:line="259" w:lineRule="auto"/>
            <w:ind w:hanging="360"/>
          </w:pPr>
        </w:pPrChange>
      </w:pPr>
      <w:ins w:id="2769" w:author="Kaski Maiju" w:date="2025-07-01T14:00:00Z" w16du:dateUtc="2025-07-01T12:00:00Z">
        <w:r>
          <w:rPr>
            <w:rFonts w:ascii="Calibri" w:eastAsia="Calibri" w:hAnsi="Calibri" w:cs="Times New Roman"/>
            <w:szCs w:val="28"/>
            <w:lang w:val="en-US"/>
          </w:rPr>
          <w:t>There can be multiple updates</w:t>
        </w:r>
        <w:r w:rsidR="00B01FB6">
          <w:rPr>
            <w:rFonts w:ascii="Calibri" w:eastAsia="Calibri" w:hAnsi="Calibri" w:cs="Times New Roman"/>
            <w:szCs w:val="28"/>
            <w:lang w:val="en-US"/>
          </w:rPr>
          <w:t xml:space="preserve"> </w:t>
        </w:r>
      </w:ins>
    </w:p>
    <w:p w14:paraId="703D00C9" w14:textId="3951A1EA" w:rsidR="00937298" w:rsidRPr="00DA7ACC" w:rsidRDefault="00937298" w:rsidP="00937298">
      <w:pPr>
        <w:pStyle w:val="Luettelokappale"/>
        <w:numPr>
          <w:ilvl w:val="0"/>
          <w:numId w:val="114"/>
        </w:numPr>
        <w:spacing w:line="259" w:lineRule="auto"/>
        <w:rPr>
          <w:ins w:id="2770" w:author="Kaski Maiju" w:date="2025-07-02T13:38:00Z" w16du:dateUtc="2025-07-02T11:38:00Z"/>
          <w:rFonts w:ascii="Calibri" w:eastAsia="Calibri" w:hAnsi="Calibri" w:cs="Times New Roman"/>
          <w:szCs w:val="28"/>
          <w:lang w:val="en-US"/>
        </w:rPr>
      </w:pPr>
      <w:commentRangeStart w:id="2771"/>
      <w:ins w:id="2772" w:author="Kaski Maiju" w:date="2025-07-02T13:38:00Z" w16du:dateUtc="2025-07-02T11:38: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r>
          <w:rPr>
            <w:rFonts w:ascii="Calibri" w:eastAsia="Calibri" w:hAnsi="Calibri" w:cs="Times New Roman"/>
            <w:szCs w:val="28"/>
            <w:lang w:val="en-US"/>
          </w:rPr>
          <w:t xml:space="preserve">system informs automatically </w:t>
        </w:r>
      </w:ins>
      <w:commentRangeEnd w:id="2771"/>
      <w:r w:rsidR="000C6107">
        <w:rPr>
          <w:rStyle w:val="Kommentinviite"/>
        </w:rPr>
        <w:commentReference w:id="2771"/>
      </w:r>
      <w:ins w:id="2773" w:author="Kaski Maiju" w:date="2025-07-02T13:38:00Z" w16du:dateUtc="2025-07-02T11:38:00Z">
        <w:r>
          <w:rPr>
            <w:rFonts w:ascii="Calibri" w:eastAsia="Calibri" w:hAnsi="Calibri" w:cs="Times New Roman"/>
            <w:szCs w:val="28"/>
            <w:lang w:val="en-US"/>
          </w:rPr>
          <w:t>VTS Information Service that update is received and opened</w:t>
        </w:r>
      </w:ins>
    </w:p>
    <w:p w14:paraId="4C2B08B0" w14:textId="390BB671" w:rsidR="008F304D" w:rsidRDefault="003014FD" w:rsidP="003D3E6A">
      <w:pPr>
        <w:pStyle w:val="Luettelokappale"/>
        <w:numPr>
          <w:ilvl w:val="0"/>
          <w:numId w:val="114"/>
        </w:numPr>
        <w:spacing w:line="259" w:lineRule="auto"/>
        <w:rPr>
          <w:ins w:id="2774" w:author="Kaski Maiju" w:date="2025-07-01T13:51:00Z" w16du:dateUtc="2025-07-01T11:51:00Z"/>
          <w:rFonts w:ascii="Calibri" w:eastAsia="Calibri" w:hAnsi="Calibri" w:cs="Times New Roman"/>
          <w:szCs w:val="28"/>
          <w:lang w:val="en-US"/>
        </w:rPr>
      </w:pPr>
      <w:ins w:id="2775" w:author="Kaski Maiju" w:date="2025-07-01T13:50:00Z" w16du:dateUtc="2025-07-01T11:50:00Z">
        <w:r>
          <w:rPr>
            <w:rFonts w:ascii="Calibri" w:eastAsia="Calibri" w:hAnsi="Calibri" w:cs="Times New Roman"/>
            <w:szCs w:val="28"/>
            <w:lang w:val="en-US"/>
          </w:rPr>
          <w:t>Situations ends and VTS sends cancels the provided information</w:t>
        </w:r>
      </w:ins>
    </w:p>
    <w:p w14:paraId="42B93D1C" w14:textId="3A04BAB1" w:rsidR="00937298" w:rsidRPr="00DA7ACC" w:rsidRDefault="00937298" w:rsidP="00937298">
      <w:pPr>
        <w:pStyle w:val="Luettelokappale"/>
        <w:numPr>
          <w:ilvl w:val="0"/>
          <w:numId w:val="114"/>
        </w:numPr>
        <w:spacing w:line="259" w:lineRule="auto"/>
        <w:rPr>
          <w:ins w:id="2776" w:author="Kaski Maiju" w:date="2025-07-02T13:38:00Z" w16du:dateUtc="2025-07-02T11:38:00Z"/>
          <w:rFonts w:ascii="Calibri" w:eastAsia="Calibri" w:hAnsi="Calibri" w:cs="Times New Roman"/>
          <w:szCs w:val="28"/>
          <w:lang w:val="en-US"/>
        </w:rPr>
      </w:pPr>
      <w:ins w:id="2777" w:author="Kaski Maiju" w:date="2025-07-02T13:38:00Z" w16du:dateUtc="2025-07-02T11:38: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r>
          <w:rPr>
            <w:rFonts w:ascii="Calibri" w:eastAsia="Calibri" w:hAnsi="Calibri" w:cs="Times New Roman"/>
            <w:szCs w:val="28"/>
            <w:lang w:val="en-US"/>
          </w:rPr>
          <w:t xml:space="preserve">system informs automatically VTS Information Service that cancellation is received and </w:t>
        </w:r>
        <w:commentRangeStart w:id="2778"/>
        <w:r>
          <w:rPr>
            <w:rFonts w:ascii="Calibri" w:eastAsia="Calibri" w:hAnsi="Calibri" w:cs="Times New Roman"/>
            <w:szCs w:val="28"/>
            <w:lang w:val="en-US"/>
          </w:rPr>
          <w:t>message has been deleted from the map</w:t>
        </w:r>
      </w:ins>
      <w:commentRangeEnd w:id="2778"/>
      <w:r w:rsidR="00662064">
        <w:rPr>
          <w:rStyle w:val="Kommentinviite"/>
        </w:rPr>
        <w:commentReference w:id="2778"/>
      </w:r>
    </w:p>
    <w:p w14:paraId="0481FE30" w14:textId="77777777" w:rsidR="00DB1F4D" w:rsidRDefault="00DB1F4D" w:rsidP="00DB1F4D">
      <w:pPr>
        <w:spacing w:line="259" w:lineRule="auto"/>
        <w:rPr>
          <w:ins w:id="2779" w:author="Kaski Maiju" w:date="2025-07-01T13:18:00Z" w16du:dateUtc="2025-07-01T11:18:00Z"/>
          <w:rFonts w:ascii="Calibri" w:eastAsia="Calibri" w:hAnsi="Calibri" w:cs="Times New Roman"/>
          <w:szCs w:val="28"/>
          <w:lang w:val="en-US"/>
        </w:rPr>
      </w:pPr>
    </w:p>
    <w:p w14:paraId="31B97ECB" w14:textId="7D637DD8" w:rsidR="00DB1F4D" w:rsidRDefault="00DB1F4D" w:rsidP="004C458B">
      <w:pPr>
        <w:pStyle w:val="AppendixHead3"/>
        <w:rPr>
          <w:ins w:id="2780" w:author="Kaski Maiju" w:date="2025-07-01T13:18:00Z" w16du:dateUtc="2025-07-01T11:18:00Z"/>
        </w:rPr>
      </w:pPr>
      <w:ins w:id="2781" w:author="Kaski Maiju" w:date="2025-07-01T13:18:00Z" w16du:dateUtc="2025-07-01T11:18:00Z">
        <w:r>
          <w:t xml:space="preserve">USE CASE </w:t>
        </w:r>
      </w:ins>
      <w:ins w:id="2782" w:author="Kaski Maiju" w:date="2025-09-25T12:12:00Z" w16du:dateUtc="2025-09-25T10:12:00Z">
        <w:r w:rsidR="00B42BDC">
          <w:t>5.2.</w:t>
        </w:r>
      </w:ins>
      <w:ins w:id="2783" w:author="Kaski Maiju" w:date="2025-07-01T13:43:00Z" w16du:dateUtc="2025-07-01T11:43:00Z">
        <w:r w:rsidR="00DA3808">
          <w:t>2</w:t>
        </w:r>
      </w:ins>
      <w:ins w:id="2784" w:author="Kaski Maiju" w:date="2025-07-01T13:18:00Z" w16du:dateUtc="2025-07-01T11:18:00Z">
        <w:r>
          <w:t xml:space="preserve"> – </w:t>
        </w:r>
      </w:ins>
      <w:ins w:id="2785" w:author="Kaski Maiju" w:date="2025-07-01T13:50:00Z" w16du:dateUtc="2025-07-01T11:50:00Z">
        <w:r w:rsidR="008F304D">
          <w:t xml:space="preserve">VTS </w:t>
        </w:r>
        <w:r w:rsidR="008F304D">
          <w:rPr>
            <w:sz w:val="28"/>
            <w:szCs w:val="24"/>
          </w:rPr>
          <w:t>informs vessel of the special circumstances with time frame</w:t>
        </w:r>
      </w:ins>
    </w:p>
    <w:p w14:paraId="3441F6E8" w14:textId="77777777" w:rsidR="00DB1F4D" w:rsidRPr="00DA7ACC" w:rsidRDefault="00DB1F4D" w:rsidP="00DB1F4D">
      <w:pPr>
        <w:spacing w:after="160" w:line="259" w:lineRule="auto"/>
        <w:ind w:left="2124" w:hanging="2124"/>
        <w:rPr>
          <w:ins w:id="2786" w:author="Kaski Maiju" w:date="2025-07-01T13:18:00Z" w16du:dateUtc="2025-07-01T11:18:00Z"/>
          <w:rFonts w:ascii="Calibri" w:eastAsia="Calibri" w:hAnsi="Calibri" w:cs="Times New Roman"/>
          <w:sz w:val="22"/>
        </w:rPr>
      </w:pPr>
      <w:ins w:id="2787" w:author="Kaski Maiju" w:date="2025-07-01T13:18:00Z" w16du:dateUtc="2025-07-01T11:18:00Z">
        <w:r w:rsidRPr="00DA7ACC">
          <w:rPr>
            <w:rFonts w:ascii="Calibri" w:eastAsia="Calibri" w:hAnsi="Calibri" w:cs="Times New Roman"/>
            <w:sz w:val="22"/>
            <w:u w:val="single"/>
          </w:rPr>
          <w:t>Description:</w:t>
        </w:r>
        <w:r w:rsidRPr="00DA7ACC">
          <w:rPr>
            <w:rFonts w:ascii="Calibri" w:eastAsia="Calibri" w:hAnsi="Calibri" w:cs="Times New Roman"/>
            <w:sz w:val="22"/>
          </w:rPr>
          <w:t xml:space="preserve"> </w:t>
        </w:r>
        <w:r w:rsidRPr="006771ED">
          <w:rPr>
            <w:rFonts w:ascii="Calibri" w:eastAsia="Calibri" w:hAnsi="Calibri" w:cs="Times New Roman"/>
            <w:sz w:val="22"/>
          </w:rPr>
          <w:tab/>
        </w:r>
        <w:r w:rsidRPr="00DA7ACC">
          <w:rPr>
            <w:rFonts w:ascii="Calibri" w:eastAsia="Calibri" w:hAnsi="Calibri" w:cs="Times New Roman"/>
            <w:sz w:val="22"/>
          </w:rPr>
          <w:t xml:space="preserve">VTS sends message to </w:t>
        </w:r>
        <w:r>
          <w:rPr>
            <w:rFonts w:ascii="Calibri" w:eastAsia="Calibri" w:hAnsi="Calibri" w:cs="Times New Roman"/>
            <w:sz w:val="22"/>
          </w:rPr>
          <w:t xml:space="preserve">a </w:t>
        </w:r>
        <w:r w:rsidRPr="00DA7ACC">
          <w:rPr>
            <w:rFonts w:ascii="Calibri" w:eastAsia="Calibri" w:hAnsi="Calibri" w:cs="Times New Roman"/>
            <w:sz w:val="22"/>
          </w:rPr>
          <w:t>vessel</w:t>
        </w:r>
      </w:ins>
    </w:p>
    <w:p w14:paraId="61A9EEDB" w14:textId="09F7E63E" w:rsidR="00DB1F4D" w:rsidRPr="00DA7ACC" w:rsidRDefault="00DB1F4D" w:rsidP="00DB1F4D">
      <w:pPr>
        <w:spacing w:after="160" w:line="259" w:lineRule="auto"/>
        <w:ind w:left="2124" w:hanging="2124"/>
        <w:rPr>
          <w:ins w:id="2788" w:author="Kaski Maiju" w:date="2025-07-01T13:18:00Z" w16du:dateUtc="2025-07-01T11:18:00Z"/>
          <w:rFonts w:ascii="Calibri" w:eastAsia="Calibri" w:hAnsi="Calibri" w:cs="Times New Roman"/>
          <w:sz w:val="22"/>
        </w:rPr>
      </w:pPr>
      <w:ins w:id="2789" w:author="Kaski Maiju" w:date="2025-07-01T13:18:00Z" w16du:dateUtc="2025-07-01T11:18:00Z">
        <w:r w:rsidRPr="00DA7ACC">
          <w:rPr>
            <w:rFonts w:ascii="Calibri" w:eastAsia="Calibri" w:hAnsi="Calibri" w:cs="Times New Roman"/>
            <w:sz w:val="22"/>
            <w:u w:val="single"/>
          </w:rPr>
          <w:t>Pre-conditions:</w:t>
        </w:r>
        <w:r w:rsidRPr="00DA7ACC">
          <w:rPr>
            <w:rFonts w:ascii="Calibri" w:eastAsia="Calibri" w:hAnsi="Calibri" w:cs="Times New Roman"/>
            <w:sz w:val="22"/>
          </w:rPr>
          <w:tab/>
        </w:r>
      </w:ins>
      <w:ins w:id="2790" w:author="Kaski Maiju" w:date="2025-07-01T13:50:00Z" w16du:dateUtc="2025-07-01T11:50:00Z">
        <w:r w:rsidR="008F304D" w:rsidRPr="00DA7ACC">
          <w:rPr>
            <w:rFonts w:ascii="Calibri" w:eastAsia="Calibri" w:hAnsi="Calibri" w:cs="Times New Roman"/>
            <w:sz w:val="22"/>
          </w:rPr>
          <w:t>Vessel has subscribed the VTS Information Service</w:t>
        </w:r>
        <w:r w:rsidR="008F304D">
          <w:rPr>
            <w:rFonts w:ascii="Calibri" w:eastAsia="Calibri" w:hAnsi="Calibri" w:cs="Times New Roman"/>
            <w:sz w:val="22"/>
          </w:rPr>
          <w:t xml:space="preserve"> and vessel is able to display geometry on the map</w:t>
        </w:r>
      </w:ins>
    </w:p>
    <w:p w14:paraId="4F3D39D3" w14:textId="77777777" w:rsidR="00DB1F4D" w:rsidRPr="00DA7ACC" w:rsidRDefault="00DB1F4D" w:rsidP="00DB1F4D">
      <w:pPr>
        <w:pStyle w:val="Bullet1"/>
        <w:numPr>
          <w:ilvl w:val="0"/>
          <w:numId w:val="0"/>
        </w:numPr>
        <w:ind w:left="360" w:hanging="360"/>
        <w:rPr>
          <w:ins w:id="2791" w:author="Kaski Maiju" w:date="2025-07-01T13:18:00Z" w16du:dateUtc="2025-07-01T11:18:00Z"/>
          <w:rFonts w:ascii="Calibri" w:eastAsia="Calibri" w:hAnsi="Calibri" w:cs="Times New Roman"/>
          <w:color w:val="auto"/>
          <w:u w:val="single"/>
        </w:rPr>
      </w:pPr>
      <w:ins w:id="2792" w:author="Kaski Maiju" w:date="2025-07-01T13:18:00Z" w16du:dateUtc="2025-07-01T11:18:00Z">
        <w:r w:rsidRPr="00DA7ACC">
          <w:rPr>
            <w:rFonts w:ascii="Calibri" w:eastAsia="Calibri" w:hAnsi="Calibri" w:cs="Times New Roman"/>
            <w:color w:val="auto"/>
            <w:u w:val="single"/>
          </w:rPr>
          <w:t>Typical sequence:</w:t>
        </w:r>
        <w:r w:rsidRPr="00DA7ACC">
          <w:rPr>
            <w:rFonts w:ascii="Calibri" w:eastAsia="Calibri" w:hAnsi="Calibri" w:cs="Times New Roman"/>
            <w:color w:val="auto"/>
          </w:rPr>
          <w:tab/>
        </w:r>
        <w:r w:rsidRPr="00DA7ACC">
          <w:rPr>
            <w:rFonts w:ascii="Calibri" w:eastAsia="Calibri" w:hAnsi="Calibri" w:cs="Times New Roman"/>
            <w:color w:val="auto"/>
          </w:rPr>
          <w:tab/>
        </w:r>
      </w:ins>
    </w:p>
    <w:p w14:paraId="7AE02D90" w14:textId="794AD983" w:rsidR="00DB1F4D" w:rsidRPr="00DA7ACC" w:rsidRDefault="00DB1F4D">
      <w:pPr>
        <w:pStyle w:val="Luettelokappale"/>
        <w:numPr>
          <w:ilvl w:val="0"/>
          <w:numId w:val="140"/>
        </w:numPr>
        <w:spacing w:line="259" w:lineRule="auto"/>
        <w:rPr>
          <w:ins w:id="2793" w:author="Kaski Maiju" w:date="2025-07-01T13:18:00Z" w16du:dateUtc="2025-07-01T11:18:00Z"/>
          <w:rFonts w:ascii="Calibri" w:eastAsia="Calibri" w:hAnsi="Calibri" w:cs="Times New Roman"/>
          <w:szCs w:val="28"/>
          <w:lang w:val="en-US"/>
        </w:rPr>
        <w:pPrChange w:id="2794" w:author="Kaski Maiju" w:date="2025-07-01T13:19:00Z" w16du:dateUtc="2025-07-01T11:19:00Z">
          <w:pPr>
            <w:pStyle w:val="Luettelokappale"/>
            <w:numPr>
              <w:numId w:val="114"/>
            </w:numPr>
            <w:spacing w:line="259" w:lineRule="auto"/>
            <w:ind w:hanging="360"/>
          </w:pPr>
        </w:pPrChange>
      </w:pPr>
      <w:ins w:id="2795" w:author="Kaski Maiju" w:date="2025-07-01T13:18:00Z" w16du:dateUtc="2025-07-01T11:18:00Z">
        <w:r w:rsidRPr="00DA7ACC">
          <w:rPr>
            <w:rFonts w:ascii="Calibri" w:eastAsia="Calibri" w:hAnsi="Calibri" w:cs="Times New Roman"/>
            <w:szCs w:val="28"/>
            <w:lang w:val="en-US"/>
          </w:rPr>
          <w:t xml:space="preserve">VTS sends message to </w:t>
        </w:r>
        <w:r>
          <w:rPr>
            <w:rFonts w:ascii="Calibri" w:eastAsia="Calibri" w:hAnsi="Calibri" w:cs="Times New Roman"/>
            <w:szCs w:val="28"/>
            <w:lang w:val="en-US"/>
          </w:rPr>
          <w:t xml:space="preserve">a </w:t>
        </w:r>
        <w:r w:rsidRPr="00DA7ACC">
          <w:rPr>
            <w:rFonts w:ascii="Calibri" w:eastAsia="Calibri" w:hAnsi="Calibri" w:cs="Times New Roman"/>
            <w:szCs w:val="28"/>
            <w:lang w:val="en-US"/>
          </w:rPr>
          <w:t>vessel</w:t>
        </w:r>
      </w:ins>
      <w:ins w:id="2796" w:author="Kaski Maiju" w:date="2025-07-01T13:55:00Z" w16du:dateUtc="2025-07-01T11:55:00Z">
        <w:r w:rsidR="006218E2">
          <w:rPr>
            <w:rFonts w:ascii="Calibri" w:eastAsia="Calibri" w:hAnsi="Calibri" w:cs="Times New Roman"/>
            <w:szCs w:val="28"/>
            <w:lang w:val="en-US"/>
          </w:rPr>
          <w:t xml:space="preserve">(s) </w:t>
        </w:r>
        <w:r w:rsidR="001E5A3E">
          <w:rPr>
            <w:rFonts w:ascii="Calibri" w:eastAsia="Calibri" w:hAnsi="Calibri" w:cs="Times New Roman"/>
            <w:szCs w:val="28"/>
            <w:lang w:val="en-US"/>
          </w:rPr>
          <w:t>for example the sailing competition in the VTS area</w:t>
        </w:r>
      </w:ins>
    </w:p>
    <w:p w14:paraId="3C26B75D" w14:textId="77777777" w:rsidR="00937298" w:rsidRPr="00DA7ACC" w:rsidRDefault="00937298" w:rsidP="00937298">
      <w:pPr>
        <w:pStyle w:val="Luettelokappale"/>
        <w:numPr>
          <w:ilvl w:val="0"/>
          <w:numId w:val="140"/>
        </w:numPr>
        <w:spacing w:line="259" w:lineRule="auto"/>
        <w:rPr>
          <w:ins w:id="2797" w:author="Kaski Maiju" w:date="2025-07-02T13:38:00Z" w16du:dateUtc="2025-07-02T11:38:00Z"/>
          <w:rFonts w:ascii="Calibri" w:eastAsia="Calibri" w:hAnsi="Calibri" w:cs="Times New Roman"/>
          <w:szCs w:val="28"/>
          <w:lang w:val="en-US"/>
        </w:rPr>
      </w:pPr>
      <w:ins w:id="2798" w:author="Kaski Maiju" w:date="2025-07-02T13:38:00Z" w16du:dateUtc="2025-07-02T11:38: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VTS Information Service that information is received and opened</w:t>
        </w:r>
      </w:ins>
    </w:p>
    <w:p w14:paraId="341A9ECA" w14:textId="4709EF82" w:rsidR="004E09FA" w:rsidRDefault="004E09FA" w:rsidP="004E09FA">
      <w:pPr>
        <w:pStyle w:val="Luettelokappale"/>
        <w:numPr>
          <w:ilvl w:val="0"/>
          <w:numId w:val="140"/>
        </w:numPr>
        <w:spacing w:line="259" w:lineRule="auto"/>
        <w:rPr>
          <w:ins w:id="2799" w:author="Kaski Maiju" w:date="2025-07-01T13:57:00Z" w16du:dateUtc="2025-07-01T11:57:00Z"/>
          <w:rFonts w:ascii="Calibri" w:eastAsia="Calibri" w:hAnsi="Calibri" w:cs="Times New Roman"/>
          <w:szCs w:val="28"/>
          <w:lang w:val="en-US"/>
        </w:rPr>
      </w:pPr>
      <w:ins w:id="2800" w:author="Kaski Maiju" w:date="2025-07-01T13:57:00Z" w16du:dateUtc="2025-07-01T11:57:00Z">
        <w:r w:rsidRPr="00057920">
          <w:rPr>
            <w:rFonts w:ascii="Calibri" w:eastAsia="Calibri" w:hAnsi="Calibri" w:cs="Times New Roman"/>
            <w:szCs w:val="28"/>
            <w:lang w:val="en-US"/>
          </w:rPr>
          <w:t>V</w:t>
        </w:r>
        <w:r>
          <w:rPr>
            <w:rFonts w:ascii="Calibri" w:eastAsia="Calibri" w:hAnsi="Calibri" w:cs="Times New Roman"/>
            <w:szCs w:val="28"/>
            <w:lang w:val="en-US"/>
          </w:rPr>
          <w:t>essel</w:t>
        </w:r>
      </w:ins>
      <w:ins w:id="2801" w:author="Kaski Maiju" w:date="2025-07-01T14:03:00Z" w16du:dateUtc="2025-07-01T12:03:00Z">
        <w:r w:rsidR="00A72734">
          <w:rPr>
            <w:rFonts w:ascii="Calibri" w:eastAsia="Calibri" w:hAnsi="Calibri" w:cs="Times New Roman"/>
            <w:szCs w:val="28"/>
            <w:lang w:val="en-US"/>
          </w:rPr>
          <w:t xml:space="preserve">´s system </w:t>
        </w:r>
        <w:commentRangeStart w:id="2802"/>
        <w:r w:rsidR="00D12359">
          <w:rPr>
            <w:rFonts w:ascii="Calibri" w:eastAsia="Calibri" w:hAnsi="Calibri" w:cs="Times New Roman"/>
            <w:szCs w:val="28"/>
            <w:lang w:val="en-US"/>
          </w:rPr>
          <w:t xml:space="preserve">cancels information </w:t>
        </w:r>
      </w:ins>
      <w:commentRangeEnd w:id="2802"/>
      <w:r w:rsidR="00803F31">
        <w:rPr>
          <w:rStyle w:val="Kommentinviite"/>
        </w:rPr>
        <w:commentReference w:id="2802"/>
      </w:r>
      <w:ins w:id="2803" w:author="Kaski Maiju" w:date="2025-07-01T14:03:00Z" w16du:dateUtc="2025-07-01T12:03:00Z">
        <w:r w:rsidR="00D12359">
          <w:rPr>
            <w:rFonts w:ascii="Calibri" w:eastAsia="Calibri" w:hAnsi="Calibri" w:cs="Times New Roman"/>
            <w:szCs w:val="28"/>
            <w:lang w:val="en-US"/>
          </w:rPr>
          <w:t>after the time frame has ende</w:t>
        </w:r>
      </w:ins>
      <w:ins w:id="2804" w:author="Kaski Maiju" w:date="2025-07-01T14:04:00Z" w16du:dateUtc="2025-07-01T12:04:00Z">
        <w:r w:rsidR="00D12359">
          <w:rPr>
            <w:rFonts w:ascii="Calibri" w:eastAsia="Calibri" w:hAnsi="Calibri" w:cs="Times New Roman"/>
            <w:szCs w:val="28"/>
            <w:lang w:val="en-US"/>
          </w:rPr>
          <w:t>d</w:t>
        </w:r>
      </w:ins>
    </w:p>
    <w:p w14:paraId="43390701" w14:textId="77777777" w:rsidR="004E09FA" w:rsidRPr="004E09FA" w:rsidRDefault="004E09FA">
      <w:pPr>
        <w:pStyle w:val="Luettelokappale"/>
        <w:spacing w:line="259" w:lineRule="auto"/>
        <w:rPr>
          <w:ins w:id="2805" w:author="Kaski Maiju" w:date="2025-07-01T13:18:00Z" w16du:dateUtc="2025-07-01T11:18:00Z"/>
          <w:rFonts w:ascii="Calibri" w:eastAsia="Calibri" w:hAnsi="Calibri" w:cs="Times New Roman"/>
          <w:szCs w:val="28"/>
          <w:lang w:val="en-US"/>
          <w:rPrChange w:id="2806" w:author="Kaski Maiju" w:date="2025-07-01T13:57:00Z" w16du:dateUtc="2025-07-01T11:57:00Z">
            <w:rPr>
              <w:ins w:id="2807" w:author="Kaski Maiju" w:date="2025-07-01T13:18:00Z" w16du:dateUtc="2025-07-01T11:18:00Z"/>
              <w:lang w:val="en-US"/>
            </w:rPr>
          </w:rPrChange>
        </w:rPr>
        <w:pPrChange w:id="2808" w:author="Kaski Maiju" w:date="2025-07-01T13:57:00Z" w16du:dateUtc="2025-07-01T11:57:00Z">
          <w:pPr>
            <w:pStyle w:val="Luettelokappale"/>
            <w:numPr>
              <w:numId w:val="114"/>
            </w:numPr>
            <w:spacing w:line="259" w:lineRule="auto"/>
            <w:ind w:hanging="360"/>
          </w:pPr>
        </w:pPrChange>
      </w:pPr>
    </w:p>
    <w:p w14:paraId="112CB9D0" w14:textId="1070838C" w:rsidR="00DB1F4D" w:rsidRDefault="00DB1F4D" w:rsidP="00DB1F4D">
      <w:pPr>
        <w:pStyle w:val="AppendixHead3"/>
        <w:rPr>
          <w:ins w:id="2809" w:author="Kaski Maiju" w:date="2025-07-01T13:18:00Z" w16du:dateUtc="2025-07-01T11:18:00Z"/>
        </w:rPr>
      </w:pPr>
      <w:ins w:id="2810" w:author="Kaski Maiju" w:date="2025-07-01T13:18:00Z" w16du:dateUtc="2025-07-01T11:18:00Z">
        <w:r>
          <w:t xml:space="preserve">USE CASE </w:t>
        </w:r>
      </w:ins>
      <w:ins w:id="2811" w:author="Kaski Maiju" w:date="2025-09-25T12:12:00Z" w16du:dateUtc="2025-09-25T10:12:00Z">
        <w:r w:rsidR="00B42BDC">
          <w:t>5.2.</w:t>
        </w:r>
      </w:ins>
      <w:ins w:id="2812" w:author="Kaski Maiju" w:date="2025-07-01T13:57:00Z" w16du:dateUtc="2025-07-01T11:57:00Z">
        <w:r w:rsidR="004E09FA">
          <w:t>3</w:t>
        </w:r>
      </w:ins>
      <w:ins w:id="2813" w:author="Kaski Maiju" w:date="2025-07-01T13:18:00Z" w16du:dateUtc="2025-07-01T11:18:00Z">
        <w:r>
          <w:t xml:space="preserve"> – </w:t>
        </w:r>
        <w:commentRangeStart w:id="2814"/>
        <w:r>
          <w:t xml:space="preserve">VTS </w:t>
        </w:r>
      </w:ins>
      <w:ins w:id="2815" w:author="Kaski Maiju" w:date="2025-07-01T14:07:00Z" w16du:dateUtc="2025-07-01T12:07:00Z">
        <w:r w:rsidR="00A0107C">
          <w:rPr>
            <w:sz w:val="28"/>
            <w:szCs w:val="24"/>
          </w:rPr>
          <w:t xml:space="preserve">sends </w:t>
        </w:r>
      </w:ins>
      <w:ins w:id="2816" w:author="Kaski Maiju" w:date="2025-07-01T14:09:00Z" w16du:dateUtc="2025-07-01T12:09:00Z">
        <w:r w:rsidR="00BF22C8">
          <w:rPr>
            <w:sz w:val="28"/>
            <w:szCs w:val="24"/>
          </w:rPr>
          <w:t xml:space="preserve">information with </w:t>
        </w:r>
        <w:r w:rsidR="003B5D36">
          <w:rPr>
            <w:sz w:val="28"/>
            <w:szCs w:val="24"/>
          </w:rPr>
          <w:t>no time frame</w:t>
        </w:r>
      </w:ins>
      <w:commentRangeEnd w:id="2814"/>
      <w:r w:rsidR="005C6931">
        <w:rPr>
          <w:rStyle w:val="Kommentinviite"/>
          <w:rFonts w:eastAsiaTheme="minorHAnsi" w:cstheme="minorBidi"/>
          <w:b w:val="0"/>
          <w:smallCaps w:val="0"/>
          <w:color w:val="auto"/>
          <w:lang w:eastAsia="en-US"/>
        </w:rPr>
        <w:commentReference w:id="2814"/>
      </w:r>
    </w:p>
    <w:p w14:paraId="7BE11815" w14:textId="77777777" w:rsidR="00DB1F4D" w:rsidRPr="00DA7ACC" w:rsidRDefault="00DB1F4D" w:rsidP="00DB1F4D">
      <w:pPr>
        <w:spacing w:after="160" w:line="259" w:lineRule="auto"/>
        <w:ind w:left="2124" w:hanging="2124"/>
        <w:rPr>
          <w:ins w:id="2817" w:author="Kaski Maiju" w:date="2025-07-01T13:18:00Z" w16du:dateUtc="2025-07-01T11:18:00Z"/>
          <w:rFonts w:ascii="Calibri" w:eastAsia="Calibri" w:hAnsi="Calibri" w:cs="Times New Roman"/>
          <w:sz w:val="22"/>
        </w:rPr>
      </w:pPr>
      <w:ins w:id="2818" w:author="Kaski Maiju" w:date="2025-07-01T13:18:00Z" w16du:dateUtc="2025-07-01T11:18:00Z">
        <w:r w:rsidRPr="00DA7ACC">
          <w:rPr>
            <w:rFonts w:ascii="Calibri" w:eastAsia="Calibri" w:hAnsi="Calibri" w:cs="Times New Roman"/>
            <w:sz w:val="22"/>
            <w:u w:val="single"/>
          </w:rPr>
          <w:t>Description:</w:t>
        </w:r>
        <w:r w:rsidRPr="00DA7ACC">
          <w:rPr>
            <w:rFonts w:ascii="Calibri" w:eastAsia="Calibri" w:hAnsi="Calibri" w:cs="Times New Roman"/>
            <w:sz w:val="22"/>
          </w:rPr>
          <w:t xml:space="preserve"> </w:t>
        </w:r>
        <w:r w:rsidRPr="006771ED">
          <w:rPr>
            <w:rFonts w:ascii="Calibri" w:eastAsia="Calibri" w:hAnsi="Calibri" w:cs="Times New Roman"/>
            <w:sz w:val="22"/>
          </w:rPr>
          <w:tab/>
        </w:r>
        <w:r w:rsidRPr="00DA7ACC">
          <w:rPr>
            <w:rFonts w:ascii="Calibri" w:eastAsia="Calibri" w:hAnsi="Calibri" w:cs="Times New Roman"/>
            <w:sz w:val="22"/>
          </w:rPr>
          <w:t xml:space="preserve">VTS sends message to </w:t>
        </w:r>
        <w:r>
          <w:rPr>
            <w:rFonts w:ascii="Calibri" w:eastAsia="Calibri" w:hAnsi="Calibri" w:cs="Times New Roman"/>
            <w:sz w:val="22"/>
          </w:rPr>
          <w:t xml:space="preserve">a </w:t>
        </w:r>
        <w:r w:rsidRPr="00DA7ACC">
          <w:rPr>
            <w:rFonts w:ascii="Calibri" w:eastAsia="Calibri" w:hAnsi="Calibri" w:cs="Times New Roman"/>
            <w:sz w:val="22"/>
          </w:rPr>
          <w:t>vessel</w:t>
        </w:r>
      </w:ins>
    </w:p>
    <w:p w14:paraId="6C51E899" w14:textId="3317FA89" w:rsidR="00DB1F4D" w:rsidRPr="00DA7ACC" w:rsidRDefault="00DB1F4D" w:rsidP="00DB1F4D">
      <w:pPr>
        <w:spacing w:after="160" w:line="259" w:lineRule="auto"/>
        <w:ind w:left="2124" w:hanging="2124"/>
        <w:rPr>
          <w:ins w:id="2819" w:author="Kaski Maiju" w:date="2025-07-01T13:18:00Z" w16du:dateUtc="2025-07-01T11:18:00Z"/>
          <w:rFonts w:ascii="Calibri" w:eastAsia="Calibri" w:hAnsi="Calibri" w:cs="Times New Roman"/>
          <w:sz w:val="22"/>
        </w:rPr>
      </w:pPr>
      <w:ins w:id="2820" w:author="Kaski Maiju" w:date="2025-07-01T13:18:00Z" w16du:dateUtc="2025-07-01T11:18:00Z">
        <w:r w:rsidRPr="00DA7ACC">
          <w:rPr>
            <w:rFonts w:ascii="Calibri" w:eastAsia="Calibri" w:hAnsi="Calibri" w:cs="Times New Roman"/>
            <w:sz w:val="22"/>
            <w:u w:val="single"/>
          </w:rPr>
          <w:t>Pre-conditions:</w:t>
        </w:r>
        <w:r w:rsidRPr="00DA7ACC">
          <w:rPr>
            <w:rFonts w:ascii="Calibri" w:eastAsia="Calibri" w:hAnsi="Calibri" w:cs="Times New Roman"/>
            <w:sz w:val="22"/>
          </w:rPr>
          <w:tab/>
          <w:t>Vessel has subscribed the VTS Information Service</w:t>
        </w:r>
      </w:ins>
    </w:p>
    <w:p w14:paraId="2DA900D3" w14:textId="77777777" w:rsidR="00DB1F4D" w:rsidRPr="00DA7ACC" w:rsidRDefault="00DB1F4D" w:rsidP="00DB1F4D">
      <w:pPr>
        <w:pStyle w:val="Bullet1"/>
        <w:numPr>
          <w:ilvl w:val="0"/>
          <w:numId w:val="0"/>
        </w:numPr>
        <w:ind w:left="360" w:hanging="360"/>
        <w:rPr>
          <w:ins w:id="2821" w:author="Kaski Maiju" w:date="2025-07-01T13:18:00Z" w16du:dateUtc="2025-07-01T11:18:00Z"/>
          <w:rFonts w:ascii="Calibri" w:eastAsia="Calibri" w:hAnsi="Calibri" w:cs="Times New Roman"/>
          <w:color w:val="auto"/>
          <w:u w:val="single"/>
        </w:rPr>
      </w:pPr>
      <w:ins w:id="2822" w:author="Kaski Maiju" w:date="2025-07-01T13:18:00Z" w16du:dateUtc="2025-07-01T11:18:00Z">
        <w:r w:rsidRPr="00DA7ACC">
          <w:rPr>
            <w:rFonts w:ascii="Calibri" w:eastAsia="Calibri" w:hAnsi="Calibri" w:cs="Times New Roman"/>
            <w:color w:val="auto"/>
            <w:u w:val="single"/>
          </w:rPr>
          <w:t>Typical sequence:</w:t>
        </w:r>
        <w:r w:rsidRPr="00DA7ACC">
          <w:rPr>
            <w:rFonts w:ascii="Calibri" w:eastAsia="Calibri" w:hAnsi="Calibri" w:cs="Times New Roman"/>
            <w:color w:val="auto"/>
          </w:rPr>
          <w:tab/>
        </w:r>
        <w:r w:rsidRPr="00DA7ACC">
          <w:rPr>
            <w:rFonts w:ascii="Calibri" w:eastAsia="Calibri" w:hAnsi="Calibri" w:cs="Times New Roman"/>
            <w:color w:val="auto"/>
          </w:rPr>
          <w:tab/>
        </w:r>
      </w:ins>
    </w:p>
    <w:p w14:paraId="47915ABF" w14:textId="3444F3AC" w:rsidR="00DB1F4D" w:rsidRDefault="00DB1F4D" w:rsidP="007A7E14">
      <w:pPr>
        <w:pStyle w:val="Luettelokappale"/>
        <w:numPr>
          <w:ilvl w:val="0"/>
          <w:numId w:val="141"/>
        </w:numPr>
        <w:spacing w:line="259" w:lineRule="auto"/>
        <w:rPr>
          <w:ins w:id="2823" w:author="Kaski Maiju" w:date="2025-07-01T14:13:00Z" w16du:dateUtc="2025-07-01T12:13:00Z"/>
          <w:rFonts w:ascii="Calibri" w:eastAsia="Calibri" w:hAnsi="Calibri" w:cs="Times New Roman"/>
          <w:szCs w:val="28"/>
          <w:lang w:val="en-US"/>
        </w:rPr>
      </w:pPr>
      <w:ins w:id="2824" w:author="Kaski Maiju" w:date="2025-07-01T13:18:00Z" w16du:dateUtc="2025-07-01T11:18:00Z">
        <w:r w:rsidRPr="00DA7ACC">
          <w:rPr>
            <w:rFonts w:ascii="Calibri" w:eastAsia="Calibri" w:hAnsi="Calibri" w:cs="Times New Roman"/>
            <w:szCs w:val="28"/>
            <w:lang w:val="en-US"/>
          </w:rPr>
          <w:t xml:space="preserve">VTS sends message to </w:t>
        </w:r>
        <w:r>
          <w:rPr>
            <w:rFonts w:ascii="Calibri" w:eastAsia="Calibri" w:hAnsi="Calibri" w:cs="Times New Roman"/>
            <w:szCs w:val="28"/>
            <w:lang w:val="en-US"/>
          </w:rPr>
          <w:t xml:space="preserve">a </w:t>
        </w:r>
        <w:r w:rsidRPr="00DA7ACC">
          <w:rPr>
            <w:rFonts w:ascii="Calibri" w:eastAsia="Calibri" w:hAnsi="Calibri" w:cs="Times New Roman"/>
            <w:szCs w:val="28"/>
            <w:lang w:val="en-US"/>
          </w:rPr>
          <w:t>vessel</w:t>
        </w:r>
      </w:ins>
      <w:ins w:id="2825" w:author="Kaski Maiju" w:date="2025-07-01T13:58:00Z" w16du:dateUtc="2025-07-01T11:58:00Z">
        <w:r w:rsidR="00D551FD">
          <w:rPr>
            <w:rFonts w:ascii="Calibri" w:eastAsia="Calibri" w:hAnsi="Calibri" w:cs="Times New Roman"/>
            <w:szCs w:val="28"/>
            <w:lang w:val="en-US"/>
          </w:rPr>
          <w:t xml:space="preserve">(s) </w:t>
        </w:r>
      </w:ins>
      <w:ins w:id="2826" w:author="Kaski Maiju" w:date="2025-07-01T14:09:00Z" w16du:dateUtc="2025-07-01T12:09:00Z">
        <w:r w:rsidR="003B5D36">
          <w:rPr>
            <w:rFonts w:ascii="Calibri" w:eastAsia="Calibri" w:hAnsi="Calibri" w:cs="Times New Roman"/>
            <w:szCs w:val="28"/>
            <w:lang w:val="en-US"/>
          </w:rPr>
          <w:t>for example t</w:t>
        </w:r>
      </w:ins>
      <w:ins w:id="2827" w:author="Kaski Maiju" w:date="2025-07-02T13:39:00Z" w16du:dateUtc="2025-07-02T11:39:00Z">
        <w:r w:rsidR="00937298">
          <w:rPr>
            <w:rFonts w:ascii="Calibri" w:eastAsia="Calibri" w:hAnsi="Calibri" w:cs="Times New Roman"/>
            <w:szCs w:val="28"/>
            <w:lang w:val="en-US"/>
          </w:rPr>
          <w:t>he information that compl</w:t>
        </w:r>
      </w:ins>
      <w:ins w:id="2828" w:author="Pitkänen Juho" w:date="2025-09-24T11:32:00Z" w16du:dateUtc="2025-09-24T09:32:00Z">
        <w:r w:rsidR="003F3145">
          <w:rPr>
            <w:rFonts w:ascii="Calibri" w:eastAsia="Calibri" w:hAnsi="Calibri" w:cs="Times New Roman"/>
            <w:szCs w:val="28"/>
            <w:lang w:val="en-US"/>
          </w:rPr>
          <w:t>e</w:t>
        </w:r>
      </w:ins>
      <w:ins w:id="2829" w:author="Kaski Maiju" w:date="2025-07-02T13:39:00Z" w16du:dateUtc="2025-07-02T11:39:00Z">
        <w:del w:id="2830" w:author="Pitkänen Juho" w:date="2025-09-24T11:32:00Z" w16du:dateUtc="2025-09-24T09:32:00Z">
          <w:r w:rsidR="00937298" w:rsidDel="003F3145">
            <w:rPr>
              <w:rFonts w:ascii="Calibri" w:eastAsia="Calibri" w:hAnsi="Calibri" w:cs="Times New Roman"/>
              <w:szCs w:val="28"/>
              <w:lang w:val="en-US"/>
            </w:rPr>
            <w:delText>i</w:delText>
          </w:r>
        </w:del>
        <w:r w:rsidR="00937298">
          <w:rPr>
            <w:rFonts w:ascii="Calibri" w:eastAsia="Calibri" w:hAnsi="Calibri" w:cs="Times New Roman"/>
            <w:szCs w:val="28"/>
            <w:lang w:val="en-US"/>
          </w:rPr>
          <w:t xml:space="preserve">ments other S-100 services or </w:t>
        </w:r>
        <w:commentRangeStart w:id="2831"/>
        <w:r w:rsidR="00937298">
          <w:rPr>
            <w:rFonts w:ascii="Calibri" w:eastAsia="Calibri" w:hAnsi="Calibri" w:cs="Times New Roman"/>
            <w:szCs w:val="28"/>
            <w:lang w:val="en-US"/>
          </w:rPr>
          <w:t>use this ser</w:t>
        </w:r>
      </w:ins>
      <w:ins w:id="2832" w:author="Kaski Maiju" w:date="2025-07-02T13:40:00Z" w16du:dateUtc="2025-07-02T11:40:00Z">
        <w:r w:rsidR="00937298">
          <w:rPr>
            <w:rFonts w:ascii="Calibri" w:eastAsia="Calibri" w:hAnsi="Calibri" w:cs="Times New Roman"/>
            <w:szCs w:val="28"/>
            <w:lang w:val="en-US"/>
          </w:rPr>
          <w:t xml:space="preserve">vice to send S-100 service information that has not been yet develop or are not in use </w:t>
        </w:r>
      </w:ins>
      <w:ins w:id="2833" w:author="Kaski Maiju" w:date="2025-07-02T13:41:00Z" w16du:dateUtc="2025-07-02T11:41:00Z">
        <w:r w:rsidR="00937298">
          <w:rPr>
            <w:rFonts w:ascii="Calibri" w:eastAsia="Calibri" w:hAnsi="Calibri" w:cs="Times New Roman"/>
            <w:szCs w:val="28"/>
            <w:lang w:val="en-US"/>
          </w:rPr>
          <w:t xml:space="preserve">in the </w:t>
        </w:r>
      </w:ins>
      <w:ins w:id="2834" w:author="Pitkänen Juho" w:date="2025-09-24T11:35:00Z" w16du:dateUtc="2025-09-24T09:35:00Z">
        <w:r w:rsidR="00F05425">
          <w:rPr>
            <w:rFonts w:ascii="Calibri" w:eastAsia="Calibri" w:hAnsi="Calibri" w:cs="Times New Roman"/>
            <w:szCs w:val="28"/>
            <w:lang w:val="en-US"/>
          </w:rPr>
          <w:t>ce</w:t>
        </w:r>
      </w:ins>
      <w:ins w:id="2835" w:author="Kaski Maiju" w:date="2025-07-02T13:41:00Z" w16du:dateUtc="2025-07-02T11:41:00Z">
        <w:del w:id="2836" w:author="Pitkänen Juho" w:date="2025-09-24T11:35:00Z" w16du:dateUtc="2025-09-24T09:35:00Z">
          <w:r w:rsidR="00937298" w:rsidDel="00F05425">
            <w:rPr>
              <w:rFonts w:ascii="Calibri" w:eastAsia="Calibri" w:hAnsi="Calibri" w:cs="Times New Roman"/>
              <w:szCs w:val="28"/>
              <w:lang w:val="en-US"/>
            </w:rPr>
            <w:delText>cu</w:delText>
          </w:r>
        </w:del>
        <w:r w:rsidR="00937298">
          <w:rPr>
            <w:rFonts w:ascii="Calibri" w:eastAsia="Calibri" w:hAnsi="Calibri" w:cs="Times New Roman"/>
            <w:szCs w:val="28"/>
            <w:lang w:val="en-US"/>
          </w:rPr>
          <w:t>rtain VTS area</w:t>
        </w:r>
      </w:ins>
      <w:commentRangeEnd w:id="2831"/>
      <w:r w:rsidR="00DF0F36">
        <w:rPr>
          <w:rStyle w:val="Kommentinviite"/>
        </w:rPr>
        <w:commentReference w:id="2831"/>
      </w:r>
    </w:p>
    <w:p w14:paraId="3D6DAF2D" w14:textId="32E1ABE1" w:rsidR="007A1916" w:rsidRPr="00DA7ACC" w:rsidRDefault="007A1916">
      <w:pPr>
        <w:pStyle w:val="Luettelokappale"/>
        <w:numPr>
          <w:ilvl w:val="1"/>
          <w:numId w:val="141"/>
        </w:numPr>
        <w:spacing w:line="259" w:lineRule="auto"/>
        <w:rPr>
          <w:ins w:id="2837" w:author="Kaski Maiju" w:date="2025-07-01T13:18:00Z" w16du:dateUtc="2025-07-01T11:18:00Z"/>
          <w:rFonts w:ascii="Calibri" w:eastAsia="Calibri" w:hAnsi="Calibri" w:cs="Times New Roman"/>
          <w:szCs w:val="28"/>
          <w:lang w:val="en-US"/>
        </w:rPr>
        <w:pPrChange w:id="2838" w:author="Kaski Maiju" w:date="2025-07-01T14:13:00Z" w16du:dateUtc="2025-07-01T12:13:00Z">
          <w:pPr>
            <w:pStyle w:val="Luettelokappale"/>
            <w:numPr>
              <w:numId w:val="114"/>
            </w:numPr>
            <w:spacing w:line="259" w:lineRule="auto"/>
            <w:ind w:hanging="360"/>
          </w:pPr>
        </w:pPrChange>
      </w:pPr>
      <w:ins w:id="2839" w:author="Kaski Maiju" w:date="2025-07-01T14:13:00Z" w16du:dateUtc="2025-07-01T12:13:00Z">
        <w:r>
          <w:rPr>
            <w:rFonts w:ascii="Calibri" w:eastAsia="Calibri" w:hAnsi="Calibri" w:cs="Times New Roman"/>
            <w:szCs w:val="28"/>
            <w:lang w:val="en-US"/>
          </w:rPr>
          <w:lastRenderedPageBreak/>
          <w:t xml:space="preserve">Message can be in </w:t>
        </w:r>
        <w:r w:rsidR="007034C4">
          <w:rPr>
            <w:rFonts w:ascii="Calibri" w:eastAsia="Calibri" w:hAnsi="Calibri" w:cs="Times New Roman"/>
            <w:szCs w:val="28"/>
            <w:lang w:val="en-US"/>
          </w:rPr>
          <w:t>form that VTS provider chooses (</w:t>
        </w:r>
      </w:ins>
      <w:ins w:id="2840" w:author="Kaski Maiju" w:date="2025-07-01T14:14:00Z" w16du:dateUtc="2025-07-01T12:14:00Z">
        <w:r w:rsidR="007034C4">
          <w:rPr>
            <w:rFonts w:ascii="Calibri" w:eastAsia="Calibri" w:hAnsi="Calibri" w:cs="Times New Roman"/>
            <w:szCs w:val="28"/>
            <w:lang w:val="en-US"/>
          </w:rPr>
          <w:t xml:space="preserve">eg. freetext, </w:t>
        </w:r>
        <w:r w:rsidR="00814B1B">
          <w:rPr>
            <w:rFonts w:ascii="Calibri" w:eastAsia="Calibri" w:hAnsi="Calibri" w:cs="Times New Roman"/>
            <w:szCs w:val="28"/>
            <w:lang w:val="en-US"/>
          </w:rPr>
          <w:t>attached file, picture)</w:t>
        </w:r>
      </w:ins>
    </w:p>
    <w:p w14:paraId="74F7942A" w14:textId="77777777" w:rsidR="00937298" w:rsidRPr="00DA7ACC" w:rsidRDefault="00937298" w:rsidP="00937298">
      <w:pPr>
        <w:pStyle w:val="Luettelokappale"/>
        <w:numPr>
          <w:ilvl w:val="0"/>
          <w:numId w:val="141"/>
        </w:numPr>
        <w:spacing w:line="259" w:lineRule="auto"/>
        <w:rPr>
          <w:ins w:id="2841" w:author="Kaski Maiju" w:date="2025-07-02T13:39:00Z" w16du:dateUtc="2025-07-02T11:39:00Z"/>
          <w:rFonts w:ascii="Calibri" w:eastAsia="Calibri" w:hAnsi="Calibri" w:cs="Times New Roman"/>
          <w:szCs w:val="28"/>
          <w:lang w:val="en-US"/>
        </w:rPr>
      </w:pPr>
      <w:ins w:id="2842" w:author="Kaski Maiju" w:date="2025-07-02T13:39:00Z" w16du:dateUtc="2025-07-02T11:39: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VTS Information Service that information is received and opened</w:t>
        </w:r>
      </w:ins>
    </w:p>
    <w:p w14:paraId="0DC0F42C" w14:textId="77777777" w:rsidR="00DB1F4D" w:rsidRPr="00DB1F4D" w:rsidRDefault="00DB1F4D">
      <w:pPr>
        <w:spacing w:line="259" w:lineRule="auto"/>
        <w:rPr>
          <w:ins w:id="2843" w:author="Kaski Maiju" w:date="2025-01-15T16:53:00Z" w16du:dateUtc="2025-01-15T14:53:00Z"/>
          <w:rFonts w:ascii="Calibri" w:eastAsia="Calibri" w:hAnsi="Calibri" w:cs="Times New Roman"/>
          <w:szCs w:val="28"/>
          <w:lang w:val="en-US"/>
          <w:rPrChange w:id="2844" w:author="Kaski Maiju" w:date="2025-07-01T13:18:00Z" w16du:dateUtc="2025-07-01T11:18:00Z">
            <w:rPr>
              <w:ins w:id="2845" w:author="Kaski Maiju" w:date="2025-01-15T16:53:00Z" w16du:dateUtc="2025-01-15T14:53:00Z"/>
              <w:lang w:val="en-US"/>
            </w:rPr>
          </w:rPrChange>
        </w:rPr>
        <w:pPrChange w:id="2846" w:author="Kaski Maiju" w:date="2025-07-01T13:18:00Z" w16du:dateUtc="2025-07-01T11:18:00Z">
          <w:pPr>
            <w:pStyle w:val="Luettelokappale"/>
            <w:numPr>
              <w:numId w:val="114"/>
            </w:numPr>
            <w:spacing w:line="259" w:lineRule="auto"/>
            <w:ind w:hanging="360"/>
          </w:pPr>
        </w:pPrChange>
      </w:pPr>
    </w:p>
    <w:p w14:paraId="7A1EEE42" w14:textId="77777777" w:rsidR="006771ED" w:rsidRDefault="006771ED" w:rsidP="006771ED">
      <w:pPr>
        <w:spacing w:line="259" w:lineRule="auto"/>
        <w:rPr>
          <w:ins w:id="2847" w:author="Kaski Maiju" w:date="2025-01-15T16:53:00Z" w16du:dateUtc="2025-01-15T14:53:00Z"/>
          <w:rFonts w:ascii="Calibri" w:eastAsia="Calibri" w:hAnsi="Calibri" w:cs="Times New Roman"/>
          <w:szCs w:val="28"/>
          <w:lang w:val="en-US"/>
        </w:rPr>
      </w:pPr>
    </w:p>
    <w:p w14:paraId="0361255F" w14:textId="2C91E292" w:rsidR="006771ED" w:rsidRDefault="006771ED" w:rsidP="006771ED">
      <w:pPr>
        <w:pStyle w:val="AppendixHead3"/>
        <w:rPr>
          <w:ins w:id="2848" w:author="Kaski Maiju" w:date="2025-01-15T16:53:00Z" w16du:dateUtc="2025-01-15T14:53:00Z"/>
        </w:rPr>
      </w:pPr>
      <w:ins w:id="2849" w:author="Kaski Maiju" w:date="2025-01-15T16:53:00Z" w16du:dateUtc="2025-01-15T14:53:00Z">
        <w:r>
          <w:t xml:space="preserve">USE CASE </w:t>
        </w:r>
      </w:ins>
      <w:ins w:id="2850" w:author="Kaski Maiju" w:date="2025-09-25T12:12:00Z" w16du:dateUtc="2025-09-25T10:12:00Z">
        <w:r w:rsidR="00B42BDC">
          <w:t>5.2.</w:t>
        </w:r>
      </w:ins>
      <w:ins w:id="2851" w:author="Kaski Maiju" w:date="2025-07-01T14:26:00Z" w16du:dateUtc="2025-07-01T12:26:00Z">
        <w:r w:rsidR="004C458B">
          <w:t>4</w:t>
        </w:r>
      </w:ins>
      <w:ins w:id="2852" w:author="Kaski Maiju" w:date="2025-01-15T16:53:00Z" w16du:dateUtc="2025-01-15T14:53:00Z">
        <w:r>
          <w:t xml:space="preserve"> – VTS </w:t>
        </w:r>
      </w:ins>
      <w:ins w:id="2853" w:author="Kaski Maiju" w:date="2025-07-01T14:21:00Z" w16du:dateUtc="2025-07-01T12:21:00Z">
        <w:r w:rsidR="002106DE">
          <w:rPr>
            <w:sz w:val="28"/>
            <w:szCs w:val="24"/>
          </w:rPr>
          <w:t xml:space="preserve">asks questions by using </w:t>
        </w:r>
      </w:ins>
      <w:ins w:id="2854" w:author="Kaski Maiju" w:date="2025-07-01T14:22:00Z" w16du:dateUtc="2025-07-01T12:22:00Z">
        <w:r w:rsidR="002106DE">
          <w:rPr>
            <w:sz w:val="28"/>
            <w:szCs w:val="24"/>
          </w:rPr>
          <w:t>form</w:t>
        </w:r>
      </w:ins>
    </w:p>
    <w:p w14:paraId="7C1DB713" w14:textId="77777777" w:rsidR="006771ED" w:rsidRPr="006771ED" w:rsidRDefault="006771ED">
      <w:pPr>
        <w:spacing w:line="259" w:lineRule="auto"/>
        <w:rPr>
          <w:ins w:id="2855" w:author="Kaski Maiju" w:date="2025-01-15T16:52:00Z" w16du:dateUtc="2025-01-15T14:52:00Z"/>
          <w:rFonts w:ascii="Calibri" w:eastAsia="Calibri" w:hAnsi="Calibri" w:cs="Times New Roman"/>
          <w:szCs w:val="28"/>
          <w:rPrChange w:id="2856" w:author="Kaski Maiju" w:date="2025-01-15T16:53:00Z" w16du:dateUtc="2025-01-15T14:53:00Z">
            <w:rPr>
              <w:ins w:id="2857" w:author="Kaski Maiju" w:date="2025-01-15T16:52:00Z" w16du:dateUtc="2025-01-15T14:52:00Z"/>
              <w:lang w:val="en-US"/>
            </w:rPr>
          </w:rPrChange>
        </w:rPr>
        <w:pPrChange w:id="2858" w:author="Kaski Maiju" w:date="2025-01-15T16:53:00Z" w16du:dateUtc="2025-01-15T14:53:00Z">
          <w:pPr>
            <w:pStyle w:val="Luettelokappale"/>
            <w:numPr>
              <w:numId w:val="114"/>
            </w:numPr>
            <w:spacing w:line="259" w:lineRule="auto"/>
            <w:ind w:hanging="360"/>
          </w:pPr>
        </w:pPrChange>
      </w:pPr>
    </w:p>
    <w:p w14:paraId="3C79880A" w14:textId="622E001F" w:rsidR="0037286D" w:rsidRPr="001226AD" w:rsidRDefault="0037286D" w:rsidP="0037286D">
      <w:pPr>
        <w:spacing w:after="160" w:line="259" w:lineRule="auto"/>
        <w:ind w:left="2124" w:hanging="2124"/>
        <w:rPr>
          <w:ins w:id="2859" w:author="Kaski Maiju" w:date="2025-01-15T16:57:00Z" w16du:dateUtc="2025-01-15T14:57:00Z"/>
          <w:rFonts w:ascii="Calibri" w:eastAsia="Calibri" w:hAnsi="Calibri" w:cs="Times New Roman"/>
          <w:sz w:val="22"/>
        </w:rPr>
      </w:pPr>
      <w:ins w:id="2860" w:author="Kaski Maiju" w:date="2025-01-15T16:57:00Z" w16du:dateUtc="2025-01-15T14:57: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6771ED">
          <w:rPr>
            <w:rFonts w:ascii="Calibri" w:eastAsia="Calibri" w:hAnsi="Calibri" w:cs="Times New Roman"/>
            <w:sz w:val="22"/>
          </w:rPr>
          <w:tab/>
        </w:r>
        <w:commentRangeStart w:id="2861"/>
        <w:r w:rsidRPr="001226AD">
          <w:rPr>
            <w:rFonts w:ascii="Calibri" w:eastAsia="Calibri" w:hAnsi="Calibri" w:cs="Times New Roman"/>
            <w:sz w:val="22"/>
          </w:rPr>
          <w:t xml:space="preserve">VTS sends </w:t>
        </w:r>
      </w:ins>
      <w:ins w:id="2862" w:author="Kaski Maiju" w:date="2025-01-15T16:58:00Z" w16du:dateUtc="2025-01-15T14:58:00Z">
        <w:r>
          <w:rPr>
            <w:rFonts w:ascii="Calibri" w:eastAsia="Calibri" w:hAnsi="Calibri" w:cs="Times New Roman"/>
            <w:sz w:val="22"/>
          </w:rPr>
          <w:t xml:space="preserve">same </w:t>
        </w:r>
      </w:ins>
      <w:ins w:id="2863" w:author="Kaski Maiju" w:date="2025-01-15T16:57:00Z" w16du:dateUtc="2025-01-15T14:57:00Z">
        <w:r w:rsidRPr="001226AD">
          <w:rPr>
            <w:rFonts w:ascii="Calibri" w:eastAsia="Calibri" w:hAnsi="Calibri" w:cs="Times New Roman"/>
            <w:sz w:val="22"/>
          </w:rPr>
          <w:t>message to</w:t>
        </w:r>
      </w:ins>
      <w:ins w:id="2864" w:author="Kaski Maiju" w:date="2025-01-15T16:58:00Z" w16du:dateUtc="2025-01-15T14:58:00Z">
        <w:r>
          <w:rPr>
            <w:rFonts w:ascii="Calibri" w:eastAsia="Calibri" w:hAnsi="Calibri" w:cs="Times New Roman"/>
            <w:sz w:val="22"/>
          </w:rPr>
          <w:t xml:space="preserve"> multiple </w:t>
        </w:r>
      </w:ins>
      <w:ins w:id="2865" w:author="Kaski Maiju" w:date="2025-01-15T16:57:00Z" w16du:dateUtc="2025-01-15T14:57:00Z">
        <w:r w:rsidRPr="001226AD">
          <w:rPr>
            <w:rFonts w:ascii="Calibri" w:eastAsia="Calibri" w:hAnsi="Calibri" w:cs="Times New Roman"/>
            <w:sz w:val="22"/>
          </w:rPr>
          <w:t>vessel</w:t>
        </w:r>
      </w:ins>
      <w:ins w:id="2866" w:author="Kaski Maiju" w:date="2025-01-15T16:58:00Z" w16du:dateUtc="2025-01-15T14:58:00Z">
        <w:r>
          <w:rPr>
            <w:rFonts w:ascii="Calibri" w:eastAsia="Calibri" w:hAnsi="Calibri" w:cs="Times New Roman"/>
            <w:sz w:val="22"/>
          </w:rPr>
          <w:t>s at once</w:t>
        </w:r>
      </w:ins>
      <w:commentRangeEnd w:id="2861"/>
      <w:r w:rsidR="00630770">
        <w:rPr>
          <w:rStyle w:val="Kommentinviite"/>
        </w:rPr>
        <w:commentReference w:id="2861"/>
      </w:r>
    </w:p>
    <w:p w14:paraId="1D64C200" w14:textId="63497E71" w:rsidR="0037286D" w:rsidRPr="001226AD" w:rsidRDefault="0037286D" w:rsidP="0037286D">
      <w:pPr>
        <w:spacing w:after="160" w:line="259" w:lineRule="auto"/>
        <w:ind w:left="2124" w:hanging="2124"/>
        <w:rPr>
          <w:ins w:id="2867" w:author="Kaski Maiju" w:date="2025-01-15T16:57:00Z" w16du:dateUtc="2025-01-15T14:57:00Z"/>
          <w:rFonts w:ascii="Calibri" w:eastAsia="Calibri" w:hAnsi="Calibri" w:cs="Times New Roman"/>
          <w:sz w:val="22"/>
        </w:rPr>
      </w:pPr>
      <w:ins w:id="2868" w:author="Kaski Maiju" w:date="2025-01-15T16:57:00Z" w16du:dateUtc="2025-01-15T14:57:00Z">
        <w:r w:rsidRPr="001226AD">
          <w:rPr>
            <w:rFonts w:ascii="Calibri" w:eastAsia="Calibri" w:hAnsi="Calibri" w:cs="Times New Roman"/>
            <w:sz w:val="22"/>
            <w:u w:val="single"/>
          </w:rPr>
          <w:t>Pre-conditions:</w:t>
        </w:r>
        <w:r w:rsidRPr="001226AD">
          <w:rPr>
            <w:rFonts w:ascii="Calibri" w:eastAsia="Calibri" w:hAnsi="Calibri" w:cs="Times New Roman"/>
            <w:sz w:val="22"/>
          </w:rPr>
          <w:tab/>
          <w:t>Vessel</w:t>
        </w:r>
      </w:ins>
      <w:ins w:id="2869" w:author="Kaski Maiju" w:date="2025-01-15T16:58:00Z" w16du:dateUtc="2025-01-15T14:58:00Z">
        <w:r>
          <w:rPr>
            <w:rFonts w:ascii="Calibri" w:eastAsia="Calibri" w:hAnsi="Calibri" w:cs="Times New Roman"/>
            <w:sz w:val="22"/>
          </w:rPr>
          <w:t>s</w:t>
        </w:r>
      </w:ins>
      <w:ins w:id="2870" w:author="Kaski Maiju" w:date="2025-01-15T16:57:00Z" w16du:dateUtc="2025-01-15T14:57:00Z">
        <w:r w:rsidRPr="001226AD">
          <w:rPr>
            <w:rFonts w:ascii="Calibri" w:eastAsia="Calibri" w:hAnsi="Calibri" w:cs="Times New Roman"/>
            <w:sz w:val="22"/>
          </w:rPr>
          <w:t xml:space="preserve"> ha</w:t>
        </w:r>
      </w:ins>
      <w:ins w:id="2871" w:author="Kaski Maiju" w:date="2025-01-15T16:58:00Z" w16du:dateUtc="2025-01-15T14:58:00Z">
        <w:r>
          <w:rPr>
            <w:rFonts w:ascii="Calibri" w:eastAsia="Calibri" w:hAnsi="Calibri" w:cs="Times New Roman"/>
            <w:sz w:val="22"/>
          </w:rPr>
          <w:t>ve</w:t>
        </w:r>
      </w:ins>
      <w:ins w:id="2872" w:author="Kaski Maiju" w:date="2025-01-15T16:57:00Z" w16du:dateUtc="2025-01-15T14:57:00Z">
        <w:r w:rsidRPr="001226AD">
          <w:rPr>
            <w:rFonts w:ascii="Calibri" w:eastAsia="Calibri" w:hAnsi="Calibri" w:cs="Times New Roman"/>
            <w:sz w:val="22"/>
          </w:rPr>
          <w:t xml:space="preserve"> subscribed the VTS Information Service</w:t>
        </w:r>
      </w:ins>
      <w:ins w:id="2873" w:author="Kaski Maiju" w:date="2025-07-02T13:34:00Z" w16du:dateUtc="2025-07-02T11:34:00Z">
        <w:r w:rsidR="00937298">
          <w:rPr>
            <w:rFonts w:ascii="Calibri" w:eastAsia="Calibri" w:hAnsi="Calibri" w:cs="Times New Roman"/>
            <w:sz w:val="22"/>
          </w:rPr>
          <w:t xml:space="preserve"> and VTS has established validation rules</w:t>
        </w:r>
      </w:ins>
    </w:p>
    <w:p w14:paraId="3D732FB9" w14:textId="77777777" w:rsidR="0037286D" w:rsidRPr="001226AD" w:rsidRDefault="0037286D" w:rsidP="0037286D">
      <w:pPr>
        <w:pStyle w:val="Bullet1"/>
        <w:numPr>
          <w:ilvl w:val="0"/>
          <w:numId w:val="0"/>
        </w:numPr>
        <w:ind w:left="360" w:hanging="360"/>
        <w:rPr>
          <w:ins w:id="2874" w:author="Kaski Maiju" w:date="2025-01-15T16:57:00Z" w16du:dateUtc="2025-01-15T14:57:00Z"/>
          <w:rFonts w:ascii="Calibri" w:eastAsia="Calibri" w:hAnsi="Calibri" w:cs="Times New Roman"/>
          <w:color w:val="auto"/>
          <w:u w:val="single"/>
        </w:rPr>
      </w:pPr>
      <w:ins w:id="2875" w:author="Kaski Maiju" w:date="2025-01-15T16:57:00Z" w16du:dateUtc="2025-01-15T14:57:00Z">
        <w:r w:rsidRPr="001226AD">
          <w:rPr>
            <w:rFonts w:ascii="Calibri" w:eastAsia="Calibri" w:hAnsi="Calibri" w:cs="Times New Roman"/>
            <w:color w:val="auto"/>
            <w:u w:val="single"/>
          </w:rPr>
          <w:t>Typical sequence:</w:t>
        </w:r>
        <w:r w:rsidRPr="001226AD">
          <w:rPr>
            <w:rFonts w:ascii="Calibri" w:eastAsia="Calibri" w:hAnsi="Calibri" w:cs="Times New Roman"/>
            <w:color w:val="auto"/>
          </w:rPr>
          <w:tab/>
        </w:r>
        <w:r w:rsidRPr="001226AD">
          <w:rPr>
            <w:rFonts w:ascii="Calibri" w:eastAsia="Calibri" w:hAnsi="Calibri" w:cs="Times New Roman"/>
            <w:color w:val="auto"/>
          </w:rPr>
          <w:tab/>
        </w:r>
      </w:ins>
    </w:p>
    <w:p w14:paraId="50B8E73A" w14:textId="138E6441" w:rsidR="00611711" w:rsidRDefault="005E3EC2" w:rsidP="0037286D">
      <w:pPr>
        <w:pStyle w:val="Luettelokappale"/>
        <w:numPr>
          <w:ilvl w:val="0"/>
          <w:numId w:val="115"/>
        </w:numPr>
        <w:spacing w:line="259" w:lineRule="auto"/>
        <w:rPr>
          <w:ins w:id="2876" w:author="Kaski Maiju" w:date="2025-03-20T10:56:00Z" w16du:dateUtc="2025-03-20T08:56:00Z"/>
          <w:rFonts w:ascii="Calibri" w:eastAsia="Calibri" w:hAnsi="Calibri" w:cs="Times New Roman"/>
          <w:szCs w:val="28"/>
          <w:lang w:val="en-US"/>
        </w:rPr>
      </w:pPr>
      <w:ins w:id="2877" w:author="Kaski Maiju" w:date="2025-07-01T14:22:00Z" w16du:dateUtc="2025-07-01T12:22:00Z">
        <w:r>
          <w:rPr>
            <w:rFonts w:ascii="Calibri" w:eastAsia="Calibri" w:hAnsi="Calibri" w:cs="Times New Roman"/>
            <w:szCs w:val="28"/>
            <w:lang w:val="en-US"/>
          </w:rPr>
          <w:t xml:space="preserve">VTS asks </w:t>
        </w:r>
      </w:ins>
      <w:ins w:id="2878" w:author="Kaski Maiju" w:date="2025-07-02T13:34:00Z" w16du:dateUtc="2025-07-02T11:34:00Z">
        <w:r w:rsidR="00937298">
          <w:rPr>
            <w:rFonts w:ascii="Calibri" w:eastAsia="Calibri" w:hAnsi="Calibri" w:cs="Times New Roman"/>
            <w:szCs w:val="28"/>
            <w:lang w:val="en-US"/>
          </w:rPr>
          <w:t xml:space="preserve">question from </w:t>
        </w:r>
      </w:ins>
      <w:ins w:id="2879" w:author="Kaski Maiju" w:date="2025-07-01T14:22:00Z" w16du:dateUtc="2025-07-01T12:22:00Z">
        <w:r>
          <w:rPr>
            <w:rFonts w:ascii="Calibri" w:eastAsia="Calibri" w:hAnsi="Calibri" w:cs="Times New Roman"/>
            <w:szCs w:val="28"/>
            <w:lang w:val="en-US"/>
          </w:rPr>
          <w:t xml:space="preserve">vessel </w:t>
        </w:r>
      </w:ins>
      <w:ins w:id="2880" w:author="Kaski Maiju" w:date="2025-07-02T13:34:00Z" w16du:dateUtc="2025-07-02T11:34:00Z">
        <w:r w:rsidR="00937298">
          <w:rPr>
            <w:rFonts w:ascii="Calibri" w:eastAsia="Calibri" w:hAnsi="Calibri" w:cs="Times New Roman"/>
            <w:szCs w:val="28"/>
            <w:lang w:val="en-US"/>
          </w:rPr>
          <w:t>for e</w:t>
        </w:r>
      </w:ins>
      <w:ins w:id="2881" w:author="Kaski Maiju" w:date="2025-07-02T13:35:00Z" w16du:dateUtc="2025-07-02T11:35:00Z">
        <w:r w:rsidR="00937298">
          <w:rPr>
            <w:rFonts w:ascii="Calibri" w:eastAsia="Calibri" w:hAnsi="Calibri" w:cs="Times New Roman"/>
            <w:szCs w:val="28"/>
            <w:lang w:val="en-US"/>
          </w:rPr>
          <w:t>xample “Question. Are you able hold your position?”</w:t>
        </w:r>
      </w:ins>
    </w:p>
    <w:p w14:paraId="3942DB96" w14:textId="06D7797B" w:rsidR="00937298" w:rsidRPr="00DA7ACC" w:rsidRDefault="00937298" w:rsidP="00937298">
      <w:pPr>
        <w:pStyle w:val="Luettelokappale"/>
        <w:numPr>
          <w:ilvl w:val="0"/>
          <w:numId w:val="115"/>
        </w:numPr>
        <w:spacing w:line="259" w:lineRule="auto"/>
        <w:rPr>
          <w:ins w:id="2882" w:author="Kaski Maiju" w:date="2025-07-02T13:41:00Z" w16du:dateUtc="2025-07-02T11:41:00Z"/>
          <w:rFonts w:ascii="Calibri" w:eastAsia="Calibri" w:hAnsi="Calibri" w:cs="Times New Roman"/>
          <w:szCs w:val="28"/>
          <w:lang w:val="en-US"/>
        </w:rPr>
      </w:pPr>
      <w:ins w:id="2883" w:author="Kaski Maiju" w:date="2025-07-02T13:41:00Z" w16du:dateUtc="2025-07-02T11:41: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VTS Information Service that question is received and opened</w:t>
        </w:r>
      </w:ins>
    </w:p>
    <w:p w14:paraId="15072B69" w14:textId="1C516229" w:rsidR="00D625F8" w:rsidRDefault="00D625F8" w:rsidP="0037286D">
      <w:pPr>
        <w:pStyle w:val="Luettelokappale"/>
        <w:numPr>
          <w:ilvl w:val="0"/>
          <w:numId w:val="115"/>
        </w:numPr>
        <w:spacing w:line="259" w:lineRule="auto"/>
        <w:rPr>
          <w:ins w:id="2884" w:author="Kaski Maiju" w:date="2025-07-01T14:27:00Z" w16du:dateUtc="2025-07-01T12:27:00Z"/>
          <w:rFonts w:ascii="Calibri" w:eastAsia="Calibri" w:hAnsi="Calibri" w:cs="Times New Roman"/>
          <w:szCs w:val="28"/>
          <w:lang w:val="en-US"/>
        </w:rPr>
      </w:pPr>
      <w:ins w:id="2885" w:author="Kaski Maiju" w:date="2025-07-01T14:23:00Z" w16du:dateUtc="2025-07-01T12:23:00Z">
        <w:r>
          <w:rPr>
            <w:rFonts w:ascii="Calibri" w:eastAsia="Calibri" w:hAnsi="Calibri" w:cs="Times New Roman"/>
            <w:szCs w:val="28"/>
            <w:lang w:val="en-US"/>
          </w:rPr>
          <w:t>Vessel answers</w:t>
        </w:r>
      </w:ins>
      <w:ins w:id="2886" w:author="Kaski Maiju" w:date="2025-07-02T13:35:00Z" w16du:dateUtc="2025-07-02T11:35:00Z">
        <w:r w:rsidR="00937298">
          <w:rPr>
            <w:rFonts w:ascii="Calibri" w:eastAsia="Calibri" w:hAnsi="Calibri" w:cs="Times New Roman"/>
            <w:szCs w:val="28"/>
            <w:lang w:val="en-US"/>
          </w:rPr>
          <w:t xml:space="preserve"> to</w:t>
        </w:r>
      </w:ins>
      <w:ins w:id="2887" w:author="Kaski Maiju" w:date="2025-07-01T14:23:00Z" w16du:dateUtc="2025-07-01T12:23:00Z">
        <w:r>
          <w:rPr>
            <w:rFonts w:ascii="Calibri" w:eastAsia="Calibri" w:hAnsi="Calibri" w:cs="Times New Roman"/>
            <w:szCs w:val="28"/>
            <w:lang w:val="en-US"/>
          </w:rPr>
          <w:t xml:space="preserve"> </w:t>
        </w:r>
        <w:r w:rsidR="001D1509">
          <w:rPr>
            <w:rFonts w:ascii="Calibri" w:eastAsia="Calibri" w:hAnsi="Calibri" w:cs="Times New Roman"/>
            <w:szCs w:val="28"/>
            <w:lang w:val="en-US"/>
          </w:rPr>
          <w:t xml:space="preserve">VTS </w:t>
        </w:r>
      </w:ins>
      <w:ins w:id="2888" w:author="Kaski Maiju" w:date="2025-07-02T13:35:00Z" w16du:dateUtc="2025-07-02T11:35:00Z">
        <w:r w:rsidR="00937298">
          <w:rPr>
            <w:rFonts w:ascii="Calibri" w:eastAsia="Calibri" w:hAnsi="Calibri" w:cs="Times New Roman"/>
            <w:szCs w:val="28"/>
            <w:lang w:val="en-US"/>
          </w:rPr>
          <w:t>YES/NO</w:t>
        </w:r>
      </w:ins>
    </w:p>
    <w:p w14:paraId="389EC4D6" w14:textId="1EE9AF28" w:rsidR="00937298" w:rsidRPr="00DA7ACC" w:rsidRDefault="00937298" w:rsidP="00937298">
      <w:pPr>
        <w:pStyle w:val="Luettelokappale"/>
        <w:numPr>
          <w:ilvl w:val="0"/>
          <w:numId w:val="115"/>
        </w:numPr>
        <w:spacing w:line="259" w:lineRule="auto"/>
        <w:rPr>
          <w:ins w:id="2889" w:author="Kaski Maiju" w:date="2025-07-02T13:41:00Z" w16du:dateUtc="2025-07-02T11:41:00Z"/>
          <w:rFonts w:ascii="Calibri" w:eastAsia="Calibri" w:hAnsi="Calibri" w:cs="Times New Roman"/>
          <w:szCs w:val="28"/>
          <w:lang w:val="en-US"/>
        </w:rPr>
      </w:pPr>
      <w:ins w:id="2890" w:author="Kaski Maiju" w:date="2025-07-02T13:41:00Z" w16du:dateUtc="2025-07-02T11:41:00Z">
        <w:r w:rsidRPr="00057920">
          <w:rPr>
            <w:rFonts w:ascii="Calibri" w:eastAsia="Calibri" w:hAnsi="Calibri" w:cs="Times New Roman"/>
            <w:szCs w:val="28"/>
            <w:lang w:val="en-US"/>
          </w:rPr>
          <w:t>V</w:t>
        </w:r>
        <w:r>
          <w:rPr>
            <w:rFonts w:ascii="Calibri" w:eastAsia="Calibri" w:hAnsi="Calibri" w:cs="Times New Roman"/>
            <w:szCs w:val="28"/>
            <w:lang w:val="en-US"/>
          </w:rPr>
          <w:t>TS</w:t>
        </w:r>
        <w:r w:rsidRPr="00057920">
          <w:rPr>
            <w:rFonts w:ascii="Calibri" w:eastAsia="Calibri" w:hAnsi="Calibri" w:cs="Times New Roman"/>
            <w:szCs w:val="28"/>
            <w:lang w:val="en-US"/>
          </w:rPr>
          <w:t xml:space="preserve"> </w:t>
        </w:r>
        <w:r>
          <w:rPr>
            <w:rFonts w:ascii="Calibri" w:eastAsia="Calibri" w:hAnsi="Calibri" w:cs="Times New Roman"/>
            <w:szCs w:val="28"/>
            <w:lang w:val="en-US"/>
          </w:rPr>
          <w:t xml:space="preserve">system informs automatically </w:t>
        </w:r>
      </w:ins>
      <w:ins w:id="2891" w:author="Kaski Maiju" w:date="2025-07-02T13:42:00Z" w16du:dateUtc="2025-07-02T11:42:00Z">
        <w:r>
          <w:rPr>
            <w:rFonts w:ascii="Calibri" w:eastAsia="Calibri" w:hAnsi="Calibri" w:cs="Times New Roman"/>
            <w:szCs w:val="28"/>
            <w:lang w:val="en-US"/>
          </w:rPr>
          <w:t xml:space="preserve">vessel </w:t>
        </w:r>
      </w:ins>
      <w:ins w:id="2892" w:author="Kaski Maiju" w:date="2025-07-02T13:41:00Z" w16du:dateUtc="2025-07-02T11:41:00Z">
        <w:r>
          <w:rPr>
            <w:rFonts w:ascii="Calibri" w:eastAsia="Calibri" w:hAnsi="Calibri" w:cs="Times New Roman"/>
            <w:szCs w:val="28"/>
            <w:lang w:val="en-US"/>
          </w:rPr>
          <w:t xml:space="preserve">that </w:t>
        </w:r>
      </w:ins>
      <w:ins w:id="2893" w:author="Kaski Maiju" w:date="2025-07-02T13:42:00Z" w16du:dateUtc="2025-07-02T11:42:00Z">
        <w:r>
          <w:rPr>
            <w:rFonts w:ascii="Calibri" w:eastAsia="Calibri" w:hAnsi="Calibri" w:cs="Times New Roman"/>
            <w:szCs w:val="28"/>
            <w:lang w:val="en-US"/>
          </w:rPr>
          <w:t>answer</w:t>
        </w:r>
      </w:ins>
      <w:ins w:id="2894" w:author="Kaski Maiju" w:date="2025-07-02T13:41:00Z" w16du:dateUtc="2025-07-02T11:41:00Z">
        <w:r>
          <w:rPr>
            <w:rFonts w:ascii="Calibri" w:eastAsia="Calibri" w:hAnsi="Calibri" w:cs="Times New Roman"/>
            <w:szCs w:val="28"/>
            <w:lang w:val="en-US"/>
          </w:rPr>
          <w:t xml:space="preserve"> </w:t>
        </w:r>
      </w:ins>
      <w:ins w:id="2895" w:author="Kaski Maiju" w:date="2025-07-02T13:42:00Z" w16du:dateUtc="2025-07-02T11:42:00Z">
        <w:r>
          <w:rPr>
            <w:rFonts w:ascii="Calibri" w:eastAsia="Calibri" w:hAnsi="Calibri" w:cs="Times New Roman"/>
            <w:szCs w:val="28"/>
            <w:lang w:val="en-US"/>
          </w:rPr>
          <w:t>has been</w:t>
        </w:r>
      </w:ins>
      <w:ins w:id="2896" w:author="Kaski Maiju" w:date="2025-07-02T13:41:00Z" w16du:dateUtc="2025-07-02T11:41:00Z">
        <w:r>
          <w:rPr>
            <w:rFonts w:ascii="Calibri" w:eastAsia="Calibri" w:hAnsi="Calibri" w:cs="Times New Roman"/>
            <w:szCs w:val="28"/>
            <w:lang w:val="en-US"/>
          </w:rPr>
          <w:t xml:space="preserve"> received and opened</w:t>
        </w:r>
      </w:ins>
    </w:p>
    <w:p w14:paraId="43D496B4" w14:textId="77777777" w:rsidR="004C458B" w:rsidRDefault="004C458B" w:rsidP="004C458B">
      <w:pPr>
        <w:spacing w:line="259" w:lineRule="auto"/>
        <w:rPr>
          <w:ins w:id="2897" w:author="Kaski Maiju" w:date="2025-07-01T14:27:00Z" w16du:dateUtc="2025-07-01T12:27:00Z"/>
          <w:rFonts w:ascii="Calibri" w:eastAsia="Calibri" w:hAnsi="Calibri" w:cs="Times New Roman"/>
          <w:szCs w:val="28"/>
          <w:lang w:val="en-US"/>
        </w:rPr>
      </w:pPr>
    </w:p>
    <w:p w14:paraId="5A5B8C64" w14:textId="619C8206" w:rsidR="004C458B" w:rsidRDefault="004C458B" w:rsidP="004C458B">
      <w:pPr>
        <w:pStyle w:val="AppendixHead3"/>
        <w:rPr>
          <w:ins w:id="2898" w:author="Kaski Maiju" w:date="2025-07-01T14:27:00Z" w16du:dateUtc="2025-07-01T12:27:00Z"/>
        </w:rPr>
      </w:pPr>
      <w:ins w:id="2899" w:author="Kaski Maiju" w:date="2025-07-01T14:27:00Z" w16du:dateUtc="2025-07-01T12:27:00Z">
        <w:r>
          <w:t xml:space="preserve">USE CASE </w:t>
        </w:r>
      </w:ins>
      <w:ins w:id="2900" w:author="Kaski Maiju" w:date="2025-09-25T12:12:00Z" w16du:dateUtc="2025-09-25T10:12:00Z">
        <w:r w:rsidR="00B42BDC">
          <w:t>5.2.</w:t>
        </w:r>
      </w:ins>
      <w:ins w:id="2901" w:author="Kaski Maiju" w:date="2025-07-01T14:27:00Z" w16du:dateUtc="2025-07-01T12:27:00Z">
        <w:r>
          <w:t xml:space="preserve">5 – Vessel </w:t>
        </w:r>
        <w:r>
          <w:rPr>
            <w:sz w:val="28"/>
            <w:szCs w:val="24"/>
          </w:rPr>
          <w:t>sends information to VTS</w:t>
        </w:r>
      </w:ins>
    </w:p>
    <w:p w14:paraId="0525CC3F" w14:textId="77777777" w:rsidR="004C458B" w:rsidRPr="00DA7ACC" w:rsidRDefault="004C458B" w:rsidP="004C458B">
      <w:pPr>
        <w:spacing w:line="259" w:lineRule="auto"/>
        <w:rPr>
          <w:ins w:id="2902" w:author="Kaski Maiju" w:date="2025-07-01T14:27:00Z" w16du:dateUtc="2025-07-01T12:27:00Z"/>
          <w:rFonts w:ascii="Calibri" w:eastAsia="Calibri" w:hAnsi="Calibri" w:cs="Times New Roman"/>
          <w:szCs w:val="28"/>
        </w:rPr>
      </w:pPr>
    </w:p>
    <w:p w14:paraId="1619404A" w14:textId="64A4E65F" w:rsidR="004C458B" w:rsidRPr="001226AD" w:rsidRDefault="004C458B" w:rsidP="004C458B">
      <w:pPr>
        <w:spacing w:after="160" w:line="259" w:lineRule="auto"/>
        <w:ind w:left="2124" w:hanging="2124"/>
        <w:rPr>
          <w:ins w:id="2903" w:author="Kaski Maiju" w:date="2025-07-01T14:27:00Z" w16du:dateUtc="2025-07-01T12:27:00Z"/>
          <w:rFonts w:ascii="Calibri" w:eastAsia="Calibri" w:hAnsi="Calibri" w:cs="Times New Roman"/>
          <w:sz w:val="22"/>
        </w:rPr>
      </w:pPr>
      <w:ins w:id="2904" w:author="Kaski Maiju" w:date="2025-07-01T14:27:00Z" w16du:dateUtc="2025-07-01T12:27:00Z">
        <w:r w:rsidRPr="001226AD">
          <w:rPr>
            <w:rFonts w:ascii="Calibri" w:eastAsia="Calibri" w:hAnsi="Calibri" w:cs="Times New Roman"/>
            <w:sz w:val="22"/>
            <w:u w:val="single"/>
          </w:rPr>
          <w:t>Description:</w:t>
        </w:r>
        <w:r w:rsidRPr="001226AD">
          <w:rPr>
            <w:rFonts w:ascii="Calibri" w:eastAsia="Calibri" w:hAnsi="Calibri" w:cs="Times New Roman"/>
            <w:sz w:val="22"/>
          </w:rPr>
          <w:t xml:space="preserve"> </w:t>
        </w:r>
        <w:r w:rsidRPr="006771ED">
          <w:rPr>
            <w:rFonts w:ascii="Calibri" w:eastAsia="Calibri" w:hAnsi="Calibri" w:cs="Times New Roman"/>
            <w:sz w:val="22"/>
          </w:rPr>
          <w:tab/>
        </w:r>
      </w:ins>
      <w:ins w:id="2905" w:author="Kaski Maiju" w:date="2025-07-01T14:28:00Z" w16du:dateUtc="2025-07-01T12:28:00Z">
        <w:r>
          <w:rPr>
            <w:rFonts w:ascii="Calibri" w:eastAsia="Calibri" w:hAnsi="Calibri" w:cs="Times New Roman"/>
            <w:sz w:val="22"/>
          </w:rPr>
          <w:t>Vessel</w:t>
        </w:r>
      </w:ins>
      <w:ins w:id="2906" w:author="Kaski Maiju" w:date="2025-07-01T14:27:00Z" w16du:dateUtc="2025-07-01T12:27:00Z">
        <w:r w:rsidRPr="001226AD">
          <w:rPr>
            <w:rFonts w:ascii="Calibri" w:eastAsia="Calibri" w:hAnsi="Calibri" w:cs="Times New Roman"/>
            <w:sz w:val="22"/>
          </w:rPr>
          <w:t xml:space="preserve"> sends </w:t>
        </w:r>
      </w:ins>
      <w:ins w:id="2907" w:author="Kaski Maiju" w:date="2025-07-01T14:28:00Z" w16du:dateUtc="2025-07-01T12:28:00Z">
        <w:r>
          <w:rPr>
            <w:rFonts w:ascii="Calibri" w:eastAsia="Calibri" w:hAnsi="Calibri" w:cs="Times New Roman"/>
            <w:sz w:val="22"/>
          </w:rPr>
          <w:t>information to VTS</w:t>
        </w:r>
      </w:ins>
    </w:p>
    <w:p w14:paraId="61C42196" w14:textId="11D25436" w:rsidR="004C458B" w:rsidRPr="001226AD" w:rsidRDefault="004C458B" w:rsidP="009B49C5">
      <w:pPr>
        <w:spacing w:after="160" w:line="259" w:lineRule="auto"/>
        <w:ind w:left="2124" w:hanging="2124"/>
        <w:rPr>
          <w:ins w:id="2908" w:author="Kaski Maiju" w:date="2025-07-01T14:27:00Z" w16du:dateUtc="2025-07-01T12:27:00Z"/>
          <w:rFonts w:ascii="Calibri" w:eastAsia="Calibri" w:hAnsi="Calibri" w:cs="Times New Roman"/>
          <w:sz w:val="22"/>
        </w:rPr>
      </w:pPr>
      <w:ins w:id="2909" w:author="Kaski Maiju" w:date="2025-07-01T14:27:00Z" w16du:dateUtc="2025-07-01T12:27:00Z">
        <w:r w:rsidRPr="001226AD">
          <w:rPr>
            <w:rFonts w:ascii="Calibri" w:eastAsia="Calibri" w:hAnsi="Calibri" w:cs="Times New Roman"/>
            <w:sz w:val="22"/>
            <w:u w:val="single"/>
          </w:rPr>
          <w:t>Pre-conditions:</w:t>
        </w:r>
        <w:r w:rsidRPr="001226AD">
          <w:rPr>
            <w:rFonts w:ascii="Calibri" w:eastAsia="Calibri" w:hAnsi="Calibri" w:cs="Times New Roman"/>
            <w:sz w:val="22"/>
          </w:rPr>
          <w:tab/>
          <w:t>Vessel</w:t>
        </w:r>
        <w:r>
          <w:rPr>
            <w:rFonts w:ascii="Calibri" w:eastAsia="Calibri" w:hAnsi="Calibri" w:cs="Times New Roman"/>
            <w:sz w:val="22"/>
          </w:rPr>
          <w:t>s</w:t>
        </w:r>
        <w:r w:rsidRPr="001226AD">
          <w:rPr>
            <w:rFonts w:ascii="Calibri" w:eastAsia="Calibri" w:hAnsi="Calibri" w:cs="Times New Roman"/>
            <w:sz w:val="22"/>
          </w:rPr>
          <w:t xml:space="preserve"> ha</w:t>
        </w:r>
        <w:r>
          <w:rPr>
            <w:rFonts w:ascii="Calibri" w:eastAsia="Calibri" w:hAnsi="Calibri" w:cs="Times New Roman"/>
            <w:sz w:val="22"/>
          </w:rPr>
          <w:t>ve</w:t>
        </w:r>
        <w:r w:rsidRPr="001226AD">
          <w:rPr>
            <w:rFonts w:ascii="Calibri" w:eastAsia="Calibri" w:hAnsi="Calibri" w:cs="Times New Roman"/>
            <w:sz w:val="22"/>
          </w:rPr>
          <w:t xml:space="preserve"> subscribed the VTS Information Service</w:t>
        </w:r>
      </w:ins>
      <w:ins w:id="2910" w:author="Kaski Maiju" w:date="2025-07-01T14:28:00Z" w16du:dateUtc="2025-07-01T12:28:00Z">
        <w:r w:rsidR="00AD1FD7">
          <w:rPr>
            <w:rFonts w:ascii="Calibri" w:eastAsia="Calibri" w:hAnsi="Calibri" w:cs="Times New Roman"/>
            <w:sz w:val="22"/>
          </w:rPr>
          <w:t xml:space="preserve"> </w:t>
        </w:r>
        <w:r w:rsidR="009B49C5">
          <w:rPr>
            <w:rFonts w:ascii="Calibri" w:eastAsia="Calibri" w:hAnsi="Calibri" w:cs="Times New Roman"/>
            <w:sz w:val="22"/>
          </w:rPr>
          <w:t>and VTS is able to display geometry on the map</w:t>
        </w:r>
      </w:ins>
    </w:p>
    <w:p w14:paraId="3C495501" w14:textId="77777777" w:rsidR="004C458B" w:rsidRPr="001226AD" w:rsidRDefault="004C458B" w:rsidP="004C458B">
      <w:pPr>
        <w:pStyle w:val="Bullet1"/>
        <w:numPr>
          <w:ilvl w:val="0"/>
          <w:numId w:val="0"/>
        </w:numPr>
        <w:ind w:left="360" w:hanging="360"/>
        <w:rPr>
          <w:ins w:id="2911" w:author="Kaski Maiju" w:date="2025-07-01T14:27:00Z" w16du:dateUtc="2025-07-01T12:27:00Z"/>
          <w:rFonts w:ascii="Calibri" w:eastAsia="Calibri" w:hAnsi="Calibri" w:cs="Times New Roman"/>
          <w:color w:val="auto"/>
          <w:u w:val="single"/>
        </w:rPr>
      </w:pPr>
      <w:ins w:id="2912" w:author="Kaski Maiju" w:date="2025-07-01T14:27:00Z" w16du:dateUtc="2025-07-01T12:27:00Z">
        <w:r w:rsidRPr="001226AD">
          <w:rPr>
            <w:rFonts w:ascii="Calibri" w:eastAsia="Calibri" w:hAnsi="Calibri" w:cs="Times New Roman"/>
            <w:color w:val="auto"/>
            <w:u w:val="single"/>
          </w:rPr>
          <w:t>Typical sequence:</w:t>
        </w:r>
        <w:r w:rsidRPr="001226AD">
          <w:rPr>
            <w:rFonts w:ascii="Calibri" w:eastAsia="Calibri" w:hAnsi="Calibri" w:cs="Times New Roman"/>
            <w:color w:val="auto"/>
          </w:rPr>
          <w:tab/>
        </w:r>
        <w:r w:rsidRPr="001226AD">
          <w:rPr>
            <w:rFonts w:ascii="Calibri" w:eastAsia="Calibri" w:hAnsi="Calibri" w:cs="Times New Roman"/>
            <w:color w:val="auto"/>
          </w:rPr>
          <w:tab/>
        </w:r>
      </w:ins>
    </w:p>
    <w:p w14:paraId="644ED536" w14:textId="11474EF7" w:rsidR="004C458B" w:rsidRDefault="00ED224B" w:rsidP="009B49C5">
      <w:pPr>
        <w:pStyle w:val="Luettelokappale"/>
        <w:numPr>
          <w:ilvl w:val="0"/>
          <w:numId w:val="142"/>
        </w:numPr>
        <w:spacing w:line="259" w:lineRule="auto"/>
        <w:rPr>
          <w:ins w:id="2913" w:author="Kaski Maiju" w:date="2025-07-01T14:31:00Z" w16du:dateUtc="2025-07-01T12:31:00Z"/>
          <w:rFonts w:ascii="Calibri" w:eastAsia="Calibri" w:hAnsi="Calibri" w:cs="Times New Roman"/>
          <w:szCs w:val="28"/>
          <w:lang w:val="en-US"/>
        </w:rPr>
      </w:pPr>
      <w:ins w:id="2914" w:author="Kaski Maiju" w:date="2025-07-01T14:29:00Z" w16du:dateUtc="2025-07-01T12:29:00Z">
        <w:r>
          <w:rPr>
            <w:rFonts w:ascii="Calibri" w:eastAsia="Calibri" w:hAnsi="Calibri" w:cs="Times New Roman"/>
            <w:szCs w:val="28"/>
            <w:lang w:val="en-US"/>
          </w:rPr>
          <w:t>Vessel se</w:t>
        </w:r>
      </w:ins>
      <w:ins w:id="2915" w:author="Kaski Maiju" w:date="2025-07-01T14:30:00Z" w16du:dateUtc="2025-07-01T12:30:00Z">
        <w:r>
          <w:rPr>
            <w:rFonts w:ascii="Calibri" w:eastAsia="Calibri" w:hAnsi="Calibri" w:cs="Times New Roman"/>
            <w:szCs w:val="28"/>
            <w:lang w:val="en-US"/>
          </w:rPr>
          <w:t xml:space="preserve">nds </w:t>
        </w:r>
      </w:ins>
      <w:ins w:id="2916" w:author="Kaski Maiju" w:date="2025-07-01T14:38:00Z" w16du:dateUtc="2025-07-01T12:38:00Z">
        <w:r w:rsidR="001C6788">
          <w:rPr>
            <w:rFonts w:ascii="Calibri" w:eastAsia="Calibri" w:hAnsi="Calibri" w:cs="Times New Roman"/>
            <w:szCs w:val="28"/>
            <w:lang w:val="en-US"/>
          </w:rPr>
          <w:t xml:space="preserve">observation </w:t>
        </w:r>
        <w:r w:rsidR="00717078">
          <w:rPr>
            <w:rFonts w:ascii="Calibri" w:eastAsia="Calibri" w:hAnsi="Calibri" w:cs="Times New Roman"/>
            <w:szCs w:val="28"/>
            <w:lang w:val="en-US"/>
          </w:rPr>
          <w:t>to VTS</w:t>
        </w:r>
      </w:ins>
      <w:ins w:id="2917" w:author="Kaski Maiju" w:date="2025-07-01T14:31:00Z" w16du:dateUtc="2025-07-01T12:31:00Z">
        <w:r w:rsidR="006E1FA2">
          <w:rPr>
            <w:rFonts w:ascii="Calibri" w:eastAsia="Calibri" w:hAnsi="Calibri" w:cs="Times New Roman"/>
            <w:szCs w:val="28"/>
            <w:lang w:val="en-US"/>
          </w:rPr>
          <w:t xml:space="preserve"> </w:t>
        </w:r>
      </w:ins>
      <w:ins w:id="2918" w:author="Kaski Maiju" w:date="2025-07-02T13:42:00Z" w16du:dateUtc="2025-07-02T11:42:00Z">
        <w:r w:rsidR="00937298">
          <w:rPr>
            <w:rFonts w:ascii="Calibri" w:eastAsia="Calibri" w:hAnsi="Calibri" w:cs="Times New Roman"/>
            <w:szCs w:val="28"/>
            <w:lang w:val="en-US"/>
          </w:rPr>
          <w:t>for example “Information. Marine mammal(s)</w:t>
        </w:r>
      </w:ins>
      <w:ins w:id="2919" w:author="Kaski Maiju" w:date="2025-07-02T13:43:00Z" w16du:dateUtc="2025-07-02T11:43:00Z">
        <w:r w:rsidR="00937298">
          <w:rPr>
            <w:rFonts w:ascii="Calibri" w:eastAsia="Calibri" w:hAnsi="Calibri" w:cs="Times New Roman"/>
            <w:szCs w:val="28"/>
            <w:lang w:val="en-US"/>
          </w:rPr>
          <w:t xml:space="preserve"> observed in a c</w:t>
        </w:r>
      </w:ins>
      <w:ins w:id="2920" w:author="Pitkänen Juho" w:date="2025-09-24T11:45:00Z" w16du:dateUtc="2025-09-24T09:45:00Z">
        <w:r w:rsidR="003D4470">
          <w:rPr>
            <w:rFonts w:ascii="Calibri" w:eastAsia="Calibri" w:hAnsi="Calibri" w:cs="Times New Roman"/>
            <w:szCs w:val="28"/>
            <w:lang w:val="en-US"/>
          </w:rPr>
          <w:t>e</w:t>
        </w:r>
      </w:ins>
      <w:ins w:id="2921" w:author="Kaski Maiju" w:date="2025-07-02T13:43:00Z" w16du:dateUtc="2025-07-02T11:43:00Z">
        <w:del w:id="2922" w:author="Pitkänen Juho" w:date="2025-09-24T11:45:00Z" w16du:dateUtc="2025-09-24T09:45:00Z">
          <w:r w:rsidR="00937298" w:rsidDel="003D4470">
            <w:rPr>
              <w:rFonts w:ascii="Calibri" w:eastAsia="Calibri" w:hAnsi="Calibri" w:cs="Times New Roman"/>
              <w:szCs w:val="28"/>
              <w:lang w:val="en-US"/>
            </w:rPr>
            <w:delText>u</w:delText>
          </w:r>
        </w:del>
        <w:r w:rsidR="00937298">
          <w:rPr>
            <w:rFonts w:ascii="Calibri" w:eastAsia="Calibri" w:hAnsi="Calibri" w:cs="Times New Roman"/>
            <w:szCs w:val="28"/>
            <w:lang w:val="en-US"/>
          </w:rPr>
          <w:t>rtain point and heading to c</w:t>
        </w:r>
      </w:ins>
      <w:ins w:id="2923" w:author="Pitkänen Juho" w:date="2025-09-24T11:45:00Z" w16du:dateUtc="2025-09-24T09:45:00Z">
        <w:r w:rsidR="003D4470">
          <w:rPr>
            <w:rFonts w:ascii="Calibri" w:eastAsia="Calibri" w:hAnsi="Calibri" w:cs="Times New Roman"/>
            <w:szCs w:val="28"/>
            <w:lang w:val="en-US"/>
          </w:rPr>
          <w:t>e</w:t>
        </w:r>
      </w:ins>
      <w:ins w:id="2924" w:author="Kaski Maiju" w:date="2025-07-02T13:43:00Z" w16du:dateUtc="2025-07-02T11:43:00Z">
        <w:del w:id="2925" w:author="Pitkänen Juho" w:date="2025-09-24T11:45:00Z" w16du:dateUtc="2025-09-24T09:45:00Z">
          <w:r w:rsidR="00937298" w:rsidDel="003D4470">
            <w:rPr>
              <w:rFonts w:ascii="Calibri" w:eastAsia="Calibri" w:hAnsi="Calibri" w:cs="Times New Roman"/>
              <w:szCs w:val="28"/>
              <w:lang w:val="en-US"/>
            </w:rPr>
            <w:delText>u</w:delText>
          </w:r>
        </w:del>
        <w:r w:rsidR="00937298">
          <w:rPr>
            <w:rFonts w:ascii="Calibri" w:eastAsia="Calibri" w:hAnsi="Calibri" w:cs="Times New Roman"/>
            <w:szCs w:val="28"/>
            <w:lang w:val="en-US"/>
          </w:rPr>
          <w:t>rtain direction.</w:t>
        </w:r>
      </w:ins>
      <w:ins w:id="2926" w:author="Pitkänen Juho" w:date="2025-09-24T11:45:00Z" w16du:dateUtc="2025-09-24T09:45:00Z">
        <w:r w:rsidR="0057391F">
          <w:rPr>
            <w:rFonts w:ascii="Calibri" w:eastAsia="Calibri" w:hAnsi="Calibri" w:cs="Times New Roman"/>
            <w:szCs w:val="28"/>
            <w:lang w:val="en-US"/>
          </w:rPr>
          <w:t>"</w:t>
        </w:r>
      </w:ins>
    </w:p>
    <w:p w14:paraId="4E84655D" w14:textId="77777777" w:rsidR="00937298" w:rsidRDefault="00937298" w:rsidP="00937298">
      <w:pPr>
        <w:pStyle w:val="Luettelokappale"/>
        <w:numPr>
          <w:ilvl w:val="0"/>
          <w:numId w:val="142"/>
        </w:numPr>
        <w:spacing w:line="259" w:lineRule="auto"/>
        <w:rPr>
          <w:ins w:id="2927" w:author="Kaski Maiju" w:date="2025-07-02T13:43:00Z" w16du:dateUtc="2025-07-02T11:43:00Z"/>
          <w:rFonts w:ascii="Calibri" w:eastAsia="Calibri" w:hAnsi="Calibri" w:cs="Times New Roman"/>
          <w:szCs w:val="28"/>
          <w:lang w:val="en-US"/>
        </w:rPr>
      </w:pPr>
      <w:ins w:id="2928" w:author="Kaski Maiju" w:date="2025-07-02T13:43:00Z" w16du:dateUtc="2025-07-02T11:43:00Z">
        <w:r w:rsidRPr="00057920">
          <w:rPr>
            <w:rFonts w:ascii="Calibri" w:eastAsia="Calibri" w:hAnsi="Calibri" w:cs="Times New Roman"/>
            <w:szCs w:val="28"/>
            <w:lang w:val="en-US"/>
          </w:rPr>
          <w:t>V</w:t>
        </w:r>
        <w:r>
          <w:rPr>
            <w:rFonts w:ascii="Calibri" w:eastAsia="Calibri" w:hAnsi="Calibri" w:cs="Times New Roman"/>
            <w:szCs w:val="28"/>
            <w:lang w:val="en-US"/>
          </w:rPr>
          <w:t>TS</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vessel that answer has been received and opened</w:t>
        </w:r>
      </w:ins>
    </w:p>
    <w:p w14:paraId="277546CD" w14:textId="0D8394C2" w:rsidR="00937298" w:rsidRPr="00DA7ACC" w:rsidRDefault="00937298" w:rsidP="00937298">
      <w:pPr>
        <w:pStyle w:val="Luettelokappale"/>
        <w:numPr>
          <w:ilvl w:val="0"/>
          <w:numId w:val="142"/>
        </w:numPr>
        <w:spacing w:line="259" w:lineRule="auto"/>
        <w:rPr>
          <w:ins w:id="2929" w:author="Kaski Maiju" w:date="2025-07-02T13:43:00Z" w16du:dateUtc="2025-07-02T11:43:00Z"/>
          <w:rFonts w:ascii="Calibri" w:eastAsia="Calibri" w:hAnsi="Calibri" w:cs="Times New Roman"/>
          <w:szCs w:val="28"/>
          <w:lang w:val="en-US"/>
        </w:rPr>
      </w:pPr>
      <w:ins w:id="2930" w:author="Kaski Maiju" w:date="2025-07-02T13:43:00Z" w16du:dateUtc="2025-07-02T11:43:00Z">
        <w:r>
          <w:rPr>
            <w:rFonts w:ascii="Calibri" w:eastAsia="Calibri" w:hAnsi="Calibri" w:cs="Times New Roman"/>
            <w:szCs w:val="28"/>
            <w:lang w:val="en-US"/>
          </w:rPr>
          <w:t xml:space="preserve">VTS can ask further questions about the </w:t>
        </w:r>
      </w:ins>
      <w:ins w:id="2931" w:author="Kaski Maiju" w:date="2025-07-02T13:44:00Z" w16du:dateUtc="2025-07-02T11:44:00Z">
        <w:r>
          <w:rPr>
            <w:rFonts w:ascii="Calibri" w:eastAsia="Calibri" w:hAnsi="Calibri" w:cs="Times New Roman"/>
            <w:szCs w:val="28"/>
            <w:lang w:val="en-US"/>
          </w:rPr>
          <w:t>observation</w:t>
        </w:r>
      </w:ins>
    </w:p>
    <w:p w14:paraId="2AB9A8A1" w14:textId="6CA0C7DB" w:rsidR="006C0517" w:rsidRDefault="00717078" w:rsidP="006C0517">
      <w:pPr>
        <w:pStyle w:val="Luettelokappale"/>
        <w:numPr>
          <w:ilvl w:val="0"/>
          <w:numId w:val="142"/>
        </w:numPr>
        <w:spacing w:line="259" w:lineRule="auto"/>
        <w:rPr>
          <w:ins w:id="2932" w:author="Kaski Maiju" w:date="2025-07-01T15:53:00Z" w16du:dateUtc="2025-07-01T13:53:00Z"/>
          <w:rFonts w:ascii="Calibri" w:eastAsia="Calibri" w:hAnsi="Calibri" w:cs="Times New Roman"/>
          <w:szCs w:val="28"/>
          <w:lang w:val="en-US"/>
        </w:rPr>
      </w:pPr>
      <w:ins w:id="2933" w:author="Kaski Maiju" w:date="2025-07-01T14:38:00Z" w16du:dateUtc="2025-07-01T12:38:00Z">
        <w:r>
          <w:rPr>
            <w:rFonts w:ascii="Calibri" w:eastAsia="Calibri" w:hAnsi="Calibri" w:cs="Times New Roman"/>
            <w:szCs w:val="28"/>
            <w:lang w:val="en-US"/>
          </w:rPr>
          <w:t xml:space="preserve">VTS processes </w:t>
        </w:r>
      </w:ins>
      <w:ins w:id="2934" w:author="Kaski Maiju" w:date="2025-07-01T14:39:00Z" w16du:dateUtc="2025-07-01T12:39:00Z">
        <w:r>
          <w:rPr>
            <w:rFonts w:ascii="Calibri" w:eastAsia="Calibri" w:hAnsi="Calibri" w:cs="Times New Roman"/>
            <w:szCs w:val="28"/>
            <w:lang w:val="en-US"/>
          </w:rPr>
          <w:t xml:space="preserve">information based on their own operational </w:t>
        </w:r>
        <w:r w:rsidR="00653871">
          <w:rPr>
            <w:rFonts w:ascii="Calibri" w:eastAsia="Calibri" w:hAnsi="Calibri" w:cs="Times New Roman"/>
            <w:szCs w:val="28"/>
            <w:lang w:val="en-US"/>
          </w:rPr>
          <w:t>instructions</w:t>
        </w:r>
      </w:ins>
    </w:p>
    <w:p w14:paraId="2B4CF5D5" w14:textId="77777777" w:rsidR="00C623B1" w:rsidRDefault="00C623B1" w:rsidP="00C623B1">
      <w:pPr>
        <w:spacing w:line="259" w:lineRule="auto"/>
        <w:rPr>
          <w:ins w:id="2935" w:author="Kaski Maiju" w:date="2025-07-01T15:53:00Z" w16du:dateUtc="2025-07-01T13:53:00Z"/>
          <w:rFonts w:ascii="Calibri" w:eastAsia="Calibri" w:hAnsi="Calibri" w:cs="Times New Roman"/>
          <w:szCs w:val="28"/>
          <w:lang w:val="en-US"/>
        </w:rPr>
      </w:pPr>
    </w:p>
    <w:p w14:paraId="1C4A05F0" w14:textId="307690BE" w:rsidR="00C623B1" w:rsidRDefault="00C623B1" w:rsidP="00C623B1">
      <w:pPr>
        <w:pStyle w:val="AppendixHead3"/>
        <w:rPr>
          <w:ins w:id="2936" w:author="Kaski Maiju" w:date="2025-07-01T15:53:00Z" w16du:dateUtc="2025-07-01T13:53:00Z"/>
        </w:rPr>
      </w:pPr>
      <w:ins w:id="2937" w:author="Kaski Maiju" w:date="2025-07-01T15:53:00Z" w16du:dateUtc="2025-07-01T13:53:00Z">
        <w:r>
          <w:t xml:space="preserve">USE CASE </w:t>
        </w:r>
      </w:ins>
      <w:ins w:id="2938" w:author="Kaski Maiju" w:date="2025-09-25T12:12:00Z" w16du:dateUtc="2025-09-25T10:12:00Z">
        <w:r w:rsidR="00B42BDC">
          <w:t>5.2.</w:t>
        </w:r>
      </w:ins>
      <w:ins w:id="2939" w:author="Kaski Maiju" w:date="2025-07-01T15:53:00Z" w16du:dateUtc="2025-07-01T13:53:00Z">
        <w:r>
          <w:t xml:space="preserve">6 – Vessel </w:t>
        </w:r>
      </w:ins>
      <w:ins w:id="2940" w:author="Kaski Maiju" w:date="2025-07-01T15:54:00Z" w16du:dateUtc="2025-07-01T13:54:00Z">
        <w:r>
          <w:rPr>
            <w:sz w:val="28"/>
            <w:szCs w:val="24"/>
          </w:rPr>
          <w:t>asks question from</w:t>
        </w:r>
      </w:ins>
      <w:ins w:id="2941" w:author="Kaski Maiju" w:date="2025-07-01T15:53:00Z" w16du:dateUtc="2025-07-01T13:53:00Z">
        <w:r>
          <w:rPr>
            <w:sz w:val="28"/>
            <w:szCs w:val="24"/>
          </w:rPr>
          <w:t xml:space="preserve"> VTS</w:t>
        </w:r>
      </w:ins>
    </w:p>
    <w:p w14:paraId="5ED27DE9" w14:textId="77777777" w:rsidR="00C623B1" w:rsidRPr="00881B99" w:rsidRDefault="00C623B1" w:rsidP="00C623B1">
      <w:pPr>
        <w:spacing w:line="259" w:lineRule="auto"/>
        <w:rPr>
          <w:ins w:id="2942" w:author="Kaski Maiju" w:date="2025-07-01T15:53:00Z" w16du:dateUtc="2025-07-01T13:53:00Z"/>
          <w:rFonts w:ascii="Calibri" w:eastAsia="Calibri" w:hAnsi="Calibri" w:cs="Times New Roman"/>
          <w:color w:val="000000" w:themeColor="text1"/>
          <w:szCs w:val="28"/>
          <w:rPrChange w:id="2943" w:author="Kaski Maiju" w:date="2025-07-02T08:42:00Z" w16du:dateUtc="2025-07-02T06:42:00Z">
            <w:rPr>
              <w:ins w:id="2944" w:author="Kaski Maiju" w:date="2025-07-01T15:53:00Z" w16du:dateUtc="2025-07-01T13:53:00Z"/>
              <w:rFonts w:ascii="Calibri" w:eastAsia="Calibri" w:hAnsi="Calibri" w:cs="Times New Roman"/>
              <w:szCs w:val="28"/>
            </w:rPr>
          </w:rPrChange>
        </w:rPr>
      </w:pPr>
    </w:p>
    <w:p w14:paraId="4C35368D" w14:textId="79752A8F" w:rsidR="00C623B1" w:rsidRPr="00881B99" w:rsidRDefault="00C623B1" w:rsidP="00C623B1">
      <w:pPr>
        <w:spacing w:after="160" w:line="259" w:lineRule="auto"/>
        <w:ind w:left="2124" w:hanging="2124"/>
        <w:rPr>
          <w:ins w:id="2945" w:author="Kaski Maiju" w:date="2025-07-01T15:53:00Z" w16du:dateUtc="2025-07-01T13:53:00Z"/>
          <w:rFonts w:ascii="Calibri" w:eastAsia="Calibri" w:hAnsi="Calibri" w:cs="Times New Roman"/>
          <w:color w:val="000000" w:themeColor="text1"/>
          <w:sz w:val="22"/>
          <w:rPrChange w:id="2946" w:author="Kaski Maiju" w:date="2025-07-02T08:42:00Z" w16du:dateUtc="2025-07-02T06:42:00Z">
            <w:rPr>
              <w:ins w:id="2947" w:author="Kaski Maiju" w:date="2025-07-01T15:53:00Z" w16du:dateUtc="2025-07-01T13:53:00Z"/>
              <w:rFonts w:ascii="Calibri" w:eastAsia="Calibri" w:hAnsi="Calibri" w:cs="Times New Roman"/>
              <w:sz w:val="22"/>
            </w:rPr>
          </w:rPrChange>
        </w:rPr>
      </w:pPr>
      <w:ins w:id="2948" w:author="Kaski Maiju" w:date="2025-07-01T15:53:00Z" w16du:dateUtc="2025-07-01T13:53:00Z">
        <w:r w:rsidRPr="00881B99">
          <w:rPr>
            <w:rFonts w:ascii="Calibri" w:eastAsia="Calibri" w:hAnsi="Calibri" w:cs="Times New Roman"/>
            <w:color w:val="000000" w:themeColor="text1"/>
            <w:sz w:val="22"/>
            <w:u w:val="single"/>
            <w:rPrChange w:id="2949" w:author="Kaski Maiju" w:date="2025-07-02T08:42:00Z" w16du:dateUtc="2025-07-02T06:42:00Z">
              <w:rPr>
                <w:rFonts w:ascii="Calibri" w:eastAsia="Calibri" w:hAnsi="Calibri" w:cs="Times New Roman"/>
                <w:sz w:val="22"/>
                <w:u w:val="single"/>
              </w:rPr>
            </w:rPrChange>
          </w:rPr>
          <w:t>Description:</w:t>
        </w:r>
        <w:r w:rsidRPr="00881B99">
          <w:rPr>
            <w:rFonts w:ascii="Calibri" w:eastAsia="Calibri" w:hAnsi="Calibri" w:cs="Times New Roman"/>
            <w:color w:val="000000" w:themeColor="text1"/>
            <w:sz w:val="22"/>
            <w:rPrChange w:id="2950" w:author="Kaski Maiju" w:date="2025-07-02T08:42:00Z" w16du:dateUtc="2025-07-02T06:42:00Z">
              <w:rPr>
                <w:rFonts w:ascii="Calibri" w:eastAsia="Calibri" w:hAnsi="Calibri" w:cs="Times New Roman"/>
                <w:sz w:val="22"/>
              </w:rPr>
            </w:rPrChange>
          </w:rPr>
          <w:t xml:space="preserve"> </w:t>
        </w:r>
        <w:r w:rsidRPr="00881B99">
          <w:rPr>
            <w:rFonts w:ascii="Calibri" w:eastAsia="Calibri" w:hAnsi="Calibri" w:cs="Times New Roman"/>
            <w:color w:val="000000" w:themeColor="text1"/>
            <w:sz w:val="22"/>
            <w:rPrChange w:id="2951" w:author="Kaski Maiju" w:date="2025-07-02T08:42:00Z" w16du:dateUtc="2025-07-02T06:42:00Z">
              <w:rPr>
                <w:rFonts w:ascii="Calibri" w:eastAsia="Calibri" w:hAnsi="Calibri" w:cs="Times New Roman"/>
                <w:sz w:val="22"/>
              </w:rPr>
            </w:rPrChange>
          </w:rPr>
          <w:tab/>
          <w:t xml:space="preserve">Vessel </w:t>
        </w:r>
      </w:ins>
      <w:ins w:id="2952" w:author="Kaski Maiju" w:date="2025-07-02T08:43:00Z" w16du:dateUtc="2025-07-02T06:43:00Z">
        <w:r w:rsidR="00EF6B04">
          <w:rPr>
            <w:rFonts w:ascii="Calibri" w:eastAsia="Calibri" w:hAnsi="Calibri" w:cs="Times New Roman"/>
            <w:color w:val="000000" w:themeColor="text1"/>
            <w:sz w:val="22"/>
          </w:rPr>
          <w:t>asks</w:t>
        </w:r>
      </w:ins>
      <w:ins w:id="2953" w:author="Kaski Maiju" w:date="2025-07-01T15:53:00Z" w16du:dateUtc="2025-07-01T13:53:00Z">
        <w:r w:rsidRPr="00881B99">
          <w:rPr>
            <w:rFonts w:ascii="Calibri" w:eastAsia="Calibri" w:hAnsi="Calibri" w:cs="Times New Roman"/>
            <w:color w:val="000000" w:themeColor="text1"/>
            <w:sz w:val="22"/>
            <w:rPrChange w:id="2954" w:author="Kaski Maiju" w:date="2025-07-02T08:42:00Z" w16du:dateUtc="2025-07-02T06:42:00Z">
              <w:rPr>
                <w:rFonts w:ascii="Calibri" w:eastAsia="Calibri" w:hAnsi="Calibri" w:cs="Times New Roman"/>
                <w:sz w:val="22"/>
              </w:rPr>
            </w:rPrChange>
          </w:rPr>
          <w:t xml:space="preserve"> information </w:t>
        </w:r>
        <w:commentRangeStart w:id="2955"/>
        <w:r w:rsidRPr="00881B99">
          <w:rPr>
            <w:rFonts w:ascii="Calibri" w:eastAsia="Calibri" w:hAnsi="Calibri" w:cs="Times New Roman"/>
            <w:color w:val="000000" w:themeColor="text1"/>
            <w:sz w:val="22"/>
            <w:rPrChange w:id="2956" w:author="Kaski Maiju" w:date="2025-07-02T08:42:00Z" w16du:dateUtc="2025-07-02T06:42:00Z">
              <w:rPr>
                <w:rFonts w:ascii="Calibri" w:eastAsia="Calibri" w:hAnsi="Calibri" w:cs="Times New Roman"/>
                <w:sz w:val="22"/>
              </w:rPr>
            </w:rPrChange>
          </w:rPr>
          <w:t>to</w:t>
        </w:r>
      </w:ins>
      <w:commentRangeEnd w:id="2955"/>
      <w:r w:rsidR="00CB0738">
        <w:rPr>
          <w:rStyle w:val="Kommentinviite"/>
        </w:rPr>
        <w:commentReference w:id="2955"/>
      </w:r>
      <w:ins w:id="2957" w:author="Kaski Maiju" w:date="2025-07-01T15:53:00Z" w16du:dateUtc="2025-07-01T13:53:00Z">
        <w:r w:rsidRPr="00881B99">
          <w:rPr>
            <w:rFonts w:ascii="Calibri" w:eastAsia="Calibri" w:hAnsi="Calibri" w:cs="Times New Roman"/>
            <w:color w:val="000000" w:themeColor="text1"/>
            <w:sz w:val="22"/>
            <w:rPrChange w:id="2958" w:author="Kaski Maiju" w:date="2025-07-02T08:42:00Z" w16du:dateUtc="2025-07-02T06:42:00Z">
              <w:rPr>
                <w:rFonts w:ascii="Calibri" w:eastAsia="Calibri" w:hAnsi="Calibri" w:cs="Times New Roman"/>
                <w:sz w:val="22"/>
              </w:rPr>
            </w:rPrChange>
          </w:rPr>
          <w:t xml:space="preserve"> VTS</w:t>
        </w:r>
      </w:ins>
    </w:p>
    <w:p w14:paraId="307A9012" w14:textId="77777777" w:rsidR="00C623B1" w:rsidRPr="00881B99" w:rsidRDefault="00C623B1" w:rsidP="00C623B1">
      <w:pPr>
        <w:spacing w:after="160" w:line="259" w:lineRule="auto"/>
        <w:ind w:left="2124" w:hanging="2124"/>
        <w:rPr>
          <w:ins w:id="2959" w:author="Kaski Maiju" w:date="2025-07-01T15:53:00Z" w16du:dateUtc="2025-07-01T13:53:00Z"/>
          <w:rFonts w:ascii="Calibri" w:eastAsia="Calibri" w:hAnsi="Calibri" w:cs="Times New Roman"/>
          <w:color w:val="000000" w:themeColor="text1"/>
          <w:sz w:val="22"/>
          <w:rPrChange w:id="2960" w:author="Kaski Maiju" w:date="2025-07-02T08:42:00Z" w16du:dateUtc="2025-07-02T06:42:00Z">
            <w:rPr>
              <w:ins w:id="2961" w:author="Kaski Maiju" w:date="2025-07-01T15:53:00Z" w16du:dateUtc="2025-07-01T13:53:00Z"/>
              <w:rFonts w:ascii="Calibri" w:eastAsia="Calibri" w:hAnsi="Calibri" w:cs="Times New Roman"/>
              <w:sz w:val="22"/>
            </w:rPr>
          </w:rPrChange>
        </w:rPr>
      </w:pPr>
      <w:ins w:id="2962" w:author="Kaski Maiju" w:date="2025-07-01T15:53:00Z" w16du:dateUtc="2025-07-01T13:53:00Z">
        <w:r w:rsidRPr="00881B99">
          <w:rPr>
            <w:rFonts w:ascii="Calibri" w:eastAsia="Calibri" w:hAnsi="Calibri" w:cs="Times New Roman"/>
            <w:color w:val="000000" w:themeColor="text1"/>
            <w:sz w:val="22"/>
            <w:u w:val="single"/>
            <w:rPrChange w:id="2963" w:author="Kaski Maiju" w:date="2025-07-02T08:42:00Z" w16du:dateUtc="2025-07-02T06:42:00Z">
              <w:rPr>
                <w:rFonts w:ascii="Calibri" w:eastAsia="Calibri" w:hAnsi="Calibri" w:cs="Times New Roman"/>
                <w:sz w:val="22"/>
                <w:u w:val="single"/>
              </w:rPr>
            </w:rPrChange>
          </w:rPr>
          <w:t>Pre-conditions:</w:t>
        </w:r>
        <w:r w:rsidRPr="00881B99">
          <w:rPr>
            <w:rFonts w:ascii="Calibri" w:eastAsia="Calibri" w:hAnsi="Calibri" w:cs="Times New Roman"/>
            <w:color w:val="000000" w:themeColor="text1"/>
            <w:sz w:val="22"/>
            <w:rPrChange w:id="2964" w:author="Kaski Maiju" w:date="2025-07-02T08:42:00Z" w16du:dateUtc="2025-07-02T06:42:00Z">
              <w:rPr>
                <w:rFonts w:ascii="Calibri" w:eastAsia="Calibri" w:hAnsi="Calibri" w:cs="Times New Roman"/>
                <w:sz w:val="22"/>
              </w:rPr>
            </w:rPrChange>
          </w:rPr>
          <w:tab/>
          <w:t>Vessels have subscribed the VTS Information Service and VTS is able to display geometry on the map</w:t>
        </w:r>
      </w:ins>
    </w:p>
    <w:p w14:paraId="68F5DC00" w14:textId="77777777" w:rsidR="00C623B1" w:rsidRPr="00881B99" w:rsidRDefault="00C623B1" w:rsidP="00C623B1">
      <w:pPr>
        <w:pStyle w:val="Bullet1"/>
        <w:numPr>
          <w:ilvl w:val="0"/>
          <w:numId w:val="0"/>
        </w:numPr>
        <w:ind w:left="360" w:hanging="360"/>
        <w:rPr>
          <w:ins w:id="2965" w:author="Kaski Maiju" w:date="2025-07-01T15:53:00Z" w16du:dateUtc="2025-07-01T13:53:00Z"/>
          <w:rFonts w:ascii="Calibri" w:eastAsia="Calibri" w:hAnsi="Calibri" w:cs="Times New Roman"/>
          <w:u w:val="single"/>
          <w:rPrChange w:id="2966" w:author="Kaski Maiju" w:date="2025-07-02T08:42:00Z" w16du:dateUtc="2025-07-02T06:42:00Z">
            <w:rPr>
              <w:ins w:id="2967" w:author="Kaski Maiju" w:date="2025-07-01T15:53:00Z" w16du:dateUtc="2025-07-01T13:53:00Z"/>
              <w:rFonts w:ascii="Calibri" w:eastAsia="Calibri" w:hAnsi="Calibri" w:cs="Times New Roman"/>
              <w:color w:val="auto"/>
              <w:u w:val="single"/>
            </w:rPr>
          </w:rPrChange>
        </w:rPr>
      </w:pPr>
      <w:ins w:id="2968" w:author="Kaski Maiju" w:date="2025-07-01T15:53:00Z" w16du:dateUtc="2025-07-01T13:53:00Z">
        <w:r w:rsidRPr="00881B99">
          <w:rPr>
            <w:rFonts w:ascii="Calibri" w:eastAsia="Calibri" w:hAnsi="Calibri" w:cs="Times New Roman"/>
            <w:u w:val="single"/>
            <w:rPrChange w:id="2969" w:author="Kaski Maiju" w:date="2025-07-02T08:42:00Z" w16du:dateUtc="2025-07-02T06:42:00Z">
              <w:rPr>
                <w:rFonts w:ascii="Calibri" w:eastAsia="Calibri" w:hAnsi="Calibri" w:cs="Times New Roman"/>
                <w:color w:val="auto"/>
                <w:u w:val="single"/>
              </w:rPr>
            </w:rPrChange>
          </w:rPr>
          <w:t>Typical sequence:</w:t>
        </w:r>
        <w:r w:rsidRPr="00881B99">
          <w:rPr>
            <w:rFonts w:ascii="Calibri" w:eastAsia="Calibri" w:hAnsi="Calibri" w:cs="Times New Roman"/>
            <w:rPrChange w:id="2970" w:author="Kaski Maiju" w:date="2025-07-02T08:42:00Z" w16du:dateUtc="2025-07-02T06:42:00Z">
              <w:rPr>
                <w:rFonts w:ascii="Calibri" w:eastAsia="Calibri" w:hAnsi="Calibri" w:cs="Times New Roman"/>
                <w:color w:val="auto"/>
              </w:rPr>
            </w:rPrChange>
          </w:rPr>
          <w:tab/>
        </w:r>
        <w:r w:rsidRPr="00881B99">
          <w:rPr>
            <w:rFonts w:ascii="Calibri" w:eastAsia="Calibri" w:hAnsi="Calibri" w:cs="Times New Roman"/>
            <w:rPrChange w:id="2971" w:author="Kaski Maiju" w:date="2025-07-02T08:42:00Z" w16du:dateUtc="2025-07-02T06:42:00Z">
              <w:rPr>
                <w:rFonts w:ascii="Calibri" w:eastAsia="Calibri" w:hAnsi="Calibri" w:cs="Times New Roman"/>
                <w:color w:val="auto"/>
              </w:rPr>
            </w:rPrChange>
          </w:rPr>
          <w:tab/>
        </w:r>
      </w:ins>
    </w:p>
    <w:p w14:paraId="3B05E78F" w14:textId="4D240988" w:rsidR="00C623B1" w:rsidRPr="00881B99" w:rsidRDefault="00C623B1">
      <w:pPr>
        <w:pStyle w:val="Luettelokappale"/>
        <w:numPr>
          <w:ilvl w:val="0"/>
          <w:numId w:val="143"/>
        </w:numPr>
        <w:spacing w:line="259" w:lineRule="auto"/>
        <w:rPr>
          <w:ins w:id="2972" w:author="Kaski Maiju" w:date="2025-07-01T15:53:00Z" w16du:dateUtc="2025-07-01T13:53:00Z"/>
          <w:rFonts w:ascii="Calibri" w:eastAsia="Calibri" w:hAnsi="Calibri" w:cs="Times New Roman"/>
          <w:color w:val="000000" w:themeColor="text1"/>
          <w:szCs w:val="28"/>
          <w:lang w:val="en-US"/>
          <w:rPrChange w:id="2973" w:author="Kaski Maiju" w:date="2025-07-02T08:42:00Z" w16du:dateUtc="2025-07-02T06:42:00Z">
            <w:rPr>
              <w:ins w:id="2974" w:author="Kaski Maiju" w:date="2025-07-01T15:53:00Z" w16du:dateUtc="2025-07-01T13:53:00Z"/>
              <w:rFonts w:ascii="Calibri" w:eastAsia="Calibri" w:hAnsi="Calibri" w:cs="Times New Roman"/>
              <w:szCs w:val="28"/>
              <w:lang w:val="en-US"/>
            </w:rPr>
          </w:rPrChange>
        </w:rPr>
        <w:pPrChange w:id="2975" w:author="Kaski Maiju" w:date="2025-07-01T15:54:00Z" w16du:dateUtc="2025-07-01T13:54:00Z">
          <w:pPr>
            <w:pStyle w:val="Luettelokappale"/>
            <w:numPr>
              <w:numId w:val="142"/>
            </w:numPr>
            <w:spacing w:line="259" w:lineRule="auto"/>
            <w:ind w:hanging="360"/>
          </w:pPr>
        </w:pPrChange>
      </w:pPr>
      <w:ins w:id="2976" w:author="Kaski Maiju" w:date="2025-07-01T15:53:00Z" w16du:dateUtc="2025-07-01T13:53:00Z">
        <w:r w:rsidRPr="00881B99">
          <w:rPr>
            <w:rFonts w:ascii="Calibri" w:eastAsia="Calibri" w:hAnsi="Calibri" w:cs="Times New Roman"/>
            <w:color w:val="000000" w:themeColor="text1"/>
            <w:szCs w:val="28"/>
            <w:lang w:val="en-US"/>
            <w:rPrChange w:id="2977" w:author="Kaski Maiju" w:date="2025-07-02T08:42:00Z" w16du:dateUtc="2025-07-02T06:42:00Z">
              <w:rPr>
                <w:rFonts w:ascii="Calibri" w:eastAsia="Calibri" w:hAnsi="Calibri" w:cs="Times New Roman"/>
                <w:szCs w:val="28"/>
                <w:lang w:val="en-US"/>
              </w:rPr>
            </w:rPrChange>
          </w:rPr>
          <w:t xml:space="preserve">Vessel </w:t>
        </w:r>
      </w:ins>
      <w:ins w:id="2978" w:author="Kaski Maiju" w:date="2025-07-02T08:43:00Z" w16du:dateUtc="2025-07-02T06:43:00Z">
        <w:r w:rsidR="00EF6B04">
          <w:rPr>
            <w:rFonts w:ascii="Calibri" w:eastAsia="Calibri" w:hAnsi="Calibri" w:cs="Times New Roman"/>
            <w:color w:val="000000" w:themeColor="text1"/>
            <w:szCs w:val="28"/>
            <w:lang w:val="en-US"/>
          </w:rPr>
          <w:t>asks</w:t>
        </w:r>
      </w:ins>
      <w:ins w:id="2979" w:author="Kaski Maiju" w:date="2025-07-01T15:53:00Z" w16du:dateUtc="2025-07-01T13:53:00Z">
        <w:r w:rsidRPr="00881B99">
          <w:rPr>
            <w:rFonts w:ascii="Calibri" w:eastAsia="Calibri" w:hAnsi="Calibri" w:cs="Times New Roman"/>
            <w:color w:val="000000" w:themeColor="text1"/>
            <w:szCs w:val="28"/>
            <w:lang w:val="en-US"/>
            <w:rPrChange w:id="2980" w:author="Kaski Maiju" w:date="2025-07-02T08:42:00Z" w16du:dateUtc="2025-07-02T06:42:00Z">
              <w:rPr>
                <w:rFonts w:ascii="Calibri" w:eastAsia="Calibri" w:hAnsi="Calibri" w:cs="Times New Roman"/>
                <w:szCs w:val="28"/>
                <w:lang w:val="en-US"/>
              </w:rPr>
            </w:rPrChange>
          </w:rPr>
          <w:t xml:space="preserve"> </w:t>
        </w:r>
      </w:ins>
      <w:ins w:id="2981" w:author="Kaski Maiju" w:date="2025-07-02T08:43:00Z" w16du:dateUtc="2025-07-02T06:43:00Z">
        <w:r w:rsidR="00EF6B04">
          <w:rPr>
            <w:rFonts w:ascii="Calibri" w:eastAsia="Calibri" w:hAnsi="Calibri" w:cs="Times New Roman"/>
            <w:color w:val="000000" w:themeColor="text1"/>
            <w:szCs w:val="28"/>
            <w:lang w:val="en-US"/>
          </w:rPr>
          <w:t>question from</w:t>
        </w:r>
      </w:ins>
      <w:ins w:id="2982" w:author="Kaski Maiju" w:date="2025-07-01T15:53:00Z" w16du:dateUtc="2025-07-01T13:53:00Z">
        <w:r w:rsidRPr="00881B99">
          <w:rPr>
            <w:rFonts w:ascii="Calibri" w:eastAsia="Calibri" w:hAnsi="Calibri" w:cs="Times New Roman"/>
            <w:color w:val="000000" w:themeColor="text1"/>
            <w:szCs w:val="28"/>
            <w:lang w:val="en-US"/>
            <w:rPrChange w:id="2983" w:author="Kaski Maiju" w:date="2025-07-02T08:42:00Z" w16du:dateUtc="2025-07-02T06:42:00Z">
              <w:rPr>
                <w:rFonts w:ascii="Calibri" w:eastAsia="Calibri" w:hAnsi="Calibri" w:cs="Times New Roman"/>
                <w:szCs w:val="28"/>
                <w:lang w:val="en-US"/>
              </w:rPr>
            </w:rPrChange>
          </w:rPr>
          <w:t xml:space="preserve"> VTS</w:t>
        </w:r>
      </w:ins>
      <w:ins w:id="2984" w:author="Kaski Maiju" w:date="2025-07-02T13:45:00Z" w16du:dateUtc="2025-07-02T11:45:00Z">
        <w:r w:rsidR="00937298">
          <w:rPr>
            <w:rFonts w:ascii="Calibri" w:eastAsia="Calibri" w:hAnsi="Calibri" w:cs="Times New Roman"/>
            <w:color w:val="000000" w:themeColor="text1"/>
            <w:szCs w:val="28"/>
            <w:lang w:val="en-US"/>
          </w:rPr>
          <w:t xml:space="preserve"> for example “Question. Can we start diving operations?”</w:t>
        </w:r>
      </w:ins>
      <w:ins w:id="2985" w:author="Kaski Maiju" w:date="2025-07-01T15:53:00Z" w16du:dateUtc="2025-07-01T13:53:00Z">
        <w:r w:rsidRPr="00881B99">
          <w:rPr>
            <w:rFonts w:ascii="Calibri" w:eastAsia="Calibri" w:hAnsi="Calibri" w:cs="Times New Roman"/>
            <w:color w:val="000000" w:themeColor="text1"/>
            <w:szCs w:val="28"/>
            <w:lang w:val="en-US"/>
            <w:rPrChange w:id="2986" w:author="Kaski Maiju" w:date="2025-07-02T08:42:00Z" w16du:dateUtc="2025-07-02T06:42:00Z">
              <w:rPr>
                <w:rFonts w:ascii="Calibri" w:eastAsia="Calibri" w:hAnsi="Calibri" w:cs="Times New Roman"/>
                <w:szCs w:val="28"/>
                <w:lang w:val="en-US"/>
              </w:rPr>
            </w:rPrChange>
          </w:rPr>
          <w:t xml:space="preserve">  </w:t>
        </w:r>
      </w:ins>
    </w:p>
    <w:p w14:paraId="6CD4CDBC" w14:textId="63994363" w:rsidR="00937298" w:rsidRPr="00DA7ACC" w:rsidRDefault="00937298" w:rsidP="00937298">
      <w:pPr>
        <w:pStyle w:val="Luettelokappale"/>
        <w:numPr>
          <w:ilvl w:val="0"/>
          <w:numId w:val="143"/>
        </w:numPr>
        <w:spacing w:line="259" w:lineRule="auto"/>
        <w:rPr>
          <w:ins w:id="2987" w:author="Kaski Maiju" w:date="2025-07-02T13:44:00Z" w16du:dateUtc="2025-07-02T11:44:00Z"/>
          <w:rFonts w:ascii="Calibri" w:eastAsia="Calibri" w:hAnsi="Calibri" w:cs="Times New Roman"/>
          <w:szCs w:val="28"/>
          <w:lang w:val="en-US"/>
        </w:rPr>
      </w:pPr>
      <w:ins w:id="2988" w:author="Kaski Maiju" w:date="2025-07-02T13:44:00Z" w16du:dateUtc="2025-07-02T11:44:00Z">
        <w:r w:rsidRPr="00057920">
          <w:rPr>
            <w:rFonts w:ascii="Calibri" w:eastAsia="Calibri" w:hAnsi="Calibri" w:cs="Times New Roman"/>
            <w:szCs w:val="28"/>
            <w:lang w:val="en-US"/>
          </w:rPr>
          <w:t>V</w:t>
        </w:r>
        <w:r>
          <w:rPr>
            <w:rFonts w:ascii="Calibri" w:eastAsia="Calibri" w:hAnsi="Calibri" w:cs="Times New Roman"/>
            <w:szCs w:val="28"/>
            <w:lang w:val="en-US"/>
          </w:rPr>
          <w:t>TS</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vessel that question has been received and opened</w:t>
        </w:r>
      </w:ins>
    </w:p>
    <w:p w14:paraId="169BC07C" w14:textId="3148F276" w:rsidR="00C623B1" w:rsidRDefault="00937298">
      <w:pPr>
        <w:pStyle w:val="Luettelokappale"/>
        <w:numPr>
          <w:ilvl w:val="0"/>
          <w:numId w:val="143"/>
        </w:numPr>
        <w:spacing w:line="259" w:lineRule="auto"/>
        <w:rPr>
          <w:ins w:id="2989" w:author="Kaski Maiju" w:date="2025-07-02T13:33:00Z" w16du:dateUtc="2025-07-02T11:33:00Z"/>
          <w:rFonts w:ascii="Calibri" w:eastAsia="Calibri" w:hAnsi="Calibri" w:cs="Times New Roman"/>
          <w:color w:val="000000" w:themeColor="text1"/>
          <w:szCs w:val="28"/>
          <w:lang w:val="en-US"/>
        </w:rPr>
      </w:pPr>
      <w:ins w:id="2990" w:author="Kaski Maiju" w:date="2025-07-02T13:44:00Z" w16du:dateUtc="2025-07-02T11:44:00Z">
        <w:r>
          <w:rPr>
            <w:rFonts w:ascii="Calibri" w:eastAsia="Calibri" w:hAnsi="Calibri" w:cs="Times New Roman"/>
            <w:color w:val="000000" w:themeColor="text1"/>
            <w:szCs w:val="28"/>
            <w:lang w:val="en-US"/>
          </w:rPr>
          <w:t>VTS answers the question by text</w:t>
        </w:r>
      </w:ins>
    </w:p>
    <w:p w14:paraId="05164F2E" w14:textId="77777777" w:rsidR="00937298" w:rsidRDefault="00937298" w:rsidP="00937298">
      <w:pPr>
        <w:spacing w:line="259" w:lineRule="auto"/>
        <w:rPr>
          <w:ins w:id="2991" w:author="Kaski Maiju" w:date="2025-07-02T13:33:00Z" w16du:dateUtc="2025-07-02T11:33:00Z"/>
          <w:rFonts w:ascii="Calibri" w:eastAsia="Calibri" w:hAnsi="Calibri" w:cs="Times New Roman"/>
          <w:color w:val="000000" w:themeColor="text1"/>
          <w:szCs w:val="28"/>
          <w:lang w:val="en-US"/>
        </w:rPr>
      </w:pPr>
    </w:p>
    <w:p w14:paraId="04F6C06A" w14:textId="0B19408C" w:rsidR="00937298" w:rsidRDefault="00937298" w:rsidP="00937298">
      <w:pPr>
        <w:pStyle w:val="AppendixHead3"/>
        <w:rPr>
          <w:ins w:id="2992" w:author="Kaski Maiju" w:date="2025-07-02T13:33:00Z" w16du:dateUtc="2025-07-02T11:33:00Z"/>
        </w:rPr>
      </w:pPr>
      <w:ins w:id="2993" w:author="Kaski Maiju" w:date="2025-07-02T13:33:00Z" w16du:dateUtc="2025-07-02T11:33:00Z">
        <w:r>
          <w:t xml:space="preserve">USE CASE </w:t>
        </w:r>
      </w:ins>
      <w:ins w:id="2994" w:author="Kaski Maiju" w:date="2025-09-25T12:12:00Z" w16du:dateUtc="2025-09-25T10:12:00Z">
        <w:r w:rsidR="00B42BDC">
          <w:t>5.2.</w:t>
        </w:r>
      </w:ins>
      <w:ins w:id="2995" w:author="Kaski Maiju" w:date="2025-07-02T13:33:00Z" w16du:dateUtc="2025-07-02T11:33:00Z">
        <w:r>
          <w:t xml:space="preserve">7 – Vessel </w:t>
        </w:r>
        <w:r>
          <w:rPr>
            <w:sz w:val="28"/>
            <w:szCs w:val="24"/>
          </w:rPr>
          <w:t>request information from VTS</w:t>
        </w:r>
      </w:ins>
    </w:p>
    <w:p w14:paraId="094062E0" w14:textId="77777777" w:rsidR="00937298" w:rsidRPr="00DA7ACC" w:rsidRDefault="00937298" w:rsidP="00937298">
      <w:pPr>
        <w:spacing w:line="259" w:lineRule="auto"/>
        <w:rPr>
          <w:ins w:id="2996" w:author="Kaski Maiju" w:date="2025-07-02T13:33:00Z" w16du:dateUtc="2025-07-02T11:33:00Z"/>
          <w:rFonts w:ascii="Calibri" w:eastAsia="Calibri" w:hAnsi="Calibri" w:cs="Times New Roman"/>
          <w:color w:val="000000" w:themeColor="text1"/>
          <w:szCs w:val="28"/>
        </w:rPr>
      </w:pPr>
    </w:p>
    <w:p w14:paraId="061DDFFB" w14:textId="530E6345" w:rsidR="00937298" w:rsidRPr="00DA7ACC" w:rsidRDefault="00937298" w:rsidP="00937298">
      <w:pPr>
        <w:spacing w:after="160" w:line="259" w:lineRule="auto"/>
        <w:ind w:left="2124" w:hanging="2124"/>
        <w:rPr>
          <w:ins w:id="2997" w:author="Kaski Maiju" w:date="2025-07-02T13:33:00Z" w16du:dateUtc="2025-07-02T11:33:00Z"/>
          <w:rFonts w:ascii="Calibri" w:eastAsia="Calibri" w:hAnsi="Calibri" w:cs="Times New Roman"/>
          <w:color w:val="000000" w:themeColor="text1"/>
          <w:sz w:val="22"/>
        </w:rPr>
      </w:pPr>
      <w:ins w:id="2998" w:author="Kaski Maiju" w:date="2025-07-02T13:33:00Z" w16du:dateUtc="2025-07-02T11:33:00Z">
        <w:r w:rsidRPr="00DA7ACC">
          <w:rPr>
            <w:rFonts w:ascii="Calibri" w:eastAsia="Calibri" w:hAnsi="Calibri" w:cs="Times New Roman"/>
            <w:color w:val="000000" w:themeColor="text1"/>
            <w:sz w:val="22"/>
            <w:u w:val="single"/>
          </w:rPr>
          <w:t>Description:</w:t>
        </w:r>
        <w:r w:rsidRPr="00DA7ACC">
          <w:rPr>
            <w:rFonts w:ascii="Calibri" w:eastAsia="Calibri" w:hAnsi="Calibri" w:cs="Times New Roman"/>
            <w:color w:val="000000" w:themeColor="text1"/>
            <w:sz w:val="22"/>
          </w:rPr>
          <w:t xml:space="preserve"> </w:t>
        </w:r>
        <w:r w:rsidRPr="00DA7ACC">
          <w:rPr>
            <w:rFonts w:ascii="Calibri" w:eastAsia="Calibri" w:hAnsi="Calibri" w:cs="Times New Roman"/>
            <w:color w:val="000000" w:themeColor="text1"/>
            <w:sz w:val="22"/>
          </w:rPr>
          <w:tab/>
          <w:t xml:space="preserve">Vessel </w:t>
        </w:r>
        <w:r>
          <w:rPr>
            <w:rFonts w:ascii="Calibri" w:eastAsia="Calibri" w:hAnsi="Calibri" w:cs="Times New Roman"/>
            <w:color w:val="000000" w:themeColor="text1"/>
            <w:sz w:val="22"/>
          </w:rPr>
          <w:t xml:space="preserve">requires </w:t>
        </w:r>
        <w:r w:rsidRPr="00DA7ACC">
          <w:rPr>
            <w:rFonts w:ascii="Calibri" w:eastAsia="Calibri" w:hAnsi="Calibri" w:cs="Times New Roman"/>
            <w:color w:val="000000" w:themeColor="text1"/>
            <w:sz w:val="22"/>
          </w:rPr>
          <w:t>information to VTS</w:t>
        </w:r>
      </w:ins>
    </w:p>
    <w:p w14:paraId="432640ED" w14:textId="77777777" w:rsidR="00937298" w:rsidRPr="00DA7ACC" w:rsidRDefault="00937298" w:rsidP="00937298">
      <w:pPr>
        <w:spacing w:after="160" w:line="259" w:lineRule="auto"/>
        <w:ind w:left="2124" w:hanging="2124"/>
        <w:rPr>
          <w:ins w:id="2999" w:author="Kaski Maiju" w:date="2025-07-02T13:33:00Z" w16du:dateUtc="2025-07-02T11:33:00Z"/>
          <w:rFonts w:ascii="Calibri" w:eastAsia="Calibri" w:hAnsi="Calibri" w:cs="Times New Roman"/>
          <w:color w:val="000000" w:themeColor="text1"/>
          <w:sz w:val="22"/>
        </w:rPr>
      </w:pPr>
      <w:ins w:id="3000" w:author="Kaski Maiju" w:date="2025-07-02T13:33:00Z" w16du:dateUtc="2025-07-02T11:33:00Z">
        <w:r w:rsidRPr="00DA7ACC">
          <w:rPr>
            <w:rFonts w:ascii="Calibri" w:eastAsia="Calibri" w:hAnsi="Calibri" w:cs="Times New Roman"/>
            <w:color w:val="000000" w:themeColor="text1"/>
            <w:sz w:val="22"/>
            <w:u w:val="single"/>
          </w:rPr>
          <w:lastRenderedPageBreak/>
          <w:t>Pre-conditions:</w:t>
        </w:r>
        <w:r w:rsidRPr="00DA7ACC">
          <w:rPr>
            <w:rFonts w:ascii="Calibri" w:eastAsia="Calibri" w:hAnsi="Calibri" w:cs="Times New Roman"/>
            <w:color w:val="000000" w:themeColor="text1"/>
            <w:sz w:val="22"/>
          </w:rPr>
          <w:tab/>
          <w:t>Vessels have subscribed the VTS Information Service and VTS is able to display geometry on the map</w:t>
        </w:r>
      </w:ins>
    </w:p>
    <w:p w14:paraId="2D95AC66" w14:textId="77777777" w:rsidR="00937298" w:rsidRPr="00DA7ACC" w:rsidRDefault="00937298" w:rsidP="00937298">
      <w:pPr>
        <w:pStyle w:val="Bullet1"/>
        <w:numPr>
          <w:ilvl w:val="0"/>
          <w:numId w:val="0"/>
        </w:numPr>
        <w:ind w:left="360" w:hanging="360"/>
        <w:rPr>
          <w:ins w:id="3001" w:author="Kaski Maiju" w:date="2025-07-02T13:33:00Z" w16du:dateUtc="2025-07-02T11:33:00Z"/>
          <w:rFonts w:ascii="Calibri" w:eastAsia="Calibri" w:hAnsi="Calibri" w:cs="Times New Roman"/>
          <w:u w:val="single"/>
        </w:rPr>
      </w:pPr>
      <w:ins w:id="3002" w:author="Kaski Maiju" w:date="2025-07-02T13:33:00Z" w16du:dateUtc="2025-07-02T11:33:00Z">
        <w:r w:rsidRPr="00DA7ACC">
          <w:rPr>
            <w:rFonts w:ascii="Calibri" w:eastAsia="Calibri" w:hAnsi="Calibri" w:cs="Times New Roman"/>
            <w:u w:val="single"/>
          </w:rPr>
          <w:t>Typical sequence:</w:t>
        </w:r>
        <w:r w:rsidRPr="00DA7ACC">
          <w:rPr>
            <w:rFonts w:ascii="Calibri" w:eastAsia="Calibri" w:hAnsi="Calibri" w:cs="Times New Roman"/>
          </w:rPr>
          <w:tab/>
        </w:r>
        <w:r w:rsidRPr="00DA7ACC">
          <w:rPr>
            <w:rFonts w:ascii="Calibri" w:eastAsia="Calibri" w:hAnsi="Calibri" w:cs="Times New Roman"/>
          </w:rPr>
          <w:tab/>
        </w:r>
      </w:ins>
    </w:p>
    <w:p w14:paraId="620398E6" w14:textId="7F991C0B" w:rsidR="00937298" w:rsidRPr="00DA7ACC" w:rsidRDefault="00937298">
      <w:pPr>
        <w:pStyle w:val="Luettelokappale"/>
        <w:numPr>
          <w:ilvl w:val="0"/>
          <w:numId w:val="144"/>
        </w:numPr>
        <w:spacing w:line="259" w:lineRule="auto"/>
        <w:rPr>
          <w:ins w:id="3003" w:author="Kaski Maiju" w:date="2025-07-02T13:33:00Z" w16du:dateUtc="2025-07-02T11:33:00Z"/>
          <w:rFonts w:ascii="Calibri" w:eastAsia="Calibri" w:hAnsi="Calibri" w:cs="Times New Roman"/>
          <w:color w:val="000000" w:themeColor="text1"/>
          <w:szCs w:val="28"/>
          <w:lang w:val="en-US"/>
        </w:rPr>
        <w:pPrChange w:id="3004" w:author="Kaski Maiju" w:date="2025-07-02T13:47:00Z" w16du:dateUtc="2025-07-02T11:47:00Z">
          <w:pPr>
            <w:pStyle w:val="Luettelokappale"/>
            <w:numPr>
              <w:numId w:val="143"/>
            </w:numPr>
            <w:spacing w:line="259" w:lineRule="auto"/>
            <w:ind w:hanging="360"/>
          </w:pPr>
        </w:pPrChange>
      </w:pPr>
      <w:ins w:id="3005" w:author="Kaski Maiju" w:date="2025-07-02T13:33:00Z" w16du:dateUtc="2025-07-02T11:33:00Z">
        <w:r w:rsidRPr="00DA7ACC">
          <w:rPr>
            <w:rFonts w:ascii="Calibri" w:eastAsia="Calibri" w:hAnsi="Calibri" w:cs="Times New Roman"/>
            <w:color w:val="000000" w:themeColor="text1"/>
            <w:szCs w:val="28"/>
            <w:lang w:val="en-US"/>
          </w:rPr>
          <w:t xml:space="preserve">Vessel </w:t>
        </w:r>
      </w:ins>
      <w:ins w:id="3006" w:author="Kaski Maiju" w:date="2025-07-02T13:45:00Z" w16du:dateUtc="2025-07-02T11:45:00Z">
        <w:r w:rsidR="00CC7EC4">
          <w:rPr>
            <w:rFonts w:ascii="Calibri" w:eastAsia="Calibri" w:hAnsi="Calibri" w:cs="Times New Roman"/>
            <w:color w:val="000000" w:themeColor="text1"/>
            <w:szCs w:val="28"/>
            <w:lang w:val="en-US"/>
          </w:rPr>
          <w:t>requires information</w:t>
        </w:r>
      </w:ins>
      <w:ins w:id="3007" w:author="Kaski Maiju" w:date="2025-07-02T13:33:00Z" w16du:dateUtc="2025-07-02T11:33:00Z">
        <w:r>
          <w:rPr>
            <w:rFonts w:ascii="Calibri" w:eastAsia="Calibri" w:hAnsi="Calibri" w:cs="Times New Roman"/>
            <w:color w:val="000000" w:themeColor="text1"/>
            <w:szCs w:val="28"/>
            <w:lang w:val="en-US"/>
          </w:rPr>
          <w:t xml:space="preserve"> from</w:t>
        </w:r>
        <w:r w:rsidRPr="00DA7ACC">
          <w:rPr>
            <w:rFonts w:ascii="Calibri" w:eastAsia="Calibri" w:hAnsi="Calibri" w:cs="Times New Roman"/>
            <w:color w:val="000000" w:themeColor="text1"/>
            <w:szCs w:val="28"/>
            <w:lang w:val="en-US"/>
          </w:rPr>
          <w:t xml:space="preserve"> VTS </w:t>
        </w:r>
      </w:ins>
      <w:ins w:id="3008" w:author="Kaski Maiju" w:date="2025-07-02T13:45:00Z" w16du:dateUtc="2025-07-02T11:45:00Z">
        <w:r w:rsidR="00CC7EC4">
          <w:rPr>
            <w:rFonts w:ascii="Calibri" w:eastAsia="Calibri" w:hAnsi="Calibri" w:cs="Times New Roman"/>
            <w:color w:val="000000" w:themeColor="text1"/>
            <w:szCs w:val="28"/>
            <w:lang w:val="en-US"/>
          </w:rPr>
          <w:t>for exam</w:t>
        </w:r>
      </w:ins>
      <w:ins w:id="3009" w:author="Kaski Maiju" w:date="2025-07-02T13:46:00Z" w16du:dateUtc="2025-07-02T11:46:00Z">
        <w:r w:rsidR="00CC7EC4">
          <w:rPr>
            <w:rFonts w:ascii="Calibri" w:eastAsia="Calibri" w:hAnsi="Calibri" w:cs="Times New Roman"/>
            <w:color w:val="000000" w:themeColor="text1"/>
            <w:szCs w:val="28"/>
            <w:lang w:val="en-US"/>
          </w:rPr>
          <w:t>ple “Request. Send reporting requirements.”</w:t>
        </w:r>
      </w:ins>
    </w:p>
    <w:p w14:paraId="3F0D9336" w14:textId="602BACB4" w:rsidR="00937298" w:rsidRPr="00CC7EC4" w:rsidRDefault="00CC7EC4">
      <w:pPr>
        <w:pStyle w:val="Luettelokappale"/>
        <w:numPr>
          <w:ilvl w:val="0"/>
          <w:numId w:val="144"/>
        </w:numPr>
        <w:spacing w:line="259" w:lineRule="auto"/>
        <w:rPr>
          <w:ins w:id="3010" w:author="Kaski Maiju" w:date="2025-07-02T13:33:00Z" w16du:dateUtc="2025-07-02T11:33:00Z"/>
          <w:rFonts w:ascii="Calibri" w:eastAsia="Calibri" w:hAnsi="Calibri" w:cs="Times New Roman"/>
          <w:szCs w:val="28"/>
          <w:lang w:val="en-US"/>
          <w:rPrChange w:id="3011" w:author="Kaski Maiju" w:date="2025-07-02T13:46:00Z" w16du:dateUtc="2025-07-02T11:46:00Z">
            <w:rPr>
              <w:ins w:id="3012" w:author="Kaski Maiju" w:date="2025-07-02T13:33:00Z" w16du:dateUtc="2025-07-02T11:33:00Z"/>
              <w:lang w:val="en-US"/>
            </w:rPr>
          </w:rPrChange>
        </w:rPr>
        <w:pPrChange w:id="3013" w:author="Kaski Maiju" w:date="2025-07-02T13:47:00Z" w16du:dateUtc="2025-07-02T11:47:00Z">
          <w:pPr>
            <w:pStyle w:val="Luettelokappale"/>
            <w:numPr>
              <w:numId w:val="143"/>
            </w:numPr>
            <w:spacing w:line="259" w:lineRule="auto"/>
            <w:ind w:hanging="360"/>
          </w:pPr>
        </w:pPrChange>
      </w:pPr>
      <w:ins w:id="3014" w:author="Kaski Maiju" w:date="2025-07-02T13:46:00Z" w16du:dateUtc="2025-07-02T11:46:00Z">
        <w:r w:rsidRPr="00057920">
          <w:rPr>
            <w:rFonts w:ascii="Calibri" w:eastAsia="Calibri" w:hAnsi="Calibri" w:cs="Times New Roman"/>
            <w:szCs w:val="28"/>
            <w:lang w:val="en-US"/>
          </w:rPr>
          <w:t>V</w:t>
        </w:r>
        <w:r>
          <w:rPr>
            <w:rFonts w:ascii="Calibri" w:eastAsia="Calibri" w:hAnsi="Calibri" w:cs="Times New Roman"/>
            <w:szCs w:val="28"/>
            <w:lang w:val="en-US"/>
          </w:rPr>
          <w:t>TS</w:t>
        </w:r>
        <w:r w:rsidRPr="00057920">
          <w:rPr>
            <w:rFonts w:ascii="Calibri" w:eastAsia="Calibri" w:hAnsi="Calibri" w:cs="Times New Roman"/>
            <w:szCs w:val="28"/>
            <w:lang w:val="en-US"/>
          </w:rPr>
          <w:t xml:space="preserve"> </w:t>
        </w:r>
        <w:r>
          <w:rPr>
            <w:rFonts w:ascii="Calibri" w:eastAsia="Calibri" w:hAnsi="Calibri" w:cs="Times New Roman"/>
            <w:szCs w:val="28"/>
            <w:lang w:val="en-US"/>
          </w:rPr>
          <w:t>system informs automatically vessel that question has been received and opened</w:t>
        </w:r>
      </w:ins>
    </w:p>
    <w:p w14:paraId="6ACA8D1F" w14:textId="55C006DF" w:rsidR="00CC7EC4" w:rsidRDefault="00CC7EC4">
      <w:pPr>
        <w:pStyle w:val="Luettelokappale"/>
        <w:numPr>
          <w:ilvl w:val="0"/>
          <w:numId w:val="144"/>
        </w:numPr>
        <w:spacing w:line="259" w:lineRule="auto"/>
        <w:rPr>
          <w:ins w:id="3015" w:author="Kaski Maiju" w:date="2025-07-02T13:46:00Z" w16du:dateUtc="2025-07-02T11:46:00Z"/>
          <w:rFonts w:ascii="Calibri" w:eastAsia="Calibri" w:hAnsi="Calibri" w:cs="Times New Roman"/>
          <w:color w:val="000000" w:themeColor="text1"/>
          <w:szCs w:val="28"/>
          <w:lang w:val="en-US"/>
        </w:rPr>
        <w:pPrChange w:id="3016" w:author="Kaski Maiju" w:date="2025-07-02T13:47:00Z" w16du:dateUtc="2025-07-02T11:47:00Z">
          <w:pPr>
            <w:pStyle w:val="Luettelokappale"/>
            <w:numPr>
              <w:numId w:val="143"/>
            </w:numPr>
            <w:spacing w:line="259" w:lineRule="auto"/>
            <w:ind w:hanging="360"/>
          </w:pPr>
        </w:pPrChange>
      </w:pPr>
      <w:ins w:id="3017" w:author="Kaski Maiju" w:date="2025-07-02T13:46:00Z" w16du:dateUtc="2025-07-02T11:46:00Z">
        <w:r>
          <w:rPr>
            <w:rFonts w:ascii="Calibri" w:eastAsia="Calibri" w:hAnsi="Calibri" w:cs="Times New Roman"/>
            <w:color w:val="000000" w:themeColor="text1"/>
            <w:szCs w:val="28"/>
            <w:lang w:val="en-US"/>
          </w:rPr>
          <w:t xml:space="preserve">VTS </w:t>
        </w:r>
        <w:commentRangeStart w:id="3018"/>
        <w:r>
          <w:rPr>
            <w:rFonts w:ascii="Calibri" w:eastAsia="Calibri" w:hAnsi="Calibri" w:cs="Times New Roman"/>
            <w:color w:val="000000" w:themeColor="text1"/>
            <w:szCs w:val="28"/>
            <w:lang w:val="en-US"/>
          </w:rPr>
          <w:t>applies</w:t>
        </w:r>
      </w:ins>
      <w:commentRangeEnd w:id="3018"/>
      <w:r w:rsidR="00026AD5">
        <w:rPr>
          <w:rStyle w:val="Kommentinviite"/>
        </w:rPr>
        <w:commentReference w:id="3018"/>
      </w:r>
      <w:ins w:id="3019" w:author="Kaski Maiju" w:date="2025-07-02T13:46:00Z" w16du:dateUtc="2025-07-02T11:46:00Z">
        <w:r>
          <w:rPr>
            <w:rFonts w:ascii="Calibri" w:eastAsia="Calibri" w:hAnsi="Calibri" w:cs="Times New Roman"/>
            <w:color w:val="000000" w:themeColor="text1"/>
            <w:szCs w:val="28"/>
            <w:lang w:val="en-US"/>
          </w:rPr>
          <w:t xml:space="preserve"> to request </w:t>
        </w:r>
      </w:ins>
    </w:p>
    <w:p w14:paraId="556581CE" w14:textId="77777777" w:rsidR="00937298" w:rsidRPr="00937298" w:rsidRDefault="00937298">
      <w:pPr>
        <w:spacing w:line="259" w:lineRule="auto"/>
        <w:rPr>
          <w:ins w:id="3020" w:author="Kaski Maiju" w:date="2025-07-01T15:53:00Z" w16du:dateUtc="2025-07-01T13:53:00Z"/>
          <w:rFonts w:ascii="Calibri" w:eastAsia="Calibri" w:hAnsi="Calibri" w:cs="Times New Roman"/>
          <w:color w:val="000000" w:themeColor="text1"/>
          <w:szCs w:val="28"/>
          <w:lang w:val="en-US"/>
          <w:rPrChange w:id="3021" w:author="Kaski Maiju" w:date="2025-07-02T13:33:00Z" w16du:dateUtc="2025-07-02T11:33:00Z">
            <w:rPr>
              <w:ins w:id="3022" w:author="Kaski Maiju" w:date="2025-07-01T15:53:00Z" w16du:dateUtc="2025-07-01T13:53:00Z"/>
              <w:rFonts w:ascii="Calibri" w:eastAsia="Calibri" w:hAnsi="Calibri" w:cs="Times New Roman"/>
              <w:szCs w:val="28"/>
              <w:lang w:val="en-US"/>
            </w:rPr>
          </w:rPrChange>
        </w:rPr>
        <w:pPrChange w:id="3023" w:author="Kaski Maiju" w:date="2025-07-02T13:33:00Z" w16du:dateUtc="2025-07-02T11:33:00Z">
          <w:pPr>
            <w:pStyle w:val="Luettelokappale"/>
            <w:numPr>
              <w:numId w:val="142"/>
            </w:numPr>
            <w:spacing w:line="259" w:lineRule="auto"/>
            <w:ind w:hanging="360"/>
          </w:pPr>
        </w:pPrChange>
      </w:pPr>
    </w:p>
    <w:p w14:paraId="578D923D" w14:textId="6D134909" w:rsidR="00777441" w:rsidRPr="00777441" w:rsidDel="006D0F9C" w:rsidRDefault="00777441">
      <w:pPr>
        <w:pStyle w:val="AppendixHead2"/>
        <w:ind w:left="360"/>
        <w:rPr>
          <w:del w:id="3024" w:author="Kaski Maiju" w:date="2024-09-23T15:03:00Z" w16du:dateUtc="2024-09-23T12:03:00Z"/>
          <w:rPrChange w:id="3025" w:author="Kaski Maiju" w:date="2024-06-26T17:28:00Z">
            <w:rPr>
              <w:del w:id="3026" w:author="Kaski Maiju" w:date="2024-09-23T15:03:00Z" w16du:dateUtc="2024-09-23T12:03:00Z"/>
              <w:color w:val="auto"/>
            </w:rPr>
          </w:rPrChange>
        </w:rPr>
        <w:pPrChange w:id="3027" w:author="Kaski Maiju" w:date="2024-09-26T12:01:00Z" w16du:dateUtc="2024-09-26T09:01:00Z">
          <w:pPr>
            <w:pStyle w:val="Bullet1"/>
            <w:numPr>
              <w:numId w:val="0"/>
            </w:numPr>
            <w:ind w:left="0" w:firstLine="0"/>
          </w:pPr>
        </w:pPrChange>
      </w:pPr>
    </w:p>
    <w:p w14:paraId="47C25A41" w14:textId="5928F9DC" w:rsidR="00D14277" w:rsidDel="006C0517" w:rsidRDefault="00D14277" w:rsidP="00640596">
      <w:pPr>
        <w:pStyle w:val="Bullet1"/>
        <w:numPr>
          <w:ilvl w:val="0"/>
          <w:numId w:val="0"/>
        </w:numPr>
        <w:ind w:left="360"/>
        <w:rPr>
          <w:del w:id="3028" w:author="Kaski Maiju" w:date="2024-09-26T11:50:00Z" w16du:dateUtc="2024-09-26T08:50:00Z"/>
        </w:rPr>
      </w:pPr>
      <w:del w:id="3029" w:author="Kaski Maiju" w:date="2024-09-26T11:50:00Z" w16du:dateUtc="2024-09-26T08:50:00Z">
        <w:r w:rsidRPr="00D61CC1" w:rsidDel="006C0517">
          <w:delText xml:space="preserve">Traffic </w:delText>
        </w:r>
        <w:r w:rsidDel="006C0517">
          <w:delText>I</w:delText>
        </w:r>
        <w:r w:rsidRPr="00D61CC1" w:rsidDel="006C0517">
          <w:delText>mage</w:delText>
        </w:r>
        <w:r w:rsidDel="006C0517">
          <w:delText xml:space="preserve"> Service</w:delText>
        </w:r>
      </w:del>
    </w:p>
    <w:p w14:paraId="5883E490" w14:textId="0D5BC5AC" w:rsidR="006D0F9C" w:rsidDel="00A1168D" w:rsidRDefault="00D14277">
      <w:pPr>
        <w:rPr>
          <w:del w:id="3030" w:author="Kaski Maiju" w:date="2024-09-26T11:50:00Z" w16du:dateUtc="2024-09-26T08:50:00Z"/>
        </w:rPr>
      </w:pPr>
      <w:del w:id="3031" w:author="Kaski Maiju" w:date="2024-09-26T11:50:00Z" w16du:dateUtc="2024-09-26T08:50:00Z">
        <w:r w:rsidRPr="0031092B" w:rsidDel="006C0517">
          <w:delText>A Tra</w:delText>
        </w:r>
        <w:r w:rsidDel="006C0517">
          <w:delText>ffic</w:delText>
        </w:r>
        <w:r w:rsidRPr="0031092B" w:rsidDel="006C0517">
          <w:delText xml:space="preserve"> Image Service (TIS) </w:delText>
        </w:r>
        <w:r w:rsidDel="006C0517">
          <w:delText>is designed to</w:delText>
        </w:r>
        <w:r w:rsidRPr="0031092B" w:rsidDel="006C0517">
          <w:delText xml:space="preserve"> </w:delText>
        </w:r>
        <w:r w:rsidDel="006C0517">
          <w:delText>share the</w:delText>
        </w:r>
        <w:r w:rsidRPr="00D61CC1" w:rsidDel="006C0517">
          <w:delText xml:space="preserve"> traffic image between </w:delText>
        </w:r>
        <w:r w:rsidDel="006C0517">
          <w:delText>VTS</w:delText>
        </w:r>
        <w:r w:rsidRPr="00D61CC1" w:rsidDel="006C0517">
          <w:delText xml:space="preserve"> and </w:delText>
        </w:r>
        <w:r w:rsidDel="006C0517">
          <w:delText xml:space="preserve">vessels. </w:delText>
        </w:r>
        <w:r w:rsidRPr="00B32BB4" w:rsidDel="006C0517">
          <w:delText xml:space="preserve">Within this service the VTS </w:delText>
        </w:r>
      </w:del>
      <w:del w:id="3032" w:author="Kaski Maiju" w:date="2024-06-27T10:46:00Z">
        <w:r w:rsidRPr="00B32BB4" w:rsidDel="0003538E">
          <w:delText>authority</w:delText>
        </w:r>
      </w:del>
      <w:del w:id="3033" w:author="Kaski Maiju" w:date="2024-09-26T11:50:00Z" w16du:dateUtc="2024-09-26T08:50:00Z">
        <w:r w:rsidRPr="00B32BB4" w:rsidDel="006C0517">
          <w:delText xml:space="preserve">(s) </w:delText>
        </w:r>
        <w:r w:rsidDel="006C0517">
          <w:delText xml:space="preserve">will </w:delText>
        </w:r>
        <w:r w:rsidRPr="008129D2" w:rsidDel="006C0517">
          <w:delText>provid</w:delText>
        </w:r>
        <w:r w:rsidDel="006C0517">
          <w:delText xml:space="preserve">e a vessel its traffic image and/or receive the traffic image from the vessels in the area, to create a shared traffic Image. It will </w:delText>
        </w:r>
        <w:r w:rsidRPr="0031092B" w:rsidDel="006C0517">
          <w:delText>offer real-time visual representation of vessel</w:delText>
        </w:r>
        <w:r w:rsidDel="006C0517">
          <w:delText xml:space="preserve">s and their intentions. </w:delText>
        </w:r>
      </w:del>
    </w:p>
    <w:p w14:paraId="394249BE" w14:textId="77777777" w:rsidR="00A1168D" w:rsidRDefault="00A1168D">
      <w:pPr>
        <w:pStyle w:val="Leipteksti"/>
        <w:rPr>
          <w:ins w:id="3034" w:author="Kaski Maiju" w:date="2025-03-19T14:26:00Z" w16du:dateUtc="2025-03-19T12:26:00Z"/>
          <w:sz w:val="18"/>
        </w:rPr>
        <w:pPrChange w:id="3035" w:author="Kaski Maiju" w:date="2025-03-19T14:29:00Z" w16du:dateUtc="2025-03-19T12:29:00Z">
          <w:pPr>
            <w:pStyle w:val="Leipteksti"/>
            <w:ind w:left="360"/>
          </w:pPr>
        </w:pPrChange>
      </w:pPr>
    </w:p>
    <w:p w14:paraId="5CF71079" w14:textId="7E3CAC19" w:rsidR="00A1168D" w:rsidRDefault="000F4F17" w:rsidP="000F4F17">
      <w:pPr>
        <w:pStyle w:val="AppendixHead1"/>
        <w:rPr>
          <w:ins w:id="3036" w:author="Kaski Maiju" w:date="2025-03-19T14:27:00Z" w16du:dateUtc="2025-03-19T12:27:00Z"/>
        </w:rPr>
      </w:pPr>
      <w:ins w:id="3037" w:author="Kaski Maiju" w:date="2025-03-19T14:27:00Z" w16du:dateUtc="2025-03-19T12:27:00Z">
        <w:r>
          <w:t>planning functions</w:t>
        </w:r>
      </w:ins>
    </w:p>
    <w:p w14:paraId="35560B3E" w14:textId="77777777" w:rsidR="00162B77" w:rsidRPr="00417AE5" w:rsidRDefault="00162B77" w:rsidP="00162B77">
      <w:pPr>
        <w:pStyle w:val="AppendixHead2"/>
        <w:rPr>
          <w:ins w:id="3038" w:author="Kaski Maiju" w:date="2025-09-25T10:48:00Z" w16du:dateUtc="2025-09-25T08:48:00Z"/>
        </w:rPr>
      </w:pPr>
      <w:ins w:id="3039" w:author="Kaski Maiju" w:date="2025-09-25T10:48:00Z" w16du:dateUtc="2025-09-25T08:48:00Z">
        <w:r w:rsidRPr="00417AE5">
          <w:t>Traffic Clearance Service</w:t>
        </w:r>
      </w:ins>
    </w:p>
    <w:p w14:paraId="40FA2516" w14:textId="77777777" w:rsidR="00162B77" w:rsidRPr="00417AE5" w:rsidRDefault="00162B77" w:rsidP="00162B77">
      <w:pPr>
        <w:pStyle w:val="AppendixHead3"/>
        <w:rPr>
          <w:ins w:id="3040" w:author="Kaski Maiju" w:date="2025-09-25T10:48:00Z" w16du:dateUtc="2025-09-25T08:48:00Z"/>
        </w:rPr>
      </w:pPr>
      <w:ins w:id="3041" w:author="Kaski Maiju" w:date="2025-09-25T10:48:00Z" w16du:dateUtc="2025-09-25T08:48:00Z">
        <w:r w:rsidRPr="00417AE5">
          <w:t xml:space="preserve">Use Case 6.1.1 - Departing vessels from berth or anchorage </w:t>
        </w:r>
      </w:ins>
    </w:p>
    <w:p w14:paraId="576D957B" w14:textId="77777777" w:rsidR="00162B77" w:rsidRPr="0031508E" w:rsidRDefault="00162B77" w:rsidP="00162B77">
      <w:pPr>
        <w:spacing w:after="160" w:line="259" w:lineRule="auto"/>
        <w:ind w:left="2608" w:hanging="2608"/>
        <w:rPr>
          <w:ins w:id="3042" w:author="Kaski Maiju" w:date="2025-09-25T10:48:00Z" w16du:dateUtc="2025-09-25T08:48:00Z"/>
          <w:rFonts w:ascii="Calibri" w:eastAsia="Calibri" w:hAnsi="Calibri" w:cs="Times New Roman"/>
          <w:sz w:val="22"/>
        </w:rPr>
      </w:pPr>
      <w:ins w:id="3043" w:author="Kaski Maiju" w:date="2025-09-25T10:48:00Z" w16du:dateUtc="2025-09-25T08:48:00Z">
        <w:r w:rsidRPr="0031508E">
          <w:rPr>
            <w:rFonts w:ascii="Calibri" w:eastAsia="Calibri" w:hAnsi="Calibri" w:cs="Times New Roman"/>
            <w:sz w:val="22"/>
            <w:u w:val="single"/>
          </w:rPr>
          <w:t>Description:</w:t>
        </w:r>
        <w:r w:rsidRPr="00471082">
          <w:rPr>
            <w:rFonts w:ascii="Calibri" w:eastAsia="Calibri" w:hAnsi="Calibri" w:cs="Times New Roman"/>
            <w:sz w:val="22"/>
          </w:rPr>
          <w:tab/>
        </w:r>
        <w:r w:rsidRPr="0031508E">
          <w:rPr>
            <w:rFonts w:ascii="Calibri" w:eastAsia="Calibri" w:hAnsi="Calibri" w:cs="Times New Roman"/>
            <w:sz w:val="22"/>
          </w:rPr>
          <w:t xml:space="preserve">Vessel sends prior to its </w:t>
        </w:r>
        <w:r>
          <w:rPr>
            <w:rFonts w:ascii="Calibri" w:eastAsia="Calibri" w:hAnsi="Calibri" w:cs="Times New Roman"/>
            <w:sz w:val="22"/>
          </w:rPr>
          <w:t>departure</w:t>
        </w:r>
        <w:r w:rsidRPr="0031508E">
          <w:rPr>
            <w:rFonts w:ascii="Calibri" w:eastAsia="Calibri" w:hAnsi="Calibri" w:cs="Times New Roman"/>
            <w:sz w:val="22"/>
          </w:rPr>
          <w:t xml:space="preserve"> the intended </w:t>
        </w:r>
        <w:r>
          <w:rPr>
            <w:rFonts w:ascii="Calibri" w:eastAsia="Calibri" w:hAnsi="Calibri" w:cs="Times New Roman"/>
            <w:sz w:val="22"/>
          </w:rPr>
          <w:t xml:space="preserve">ETD and </w:t>
        </w:r>
        <w:r w:rsidRPr="0031508E">
          <w:rPr>
            <w:rFonts w:ascii="Calibri" w:eastAsia="Calibri" w:hAnsi="Calibri" w:cs="Times New Roman"/>
            <w:sz w:val="22"/>
          </w:rPr>
          <w:t xml:space="preserve">route through the VTS area to the VTS. </w:t>
        </w:r>
        <w:r>
          <w:rPr>
            <w:rFonts w:ascii="Calibri" w:eastAsia="Calibri" w:hAnsi="Calibri" w:cs="Times New Roman"/>
            <w:sz w:val="22"/>
          </w:rPr>
          <w:t xml:space="preserve">The </w:t>
        </w:r>
        <w:r w:rsidRPr="0031508E">
          <w:rPr>
            <w:rFonts w:ascii="Calibri" w:eastAsia="Calibri" w:hAnsi="Calibri" w:cs="Times New Roman"/>
            <w:sz w:val="22"/>
          </w:rPr>
          <w:t>VTS validates the intended</w:t>
        </w:r>
        <w:r>
          <w:rPr>
            <w:rFonts w:ascii="Calibri" w:eastAsia="Calibri" w:hAnsi="Calibri" w:cs="Times New Roman"/>
            <w:sz w:val="22"/>
          </w:rPr>
          <w:t xml:space="preserve"> ETD and</w:t>
        </w:r>
        <w:r w:rsidRPr="0031508E">
          <w:rPr>
            <w:rFonts w:ascii="Calibri" w:eastAsia="Calibri" w:hAnsi="Calibri" w:cs="Times New Roman"/>
            <w:sz w:val="22"/>
          </w:rPr>
          <w:t xml:space="preserve"> route </w:t>
        </w:r>
        <w:r>
          <w:rPr>
            <w:rFonts w:ascii="Calibri" w:eastAsia="Calibri" w:hAnsi="Calibri" w:cs="Times New Roman"/>
            <w:sz w:val="22"/>
          </w:rPr>
          <w:t xml:space="preserve">and approves </w:t>
        </w:r>
        <w:r w:rsidRPr="0031508E">
          <w:rPr>
            <w:rFonts w:ascii="Calibri" w:eastAsia="Calibri" w:hAnsi="Calibri" w:cs="Times New Roman"/>
            <w:sz w:val="22"/>
          </w:rPr>
          <w:t xml:space="preserve">or sends a </w:t>
        </w:r>
        <w:r>
          <w:rPr>
            <w:rFonts w:ascii="Calibri" w:eastAsia="Calibri" w:hAnsi="Calibri" w:cs="Times New Roman"/>
            <w:sz w:val="22"/>
          </w:rPr>
          <w:t>denial or a proposal with recommended information on when the vessel can leave the berth/anchorage. The</w:t>
        </w:r>
        <w:r w:rsidRPr="0031508E">
          <w:rPr>
            <w:rFonts w:ascii="Calibri" w:eastAsia="Calibri" w:hAnsi="Calibri" w:cs="Times New Roman"/>
            <w:sz w:val="22"/>
          </w:rPr>
          <w:t xml:space="preserve"> </w:t>
        </w:r>
        <w:r>
          <w:rPr>
            <w:rFonts w:ascii="Calibri" w:eastAsia="Calibri" w:hAnsi="Calibri" w:cs="Times New Roman"/>
            <w:sz w:val="22"/>
          </w:rPr>
          <w:t>v</w:t>
        </w:r>
        <w:r w:rsidRPr="0031508E">
          <w:rPr>
            <w:rFonts w:ascii="Calibri" w:eastAsia="Calibri" w:hAnsi="Calibri" w:cs="Times New Roman"/>
            <w:sz w:val="22"/>
          </w:rPr>
          <w:t>essel approves the recommended route.</w:t>
        </w:r>
      </w:ins>
    </w:p>
    <w:p w14:paraId="220C7D61" w14:textId="77777777" w:rsidR="00162B77" w:rsidRDefault="00162B77" w:rsidP="00162B77">
      <w:pPr>
        <w:spacing w:after="160" w:line="259" w:lineRule="auto"/>
        <w:rPr>
          <w:ins w:id="3044" w:author="Kaski Maiju" w:date="2025-09-25T10:48:00Z" w16du:dateUtc="2025-09-25T08:48:00Z"/>
          <w:rFonts w:ascii="Calibri" w:eastAsia="Calibri" w:hAnsi="Calibri" w:cs="Times New Roman"/>
          <w:sz w:val="22"/>
          <w:u w:val="single"/>
        </w:rPr>
      </w:pPr>
      <w:ins w:id="3045" w:author="Kaski Maiju" w:date="2025-09-25T10:48:00Z" w16du:dateUtc="2025-09-25T08:48:00Z">
        <w:r w:rsidRPr="00BD0CCF">
          <w:rPr>
            <w:rFonts w:ascii="Calibri" w:eastAsia="Calibri" w:hAnsi="Calibri" w:cs="Times New Roman"/>
            <w:color w:val="000000" w:themeColor="text1"/>
            <w:u w:val="single"/>
          </w:rPr>
          <w:t>Typical sequence:</w:t>
        </w:r>
      </w:ins>
    </w:p>
    <w:p w14:paraId="5432C914" w14:textId="77777777" w:rsidR="00162B77" w:rsidRPr="006D71EC" w:rsidRDefault="00162B77" w:rsidP="00162B77">
      <w:pPr>
        <w:pStyle w:val="Luettelokappale"/>
        <w:numPr>
          <w:ilvl w:val="0"/>
          <w:numId w:val="46"/>
        </w:numPr>
        <w:autoSpaceDE w:val="0"/>
        <w:autoSpaceDN w:val="0"/>
        <w:adjustRightInd w:val="0"/>
        <w:spacing w:after="0" w:line="240" w:lineRule="auto"/>
        <w:rPr>
          <w:ins w:id="3046" w:author="Kaski Maiju" w:date="2025-09-25T10:48:00Z" w16du:dateUtc="2025-09-25T08:48:00Z"/>
          <w:lang w:val="en-US"/>
        </w:rPr>
      </w:pPr>
      <w:ins w:id="3047" w:author="Kaski Maiju" w:date="2025-09-25T10:48:00Z" w16du:dateUtc="2025-09-25T08:48:00Z">
        <w:r w:rsidRPr="006D71EC">
          <w:rPr>
            <w:lang w:val="en-US"/>
          </w:rPr>
          <w:t>Vessel wants to leave berth/anchorage</w:t>
        </w:r>
      </w:ins>
    </w:p>
    <w:p w14:paraId="3B58F21C" w14:textId="77777777" w:rsidR="00162B77" w:rsidRPr="006D71EC" w:rsidRDefault="00162B77" w:rsidP="00162B77">
      <w:pPr>
        <w:pStyle w:val="Luettelokappale"/>
        <w:numPr>
          <w:ilvl w:val="0"/>
          <w:numId w:val="46"/>
        </w:numPr>
        <w:autoSpaceDE w:val="0"/>
        <w:autoSpaceDN w:val="0"/>
        <w:adjustRightInd w:val="0"/>
        <w:spacing w:after="0" w:line="240" w:lineRule="auto"/>
        <w:rPr>
          <w:ins w:id="3048" w:author="Kaski Maiju" w:date="2025-09-25T10:48:00Z" w16du:dateUtc="2025-09-25T08:48:00Z"/>
          <w:lang w:val="en-US"/>
        </w:rPr>
      </w:pPr>
      <w:ins w:id="3049" w:author="Kaski Maiju" w:date="2025-09-25T10:48:00Z" w16du:dateUtc="2025-09-25T08:48:00Z">
        <w:r w:rsidRPr="006D71EC">
          <w:rPr>
            <w:lang w:val="en-US"/>
          </w:rPr>
          <w:t>The vessel sends message (ETD) through its system to the service and requests traffic clearance to leave berth/anchorage</w:t>
        </w:r>
      </w:ins>
    </w:p>
    <w:p w14:paraId="5E4D00F3" w14:textId="77777777" w:rsidR="00162B77" w:rsidRPr="006D71EC" w:rsidRDefault="00162B77" w:rsidP="00162B77">
      <w:pPr>
        <w:pStyle w:val="Luettelokappale"/>
        <w:numPr>
          <w:ilvl w:val="0"/>
          <w:numId w:val="46"/>
        </w:numPr>
        <w:autoSpaceDE w:val="0"/>
        <w:autoSpaceDN w:val="0"/>
        <w:adjustRightInd w:val="0"/>
        <w:spacing w:after="0" w:line="240" w:lineRule="auto"/>
        <w:rPr>
          <w:ins w:id="3050" w:author="Kaski Maiju" w:date="2025-09-25T10:48:00Z" w16du:dateUtc="2025-09-25T08:48:00Z"/>
          <w:lang w:val="en-US"/>
        </w:rPr>
      </w:pPr>
      <w:ins w:id="3051" w:author="Kaski Maiju" w:date="2025-09-25T10:48:00Z" w16du:dateUtc="2025-09-25T08:48:00Z">
        <w:r w:rsidRPr="006D71EC">
          <w:rPr>
            <w:lang w:val="en-US"/>
          </w:rPr>
          <w:t>If vessel's schedule is suitable VTS [go to step 7]</w:t>
        </w:r>
      </w:ins>
    </w:p>
    <w:p w14:paraId="4B2A4FE1" w14:textId="77777777" w:rsidR="00162B77" w:rsidRPr="006D71EC" w:rsidRDefault="00162B77" w:rsidP="00162B77">
      <w:pPr>
        <w:pStyle w:val="Luettelokappale"/>
        <w:numPr>
          <w:ilvl w:val="0"/>
          <w:numId w:val="46"/>
        </w:numPr>
        <w:autoSpaceDE w:val="0"/>
        <w:autoSpaceDN w:val="0"/>
        <w:adjustRightInd w:val="0"/>
        <w:spacing w:after="0" w:line="240" w:lineRule="auto"/>
        <w:rPr>
          <w:ins w:id="3052" w:author="Kaski Maiju" w:date="2025-09-25T10:48:00Z" w16du:dateUtc="2025-09-25T08:48:00Z"/>
          <w:lang w:val="en-US"/>
        </w:rPr>
      </w:pPr>
      <w:ins w:id="3053" w:author="Kaski Maiju" w:date="2025-09-25T10:48:00Z" w16du:dateUtc="2025-09-25T08:48:00Z">
        <w:r w:rsidRPr="006D71EC">
          <w:rPr>
            <w:lang w:val="en-US"/>
          </w:rPr>
          <w:t xml:space="preserve">If vessel's plan (ETD)  is not suitable, VTS sends denial or a </w:t>
        </w:r>
        <w:r>
          <w:rPr>
            <w:lang w:val="en-US"/>
          </w:rPr>
          <w:t>proposal</w:t>
        </w:r>
        <w:r w:rsidRPr="006D71EC">
          <w:rPr>
            <w:lang w:val="en-US"/>
          </w:rPr>
          <w:t xml:space="preserve"> with recommended information on when vessel can leave the berth/anchorage.</w:t>
        </w:r>
      </w:ins>
    </w:p>
    <w:p w14:paraId="31475044" w14:textId="77777777" w:rsidR="00162B77" w:rsidRPr="006D71EC" w:rsidRDefault="00162B77" w:rsidP="00162B77">
      <w:pPr>
        <w:pStyle w:val="Luettelokappale"/>
        <w:numPr>
          <w:ilvl w:val="0"/>
          <w:numId w:val="46"/>
        </w:numPr>
        <w:autoSpaceDE w:val="0"/>
        <w:autoSpaceDN w:val="0"/>
        <w:adjustRightInd w:val="0"/>
        <w:spacing w:after="0" w:line="240" w:lineRule="auto"/>
        <w:rPr>
          <w:ins w:id="3054" w:author="Kaski Maiju" w:date="2025-09-25T10:48:00Z" w16du:dateUtc="2025-09-25T08:48:00Z"/>
          <w:lang w:val="en-US"/>
        </w:rPr>
      </w:pPr>
      <w:ins w:id="3055" w:author="Kaski Maiju" w:date="2025-09-25T10:48:00Z" w16du:dateUtc="2025-09-25T08:48:00Z">
        <w:r w:rsidRPr="006D71EC">
          <w:rPr>
            <w:lang w:val="en-US"/>
          </w:rPr>
          <w:t>Service delivers response to the vessel</w:t>
        </w:r>
      </w:ins>
    </w:p>
    <w:p w14:paraId="17DF1F44" w14:textId="77777777" w:rsidR="00162B77" w:rsidRPr="006D71EC" w:rsidRDefault="00162B77" w:rsidP="00162B77">
      <w:pPr>
        <w:pStyle w:val="Luettelokappale"/>
        <w:numPr>
          <w:ilvl w:val="0"/>
          <w:numId w:val="46"/>
        </w:numPr>
        <w:autoSpaceDE w:val="0"/>
        <w:autoSpaceDN w:val="0"/>
        <w:adjustRightInd w:val="0"/>
        <w:spacing w:after="0" w:line="240" w:lineRule="auto"/>
        <w:rPr>
          <w:ins w:id="3056" w:author="Kaski Maiju" w:date="2025-09-25T10:48:00Z" w16du:dateUtc="2025-09-25T08:48:00Z"/>
          <w:lang w:val="en-US"/>
        </w:rPr>
      </w:pPr>
      <w:ins w:id="3057" w:author="Kaski Maiju" w:date="2025-09-25T10:48:00Z" w16du:dateUtc="2025-09-25T08:48:00Z">
        <w:r w:rsidRPr="006D71EC">
          <w:rPr>
            <w:lang w:val="en-US"/>
          </w:rPr>
          <w:t>The vessel acknowledges revised ETD and sends response to the VTS or creates new plan [go to step 2]</w:t>
        </w:r>
      </w:ins>
    </w:p>
    <w:p w14:paraId="65BF3005" w14:textId="77777777" w:rsidR="00162B77" w:rsidRPr="006D71EC" w:rsidRDefault="00162B77" w:rsidP="00162B77">
      <w:pPr>
        <w:pStyle w:val="Luettelokappale"/>
        <w:numPr>
          <w:ilvl w:val="0"/>
          <w:numId w:val="46"/>
        </w:numPr>
        <w:autoSpaceDE w:val="0"/>
        <w:autoSpaceDN w:val="0"/>
        <w:adjustRightInd w:val="0"/>
        <w:spacing w:after="0" w:line="240" w:lineRule="auto"/>
        <w:rPr>
          <w:ins w:id="3058" w:author="Kaski Maiju" w:date="2025-09-25T10:48:00Z" w16du:dateUtc="2025-09-25T08:48:00Z"/>
          <w:lang w:val="en-US"/>
        </w:rPr>
      </w:pPr>
      <w:ins w:id="3059" w:author="Kaski Maiju" w:date="2025-09-25T10:48:00Z" w16du:dateUtc="2025-09-25T08:48:00Z">
        <w:r w:rsidRPr="006D71EC">
          <w:rPr>
            <w:lang w:val="en-US"/>
          </w:rPr>
          <w:t>Berth/anchorage location with ETD are acknowledged by the VTS and sends approval</w:t>
        </w:r>
      </w:ins>
    </w:p>
    <w:p w14:paraId="72A2121F" w14:textId="77777777" w:rsidR="00162B77" w:rsidRPr="00471082" w:rsidRDefault="00162B77" w:rsidP="00162B77">
      <w:pPr>
        <w:pStyle w:val="Luettelokappale"/>
        <w:numPr>
          <w:ilvl w:val="0"/>
          <w:numId w:val="46"/>
        </w:numPr>
        <w:autoSpaceDE w:val="0"/>
        <w:autoSpaceDN w:val="0"/>
        <w:adjustRightInd w:val="0"/>
        <w:spacing w:after="0" w:line="240" w:lineRule="auto"/>
        <w:rPr>
          <w:ins w:id="3060" w:author="Kaski Maiju" w:date="2025-09-25T10:48:00Z" w16du:dateUtc="2025-09-25T08:48:00Z"/>
          <w:rFonts w:ascii="Calibri" w:eastAsia="Calibri" w:hAnsi="Calibri" w:cs="Times New Roman"/>
          <w:lang w:val="en-US"/>
        </w:rPr>
      </w:pPr>
      <w:ins w:id="3061" w:author="Kaski Maiju" w:date="2025-09-25T10:48:00Z" w16du:dateUtc="2025-09-25T08:48:00Z">
        <w:r w:rsidRPr="006D71EC">
          <w:rPr>
            <w:lang w:val="en-US"/>
          </w:rPr>
          <w:t>The vessel leaves berth/anchorage</w:t>
        </w:r>
      </w:ins>
    </w:p>
    <w:p w14:paraId="4E9E1517" w14:textId="77777777" w:rsidR="00162B77" w:rsidRDefault="00162B77" w:rsidP="00162B77">
      <w:pPr>
        <w:pStyle w:val="Bullet1"/>
        <w:numPr>
          <w:ilvl w:val="0"/>
          <w:numId w:val="0"/>
        </w:numPr>
        <w:rPr>
          <w:ins w:id="3062" w:author="Kaski Maiju" w:date="2025-09-25T10:48:00Z" w16du:dateUtc="2025-09-25T08:48:00Z"/>
          <w:rFonts w:ascii="Calibri" w:eastAsia="Calibri" w:hAnsi="Calibri" w:cs="Times New Roman"/>
        </w:rPr>
      </w:pPr>
    </w:p>
    <w:p w14:paraId="219BE781" w14:textId="77777777" w:rsidR="00162B77" w:rsidRPr="003A3514" w:rsidRDefault="00162B77" w:rsidP="00162B77">
      <w:pPr>
        <w:pStyle w:val="AppendixHead3"/>
        <w:rPr>
          <w:ins w:id="3063" w:author="Kaski Maiju" w:date="2025-09-25T10:48:00Z" w16du:dateUtc="2025-09-25T08:48:00Z"/>
        </w:rPr>
      </w:pPr>
      <w:ins w:id="3064" w:author="Kaski Maiju" w:date="2025-09-25T10:48:00Z" w16du:dateUtc="2025-09-25T08:48:00Z">
        <w:r w:rsidRPr="003A3514">
          <w:t>Use Case 6.1.2</w:t>
        </w:r>
        <w:r w:rsidRPr="00417AE5">
          <w:t xml:space="preserve"> - Entering or passing through a VTS area  </w:t>
        </w:r>
      </w:ins>
    </w:p>
    <w:p w14:paraId="750CF2A9" w14:textId="77777777" w:rsidR="00162B77" w:rsidRPr="0031508E" w:rsidRDefault="00162B77" w:rsidP="00162B77">
      <w:pPr>
        <w:spacing w:after="160" w:line="259" w:lineRule="auto"/>
        <w:ind w:left="2608" w:hanging="2608"/>
        <w:rPr>
          <w:ins w:id="3065" w:author="Kaski Maiju" w:date="2025-09-25T10:48:00Z" w16du:dateUtc="2025-09-25T08:48:00Z"/>
          <w:rFonts w:ascii="Calibri" w:eastAsia="Calibri" w:hAnsi="Calibri" w:cs="Times New Roman"/>
          <w:sz w:val="22"/>
        </w:rPr>
      </w:pPr>
      <w:ins w:id="3066" w:author="Kaski Maiju" w:date="2025-09-25T10:48:00Z" w16du:dateUtc="2025-09-25T08:48:00Z">
        <w:r w:rsidRPr="0031508E">
          <w:rPr>
            <w:rFonts w:ascii="Calibri" w:eastAsia="Calibri" w:hAnsi="Calibri" w:cs="Times New Roman"/>
            <w:sz w:val="22"/>
            <w:u w:val="single"/>
          </w:rPr>
          <w:t>Description:</w:t>
        </w:r>
        <w:r w:rsidRPr="00471082">
          <w:rPr>
            <w:rFonts w:ascii="Calibri" w:eastAsia="Calibri" w:hAnsi="Calibri" w:cs="Times New Roman"/>
            <w:sz w:val="22"/>
          </w:rPr>
          <w:tab/>
          <w:t>Vessel request for Traffic Clearance entering of passing through a VTS area but has no destination within the VTS area</w:t>
        </w:r>
        <w:r>
          <w:rPr>
            <w:rFonts w:ascii="Calibri" w:eastAsia="Calibri" w:hAnsi="Calibri" w:cs="Times New Roman"/>
            <w:sz w:val="22"/>
            <w:u w:val="single"/>
          </w:rPr>
          <w:t xml:space="preserve">. </w:t>
        </w:r>
      </w:ins>
    </w:p>
    <w:p w14:paraId="0CC64372" w14:textId="77777777" w:rsidR="00162B77" w:rsidRDefault="00162B77" w:rsidP="00162B77">
      <w:pPr>
        <w:spacing w:after="160" w:line="259" w:lineRule="auto"/>
        <w:rPr>
          <w:ins w:id="3067" w:author="Kaski Maiju" w:date="2025-09-25T10:48:00Z" w16du:dateUtc="2025-09-25T08:48:00Z"/>
          <w:rFonts w:ascii="Calibri" w:eastAsia="Calibri" w:hAnsi="Calibri" w:cs="Times New Roman"/>
          <w:sz w:val="22"/>
          <w:u w:val="single"/>
        </w:rPr>
      </w:pPr>
      <w:ins w:id="3068" w:author="Kaski Maiju" w:date="2025-09-25T10:48:00Z" w16du:dateUtc="2025-09-25T08:48:00Z">
        <w:r w:rsidRPr="00BD0CCF">
          <w:rPr>
            <w:rFonts w:ascii="Calibri" w:eastAsia="Calibri" w:hAnsi="Calibri" w:cs="Times New Roman"/>
            <w:color w:val="000000" w:themeColor="text1"/>
            <w:u w:val="single"/>
          </w:rPr>
          <w:t>Typical sequence:</w:t>
        </w:r>
      </w:ins>
    </w:p>
    <w:p w14:paraId="2D161E3E" w14:textId="77777777" w:rsidR="00162B77" w:rsidRPr="006D71EC" w:rsidRDefault="00162B77" w:rsidP="00162B77">
      <w:pPr>
        <w:pStyle w:val="Luettelokappale"/>
        <w:numPr>
          <w:ilvl w:val="0"/>
          <w:numId w:val="47"/>
        </w:numPr>
        <w:autoSpaceDE w:val="0"/>
        <w:autoSpaceDN w:val="0"/>
        <w:adjustRightInd w:val="0"/>
        <w:spacing w:after="0" w:line="240" w:lineRule="auto"/>
        <w:rPr>
          <w:ins w:id="3069" w:author="Kaski Maiju" w:date="2025-09-25T10:48:00Z" w16du:dateUtc="2025-09-25T08:48:00Z"/>
          <w:lang w:val="en-US"/>
        </w:rPr>
      </w:pPr>
      <w:ins w:id="3070" w:author="Kaski Maiju" w:date="2025-09-25T10:48:00Z" w16du:dateUtc="2025-09-25T08:48:00Z">
        <w:r w:rsidRPr="006D71EC">
          <w:rPr>
            <w:lang w:val="en-US"/>
          </w:rPr>
          <w:t xml:space="preserve">Vessel is about to pass through the VTS area </w:t>
        </w:r>
      </w:ins>
    </w:p>
    <w:p w14:paraId="44930258" w14:textId="77777777" w:rsidR="00162B77" w:rsidRPr="006D71EC" w:rsidRDefault="00162B77" w:rsidP="00162B77">
      <w:pPr>
        <w:pStyle w:val="Luettelokappale"/>
        <w:numPr>
          <w:ilvl w:val="0"/>
          <w:numId w:val="47"/>
        </w:numPr>
        <w:autoSpaceDE w:val="0"/>
        <w:autoSpaceDN w:val="0"/>
        <w:adjustRightInd w:val="0"/>
        <w:spacing w:after="0" w:line="240" w:lineRule="auto"/>
        <w:rPr>
          <w:ins w:id="3071" w:author="Kaski Maiju" w:date="2025-09-25T10:48:00Z" w16du:dateUtc="2025-09-25T08:48:00Z"/>
          <w:lang w:val="en-US"/>
        </w:rPr>
      </w:pPr>
      <w:ins w:id="3072" w:author="Kaski Maiju" w:date="2025-09-25T10:48:00Z" w16du:dateUtc="2025-09-25T08:48:00Z">
        <w:r w:rsidRPr="006D71EC">
          <w:rPr>
            <w:lang w:val="en-US"/>
          </w:rPr>
          <w:t>The vessel sends message (ETA) through its system to the service and requests traffic clearance to proceed through the VTS area from the service</w:t>
        </w:r>
      </w:ins>
    </w:p>
    <w:p w14:paraId="56CDD14B" w14:textId="77777777" w:rsidR="00162B77" w:rsidRPr="006D71EC" w:rsidRDefault="00162B77" w:rsidP="00162B77">
      <w:pPr>
        <w:pStyle w:val="Luettelokappale"/>
        <w:numPr>
          <w:ilvl w:val="0"/>
          <w:numId w:val="47"/>
        </w:numPr>
        <w:autoSpaceDE w:val="0"/>
        <w:autoSpaceDN w:val="0"/>
        <w:adjustRightInd w:val="0"/>
        <w:spacing w:after="0" w:line="240" w:lineRule="auto"/>
        <w:rPr>
          <w:ins w:id="3073" w:author="Kaski Maiju" w:date="2025-09-25T10:48:00Z" w16du:dateUtc="2025-09-25T08:48:00Z"/>
          <w:lang w:val="en-US"/>
        </w:rPr>
      </w:pPr>
      <w:ins w:id="3074" w:author="Kaski Maiju" w:date="2025-09-25T10:48:00Z" w16du:dateUtc="2025-09-25T08:48:00Z">
        <w:r w:rsidRPr="006D71EC">
          <w:rPr>
            <w:lang w:val="en-US"/>
          </w:rPr>
          <w:t>If vessel's planned route and schedule is suitable, [go to step 7]</w:t>
        </w:r>
      </w:ins>
    </w:p>
    <w:p w14:paraId="30E31698" w14:textId="77777777" w:rsidR="00162B77" w:rsidRPr="006D71EC" w:rsidRDefault="00162B77" w:rsidP="00162B77">
      <w:pPr>
        <w:pStyle w:val="Luettelokappale"/>
        <w:numPr>
          <w:ilvl w:val="0"/>
          <w:numId w:val="47"/>
        </w:numPr>
        <w:autoSpaceDE w:val="0"/>
        <w:autoSpaceDN w:val="0"/>
        <w:adjustRightInd w:val="0"/>
        <w:spacing w:after="0" w:line="240" w:lineRule="auto"/>
        <w:rPr>
          <w:ins w:id="3075" w:author="Kaski Maiju" w:date="2025-09-25T10:48:00Z" w16du:dateUtc="2025-09-25T08:48:00Z"/>
          <w:lang w:val="en-US"/>
        </w:rPr>
      </w:pPr>
      <w:ins w:id="3076" w:author="Kaski Maiju" w:date="2025-09-25T10:48:00Z" w16du:dateUtc="2025-09-25T08:48:00Z">
        <w:r w:rsidRPr="006D71EC">
          <w:rPr>
            <w:lang w:val="en-US"/>
          </w:rPr>
          <w:t>If vessel's planned route or schedule is not suitable, VTS sends denial or a RTA to the vessel through the service</w:t>
        </w:r>
      </w:ins>
    </w:p>
    <w:p w14:paraId="12E691B9" w14:textId="77777777" w:rsidR="00162B77" w:rsidRPr="006D71EC" w:rsidRDefault="00162B77" w:rsidP="00162B77">
      <w:pPr>
        <w:pStyle w:val="Luettelokappale"/>
        <w:numPr>
          <w:ilvl w:val="0"/>
          <w:numId w:val="47"/>
        </w:numPr>
        <w:autoSpaceDE w:val="0"/>
        <w:autoSpaceDN w:val="0"/>
        <w:adjustRightInd w:val="0"/>
        <w:spacing w:after="0" w:line="240" w:lineRule="auto"/>
        <w:rPr>
          <w:ins w:id="3077" w:author="Kaski Maiju" w:date="2025-09-25T10:48:00Z" w16du:dateUtc="2025-09-25T08:48:00Z"/>
          <w:lang w:val="en-US"/>
        </w:rPr>
      </w:pPr>
      <w:ins w:id="3078" w:author="Kaski Maiju" w:date="2025-09-25T10:48:00Z" w16du:dateUtc="2025-09-25T08:48:00Z">
        <w:r w:rsidRPr="006D71EC">
          <w:rPr>
            <w:lang w:val="en-US"/>
          </w:rPr>
          <w:t>Service delivers response to the vessel</w:t>
        </w:r>
      </w:ins>
    </w:p>
    <w:p w14:paraId="32712B24" w14:textId="77777777" w:rsidR="00162B77" w:rsidRPr="006D71EC" w:rsidRDefault="00162B77" w:rsidP="00162B77">
      <w:pPr>
        <w:pStyle w:val="Luettelokappale"/>
        <w:numPr>
          <w:ilvl w:val="0"/>
          <w:numId w:val="47"/>
        </w:numPr>
        <w:autoSpaceDE w:val="0"/>
        <w:autoSpaceDN w:val="0"/>
        <w:adjustRightInd w:val="0"/>
        <w:spacing w:after="0" w:line="240" w:lineRule="auto"/>
        <w:rPr>
          <w:ins w:id="3079" w:author="Kaski Maiju" w:date="2025-09-25T10:48:00Z" w16du:dateUtc="2025-09-25T08:48:00Z"/>
          <w:lang w:val="en-US"/>
        </w:rPr>
      </w:pPr>
      <w:ins w:id="3080" w:author="Kaski Maiju" w:date="2025-09-25T10:48:00Z" w16du:dateUtc="2025-09-25T08:48:00Z">
        <w:r w:rsidRPr="006D71EC">
          <w:rPr>
            <w:lang w:val="en-US"/>
          </w:rPr>
          <w:t>The vessel acknowledges revised ETA and sends response to the VTS or creates new plan [go to step 2]</w:t>
        </w:r>
      </w:ins>
    </w:p>
    <w:p w14:paraId="3A90E21D" w14:textId="77777777" w:rsidR="00162B77" w:rsidRPr="006D71EC" w:rsidRDefault="00162B77" w:rsidP="00162B77">
      <w:pPr>
        <w:pStyle w:val="Luettelokappale"/>
        <w:numPr>
          <w:ilvl w:val="0"/>
          <w:numId w:val="47"/>
        </w:numPr>
        <w:autoSpaceDE w:val="0"/>
        <w:autoSpaceDN w:val="0"/>
        <w:adjustRightInd w:val="0"/>
        <w:spacing w:after="0" w:line="240" w:lineRule="auto"/>
        <w:rPr>
          <w:ins w:id="3081" w:author="Kaski Maiju" w:date="2025-09-25T10:48:00Z" w16du:dateUtc="2025-09-25T08:48:00Z"/>
          <w:lang w:val="en-US"/>
        </w:rPr>
      </w:pPr>
      <w:ins w:id="3082" w:author="Kaski Maiju" w:date="2025-09-25T10:48:00Z" w16du:dateUtc="2025-09-25T08:48:00Z">
        <w:r w:rsidRPr="006D71EC">
          <w:rPr>
            <w:lang w:val="en-US"/>
          </w:rPr>
          <w:t>Route with ETA are acknowledged by the VTS and sends approval,</w:t>
        </w:r>
      </w:ins>
    </w:p>
    <w:p w14:paraId="633F4ACD" w14:textId="77777777" w:rsidR="00162B77" w:rsidRPr="006D71EC" w:rsidRDefault="00162B77" w:rsidP="00162B77">
      <w:pPr>
        <w:pStyle w:val="Luettelokappale"/>
        <w:numPr>
          <w:ilvl w:val="0"/>
          <w:numId w:val="47"/>
        </w:numPr>
        <w:spacing w:after="0" w:line="240" w:lineRule="auto"/>
        <w:rPr>
          <w:ins w:id="3083" w:author="Kaski Maiju" w:date="2025-09-25T10:48:00Z" w16du:dateUtc="2025-09-25T08:48:00Z"/>
          <w:lang w:val="en-US"/>
        </w:rPr>
      </w:pPr>
      <w:ins w:id="3084" w:author="Kaski Maiju" w:date="2025-09-25T10:48:00Z" w16du:dateUtc="2025-09-25T08:48:00Z">
        <w:r w:rsidRPr="006D71EC">
          <w:rPr>
            <w:lang w:val="en-US"/>
          </w:rPr>
          <w:t>The vessel enters the VTS area</w:t>
        </w:r>
      </w:ins>
    </w:p>
    <w:p w14:paraId="0E257344" w14:textId="77777777" w:rsidR="00162B77" w:rsidRDefault="00162B77" w:rsidP="00162B77">
      <w:pPr>
        <w:pStyle w:val="Bullet1"/>
        <w:numPr>
          <w:ilvl w:val="0"/>
          <w:numId w:val="0"/>
        </w:numPr>
        <w:ind w:left="360" w:hanging="360"/>
        <w:rPr>
          <w:ins w:id="3085" w:author="Kaski Maiju" w:date="2025-09-25T10:48:00Z" w16du:dateUtc="2025-09-25T08:48:00Z"/>
        </w:rPr>
      </w:pPr>
    </w:p>
    <w:p w14:paraId="4DC3B48B" w14:textId="77777777" w:rsidR="00162B77" w:rsidRPr="003A3514" w:rsidRDefault="00162B77" w:rsidP="00162B77">
      <w:pPr>
        <w:pStyle w:val="AppendixHead3"/>
        <w:rPr>
          <w:ins w:id="3086" w:author="Kaski Maiju" w:date="2025-09-25T10:48:00Z" w16du:dateUtc="2025-09-25T08:48:00Z"/>
        </w:rPr>
      </w:pPr>
      <w:ins w:id="3087" w:author="Kaski Maiju" w:date="2025-09-25T10:48:00Z" w16du:dateUtc="2025-09-25T08:48:00Z">
        <w:r w:rsidRPr="003A3514">
          <w:lastRenderedPageBreak/>
          <w:t xml:space="preserve">Use Case 6.1.3 - </w:t>
        </w:r>
        <w:r w:rsidRPr="00417AE5">
          <w:t xml:space="preserve">Arriving vessels taking berth </w:t>
        </w:r>
      </w:ins>
    </w:p>
    <w:p w14:paraId="67F22537" w14:textId="77777777" w:rsidR="00162B77" w:rsidRPr="0031508E" w:rsidRDefault="00162B77" w:rsidP="00162B77">
      <w:pPr>
        <w:spacing w:after="160" w:line="259" w:lineRule="auto"/>
        <w:ind w:left="2608" w:hanging="2608"/>
        <w:rPr>
          <w:ins w:id="3088" w:author="Kaski Maiju" w:date="2025-09-25T10:48:00Z" w16du:dateUtc="2025-09-25T08:48:00Z"/>
          <w:rFonts w:ascii="Calibri" w:eastAsia="Calibri" w:hAnsi="Calibri" w:cs="Times New Roman"/>
          <w:sz w:val="22"/>
        </w:rPr>
      </w:pPr>
      <w:ins w:id="3089" w:author="Kaski Maiju" w:date="2025-09-25T10:48:00Z" w16du:dateUtc="2025-09-25T08:48:00Z">
        <w:r w:rsidRPr="0031508E">
          <w:rPr>
            <w:rFonts w:ascii="Calibri" w:eastAsia="Calibri" w:hAnsi="Calibri" w:cs="Times New Roman"/>
            <w:sz w:val="22"/>
            <w:u w:val="single"/>
          </w:rPr>
          <w:t>Description:</w:t>
        </w:r>
        <w:r w:rsidRPr="00471082">
          <w:rPr>
            <w:rFonts w:ascii="Calibri" w:eastAsia="Calibri" w:hAnsi="Calibri" w:cs="Times New Roman"/>
            <w:sz w:val="22"/>
          </w:rPr>
          <w:tab/>
          <w:t>Vessel outside the VTS area request for Traffic Clearance to a berth within the VTS area.</w:t>
        </w:r>
      </w:ins>
    </w:p>
    <w:p w14:paraId="4F8A9E53" w14:textId="77777777" w:rsidR="00162B77" w:rsidRDefault="00162B77" w:rsidP="00162B77">
      <w:pPr>
        <w:spacing w:after="160" w:line="259" w:lineRule="auto"/>
        <w:rPr>
          <w:ins w:id="3090" w:author="Kaski Maiju" w:date="2025-09-25T10:48:00Z" w16du:dateUtc="2025-09-25T08:48:00Z"/>
          <w:rFonts w:ascii="Calibri" w:eastAsia="Calibri" w:hAnsi="Calibri" w:cs="Times New Roman"/>
          <w:sz w:val="22"/>
          <w:u w:val="single"/>
        </w:rPr>
      </w:pPr>
      <w:ins w:id="3091" w:author="Kaski Maiju" w:date="2025-09-25T10:48:00Z" w16du:dateUtc="2025-09-25T08:48:00Z">
        <w:r w:rsidRPr="00BD0CCF">
          <w:rPr>
            <w:rFonts w:ascii="Calibri" w:eastAsia="Calibri" w:hAnsi="Calibri" w:cs="Times New Roman"/>
            <w:color w:val="000000" w:themeColor="text1"/>
            <w:u w:val="single"/>
          </w:rPr>
          <w:t>Typical sequence:</w:t>
        </w:r>
      </w:ins>
    </w:p>
    <w:p w14:paraId="13E8ACD9" w14:textId="77777777" w:rsidR="00162B77" w:rsidRPr="00BA26E2" w:rsidRDefault="00162B77" w:rsidP="00162B77">
      <w:pPr>
        <w:pStyle w:val="Luettelokappale"/>
        <w:numPr>
          <w:ilvl w:val="0"/>
          <w:numId w:val="48"/>
        </w:numPr>
        <w:autoSpaceDE w:val="0"/>
        <w:autoSpaceDN w:val="0"/>
        <w:adjustRightInd w:val="0"/>
        <w:spacing w:after="0" w:line="240" w:lineRule="auto"/>
        <w:rPr>
          <w:ins w:id="3092" w:author="Kaski Maiju" w:date="2025-09-25T10:48:00Z" w16du:dateUtc="2025-09-25T08:48:00Z"/>
          <w:lang w:val="en-US"/>
        </w:rPr>
      </w:pPr>
      <w:ins w:id="3093" w:author="Kaski Maiju" w:date="2025-09-25T10:48:00Z" w16du:dateUtc="2025-09-25T08:48:00Z">
        <w:r w:rsidRPr="00BA26E2">
          <w:rPr>
            <w:lang w:val="en-US"/>
          </w:rPr>
          <w:t xml:space="preserve">Vessel is about to enter the VTS area </w:t>
        </w:r>
      </w:ins>
    </w:p>
    <w:p w14:paraId="603BBA60" w14:textId="77777777" w:rsidR="00162B77" w:rsidRDefault="00162B77" w:rsidP="00162B77">
      <w:pPr>
        <w:pStyle w:val="Luettelokappale"/>
        <w:numPr>
          <w:ilvl w:val="0"/>
          <w:numId w:val="48"/>
        </w:numPr>
        <w:spacing w:after="0" w:line="240" w:lineRule="auto"/>
        <w:rPr>
          <w:ins w:id="3094" w:author="Kaski Maiju" w:date="2025-09-25T10:48:00Z" w16du:dateUtc="2025-09-25T08:48:00Z"/>
          <w:lang w:val="en-US"/>
        </w:rPr>
      </w:pPr>
      <w:ins w:id="3095" w:author="Kaski Maiju" w:date="2025-09-25T10:48:00Z" w16du:dateUtc="2025-09-25T08:48:00Z">
        <w:r w:rsidRPr="52388DDB">
          <w:rPr>
            <w:lang w:val="en-US"/>
          </w:rPr>
          <w:t xml:space="preserve">The vessel sends </w:t>
        </w:r>
        <w:r>
          <w:rPr>
            <w:lang w:val="en-US"/>
          </w:rPr>
          <w:t xml:space="preserve">message (ETA at berth location) </w:t>
        </w:r>
        <w:r w:rsidRPr="52388DDB">
          <w:rPr>
            <w:lang w:val="en-US"/>
          </w:rPr>
          <w:t xml:space="preserve">through its system to the service and requests traffic clearance to proceed to the predefined </w:t>
        </w:r>
        <w:r>
          <w:rPr>
            <w:lang w:val="en-US"/>
          </w:rPr>
          <w:t xml:space="preserve">berth </w:t>
        </w:r>
        <w:r w:rsidRPr="52388DDB">
          <w:rPr>
            <w:lang w:val="en-US"/>
          </w:rPr>
          <w:t>from the service</w:t>
        </w:r>
      </w:ins>
    </w:p>
    <w:p w14:paraId="6E69E1E5" w14:textId="77777777" w:rsidR="00162B77" w:rsidRDefault="00162B77" w:rsidP="00162B77">
      <w:pPr>
        <w:pStyle w:val="Luettelokappale"/>
        <w:numPr>
          <w:ilvl w:val="0"/>
          <w:numId w:val="48"/>
        </w:numPr>
        <w:spacing w:after="0" w:line="240" w:lineRule="auto"/>
        <w:rPr>
          <w:ins w:id="3096" w:author="Kaski Maiju" w:date="2025-09-25T10:48:00Z" w16du:dateUtc="2025-09-25T08:48:00Z"/>
          <w:lang w:val="en-US"/>
        </w:rPr>
      </w:pPr>
      <w:ins w:id="3097" w:author="Kaski Maiju" w:date="2025-09-25T10:48:00Z" w16du:dateUtc="2025-09-25T08:48:00Z">
        <w:r w:rsidRPr="52388DDB">
          <w:rPr>
            <w:lang w:val="en-US"/>
          </w:rPr>
          <w:t>If vessel's planned route and ETA is suitable, then VTS send acknowledgement</w:t>
        </w:r>
        <w:r>
          <w:rPr>
            <w:lang w:val="en-US"/>
          </w:rPr>
          <w:t xml:space="preserve"> [go to 7]</w:t>
        </w:r>
      </w:ins>
    </w:p>
    <w:p w14:paraId="6F0BF30B" w14:textId="77777777" w:rsidR="00162B77" w:rsidRDefault="00162B77" w:rsidP="00162B77">
      <w:pPr>
        <w:pStyle w:val="Luettelokappale"/>
        <w:numPr>
          <w:ilvl w:val="0"/>
          <w:numId w:val="48"/>
        </w:numPr>
        <w:spacing w:after="0" w:line="240" w:lineRule="auto"/>
        <w:rPr>
          <w:ins w:id="3098" w:author="Kaski Maiju" w:date="2025-09-25T10:48:00Z" w16du:dateUtc="2025-09-25T08:48:00Z"/>
          <w:lang w:val="en-US"/>
        </w:rPr>
      </w:pPr>
      <w:ins w:id="3099" w:author="Kaski Maiju" w:date="2025-09-25T10:48:00Z" w16du:dateUtc="2025-09-25T08:48:00Z">
        <w:r w:rsidRPr="004E6F61">
          <w:rPr>
            <w:lang w:val="en-US"/>
          </w:rPr>
          <w:t xml:space="preserve">If vessel's planned route or ETA is not suitable, VTS sends </w:t>
        </w:r>
        <w:r w:rsidRPr="00BA26E2">
          <w:rPr>
            <w:lang w:val="en-US"/>
          </w:rPr>
          <w:t>denial or a RTA to the vessel through the service</w:t>
        </w:r>
      </w:ins>
    </w:p>
    <w:p w14:paraId="3877D991" w14:textId="77777777" w:rsidR="00162B77" w:rsidRPr="004E6F61" w:rsidRDefault="00162B77" w:rsidP="00162B77">
      <w:pPr>
        <w:pStyle w:val="Luettelokappale"/>
        <w:numPr>
          <w:ilvl w:val="0"/>
          <w:numId w:val="48"/>
        </w:numPr>
        <w:spacing w:after="200" w:line="276" w:lineRule="auto"/>
        <w:rPr>
          <w:ins w:id="3100" w:author="Kaski Maiju" w:date="2025-09-25T10:48:00Z" w16du:dateUtc="2025-09-25T08:48:00Z"/>
          <w:lang w:val="en-US"/>
        </w:rPr>
      </w:pPr>
      <w:ins w:id="3101" w:author="Kaski Maiju" w:date="2025-09-25T10:48:00Z" w16du:dateUtc="2025-09-25T08:48:00Z">
        <w:r w:rsidRPr="004E6F61">
          <w:rPr>
            <w:lang w:val="en-US"/>
          </w:rPr>
          <w:t>Service delivers response to the vessel</w:t>
        </w:r>
      </w:ins>
    </w:p>
    <w:p w14:paraId="68E27128" w14:textId="77777777" w:rsidR="00162B77" w:rsidRPr="004E6F61" w:rsidRDefault="00162B77" w:rsidP="00162B77">
      <w:pPr>
        <w:pStyle w:val="Luettelokappale"/>
        <w:numPr>
          <w:ilvl w:val="0"/>
          <w:numId w:val="48"/>
        </w:numPr>
        <w:spacing w:after="0" w:line="240" w:lineRule="auto"/>
        <w:rPr>
          <w:ins w:id="3102" w:author="Kaski Maiju" w:date="2025-09-25T10:48:00Z" w16du:dateUtc="2025-09-25T08:48:00Z"/>
          <w:lang w:val="en-US"/>
        </w:rPr>
      </w:pPr>
      <w:ins w:id="3103" w:author="Kaski Maiju" w:date="2025-09-25T10:48:00Z" w16du:dateUtc="2025-09-25T08:48:00Z">
        <w:r w:rsidRPr="004E6F61">
          <w:rPr>
            <w:lang w:val="en-US"/>
          </w:rPr>
          <w:t>The vessel acknowledges revised ETA and sends response to the VTS or creates new plan [go to step 2]</w:t>
        </w:r>
      </w:ins>
    </w:p>
    <w:p w14:paraId="521BF16F" w14:textId="77777777" w:rsidR="00162B77" w:rsidRPr="004E6F61" w:rsidRDefault="00162B77" w:rsidP="00162B77">
      <w:pPr>
        <w:pStyle w:val="Luettelokappale"/>
        <w:numPr>
          <w:ilvl w:val="0"/>
          <w:numId w:val="48"/>
        </w:numPr>
        <w:spacing w:after="200" w:line="276" w:lineRule="auto"/>
        <w:rPr>
          <w:ins w:id="3104" w:author="Kaski Maiju" w:date="2025-09-25T10:48:00Z" w16du:dateUtc="2025-09-25T08:48:00Z"/>
          <w:lang w:val="en-US"/>
        </w:rPr>
      </w:pPr>
      <w:ins w:id="3105" w:author="Kaski Maiju" w:date="2025-09-25T10:48:00Z" w16du:dateUtc="2025-09-25T08:48:00Z">
        <w:r>
          <w:rPr>
            <w:lang w:val="en-US"/>
          </w:rPr>
          <w:t>Berth location with ETA</w:t>
        </w:r>
        <w:r w:rsidRPr="004E6F61">
          <w:rPr>
            <w:lang w:val="en-US"/>
          </w:rPr>
          <w:t xml:space="preserve"> </w:t>
        </w:r>
        <w:r>
          <w:rPr>
            <w:lang w:val="en-US"/>
          </w:rPr>
          <w:t>are</w:t>
        </w:r>
        <w:r w:rsidRPr="004E6F61">
          <w:rPr>
            <w:lang w:val="en-US"/>
          </w:rPr>
          <w:t xml:space="preserve"> acknowledged by the VTS and sends approval</w:t>
        </w:r>
      </w:ins>
    </w:p>
    <w:p w14:paraId="150A0A5D" w14:textId="77777777" w:rsidR="00162B77" w:rsidRPr="00471082" w:rsidRDefault="00162B77" w:rsidP="00162B77">
      <w:pPr>
        <w:pStyle w:val="Luettelokappale"/>
        <w:numPr>
          <w:ilvl w:val="0"/>
          <w:numId w:val="48"/>
        </w:numPr>
        <w:spacing w:after="0" w:line="240" w:lineRule="auto"/>
        <w:rPr>
          <w:ins w:id="3106" w:author="Kaski Maiju" w:date="2025-09-25T10:48:00Z" w16du:dateUtc="2025-09-25T08:48:00Z"/>
          <w:lang w:val="en-US"/>
        </w:rPr>
      </w:pPr>
      <w:ins w:id="3107" w:author="Kaski Maiju" w:date="2025-09-25T10:48:00Z" w16du:dateUtc="2025-09-25T08:48:00Z">
        <w:r w:rsidRPr="52388DDB">
          <w:rPr>
            <w:lang w:val="en-US"/>
          </w:rPr>
          <w:t>The vessel enters the VTS are</w:t>
        </w:r>
        <w:r>
          <w:rPr>
            <w:lang w:val="en-US"/>
          </w:rPr>
          <w:t>a</w:t>
        </w:r>
      </w:ins>
    </w:p>
    <w:p w14:paraId="3D3C5FDC" w14:textId="77777777" w:rsidR="00162B77" w:rsidRDefault="00162B77" w:rsidP="00162B77">
      <w:pPr>
        <w:pStyle w:val="Bullet1"/>
        <w:numPr>
          <w:ilvl w:val="0"/>
          <w:numId w:val="0"/>
        </w:numPr>
        <w:ind w:left="360" w:hanging="360"/>
        <w:rPr>
          <w:ins w:id="3108" w:author="Kaski Maiju" w:date="2025-09-25T10:48:00Z" w16du:dateUtc="2025-09-25T08:48:00Z"/>
        </w:rPr>
      </w:pPr>
    </w:p>
    <w:p w14:paraId="50365F1A" w14:textId="77777777" w:rsidR="00162B77" w:rsidRPr="003A3514" w:rsidRDefault="00162B77" w:rsidP="00162B77">
      <w:pPr>
        <w:pStyle w:val="AppendixHead3"/>
        <w:rPr>
          <w:ins w:id="3109" w:author="Kaski Maiju" w:date="2025-09-25T10:48:00Z" w16du:dateUtc="2025-09-25T08:48:00Z"/>
        </w:rPr>
      </w:pPr>
      <w:ins w:id="3110" w:author="Kaski Maiju" w:date="2025-09-25T10:48:00Z" w16du:dateUtc="2025-09-25T08:48:00Z">
        <w:r w:rsidRPr="003A3514">
          <w:t xml:space="preserve">Use Case 6.1.4 - </w:t>
        </w:r>
        <w:r w:rsidRPr="00417AE5">
          <w:t xml:space="preserve">Arriving vessels heading for anchorage </w:t>
        </w:r>
      </w:ins>
    </w:p>
    <w:p w14:paraId="50EB3CAA" w14:textId="77777777" w:rsidR="00162B77" w:rsidRPr="00471082" w:rsidRDefault="00162B77" w:rsidP="00162B77">
      <w:pPr>
        <w:spacing w:after="160" w:line="259" w:lineRule="auto"/>
        <w:ind w:left="2608" w:hanging="2608"/>
        <w:rPr>
          <w:ins w:id="3111" w:author="Kaski Maiju" w:date="2025-09-25T10:48:00Z" w16du:dateUtc="2025-09-25T08:48:00Z"/>
          <w:rFonts w:ascii="Calibri" w:eastAsia="Calibri" w:hAnsi="Calibri" w:cs="Times New Roman"/>
          <w:color w:val="000000" w:themeColor="text1"/>
          <w:sz w:val="22"/>
          <w:u w:val="single"/>
        </w:rPr>
      </w:pPr>
      <w:ins w:id="3112" w:author="Kaski Maiju" w:date="2025-09-25T10:48:00Z" w16du:dateUtc="2025-09-25T08:48:00Z">
        <w:r w:rsidRPr="0031508E">
          <w:rPr>
            <w:rFonts w:ascii="Calibri" w:eastAsia="Calibri" w:hAnsi="Calibri" w:cs="Times New Roman"/>
            <w:sz w:val="22"/>
            <w:u w:val="single"/>
          </w:rPr>
          <w:t>Description:</w:t>
        </w:r>
        <w:r w:rsidRPr="00471082">
          <w:rPr>
            <w:rFonts w:ascii="Calibri" w:eastAsia="Calibri" w:hAnsi="Calibri" w:cs="Times New Roman"/>
            <w:sz w:val="22"/>
          </w:rPr>
          <w:tab/>
          <w:t xml:space="preserve">Vessels from outside the VTS area request for Traffic Clearance  to an anchorage </w:t>
        </w:r>
        <w:r w:rsidRPr="00471082">
          <w:rPr>
            <w:rFonts w:ascii="Calibri" w:eastAsia="Calibri" w:hAnsi="Calibri" w:cs="Times New Roman"/>
            <w:color w:val="000000" w:themeColor="text1"/>
            <w:sz w:val="22"/>
          </w:rPr>
          <w:t>within the VTS area.</w:t>
        </w:r>
      </w:ins>
    </w:p>
    <w:p w14:paraId="6B8325E3" w14:textId="77777777" w:rsidR="00162B77" w:rsidRDefault="00162B77" w:rsidP="00162B77">
      <w:pPr>
        <w:spacing w:after="160" w:line="259" w:lineRule="auto"/>
        <w:rPr>
          <w:ins w:id="3113" w:author="Kaski Maiju" w:date="2025-09-25T10:48:00Z" w16du:dateUtc="2025-09-25T08:48:00Z"/>
          <w:rFonts w:ascii="Calibri" w:eastAsia="Calibri" w:hAnsi="Calibri" w:cs="Times New Roman"/>
          <w:sz w:val="22"/>
          <w:u w:val="single"/>
        </w:rPr>
      </w:pPr>
      <w:ins w:id="3114" w:author="Kaski Maiju" w:date="2025-09-25T10:48:00Z" w16du:dateUtc="2025-09-25T08:48:00Z">
        <w:r w:rsidRPr="00471082">
          <w:rPr>
            <w:rFonts w:ascii="Calibri" w:eastAsia="Calibri" w:hAnsi="Calibri" w:cs="Times New Roman"/>
            <w:color w:val="000000" w:themeColor="text1"/>
            <w:sz w:val="22"/>
            <w:u w:val="single"/>
            <w:lang w:val="fi-FI"/>
          </w:rPr>
          <w:t>Typical sequence:</w:t>
        </w:r>
      </w:ins>
    </w:p>
    <w:p w14:paraId="21517765" w14:textId="77777777" w:rsidR="00162B77" w:rsidRPr="00BA26E2" w:rsidRDefault="00162B77" w:rsidP="00162B77">
      <w:pPr>
        <w:pStyle w:val="Luettelokappale"/>
        <w:numPr>
          <w:ilvl w:val="0"/>
          <w:numId w:val="49"/>
        </w:numPr>
        <w:autoSpaceDE w:val="0"/>
        <w:autoSpaceDN w:val="0"/>
        <w:adjustRightInd w:val="0"/>
        <w:spacing w:after="0" w:line="240" w:lineRule="auto"/>
        <w:rPr>
          <w:ins w:id="3115" w:author="Kaski Maiju" w:date="2025-09-25T10:48:00Z" w16du:dateUtc="2025-09-25T08:48:00Z"/>
          <w:lang w:val="en-US"/>
        </w:rPr>
      </w:pPr>
      <w:ins w:id="3116" w:author="Kaski Maiju" w:date="2025-09-25T10:48:00Z" w16du:dateUtc="2025-09-25T08:48:00Z">
        <w:r w:rsidRPr="00BA26E2">
          <w:rPr>
            <w:lang w:val="en-US"/>
          </w:rPr>
          <w:t xml:space="preserve">Vessel is about to enter the VTS area </w:t>
        </w:r>
      </w:ins>
    </w:p>
    <w:p w14:paraId="4D5E0FD1" w14:textId="77777777" w:rsidR="00162B77" w:rsidRDefault="00162B77" w:rsidP="00162B77">
      <w:pPr>
        <w:pStyle w:val="Luettelokappale"/>
        <w:numPr>
          <w:ilvl w:val="0"/>
          <w:numId w:val="49"/>
        </w:numPr>
        <w:spacing w:after="0" w:line="240" w:lineRule="auto"/>
        <w:rPr>
          <w:ins w:id="3117" w:author="Kaski Maiju" w:date="2025-09-25T10:48:00Z" w16du:dateUtc="2025-09-25T08:48:00Z"/>
          <w:lang w:val="en-US"/>
        </w:rPr>
      </w:pPr>
      <w:ins w:id="3118" w:author="Kaski Maiju" w:date="2025-09-25T10:48:00Z" w16du:dateUtc="2025-09-25T08:48:00Z">
        <w:r w:rsidRPr="52388DDB">
          <w:rPr>
            <w:lang w:val="en-US"/>
          </w:rPr>
          <w:t xml:space="preserve">The vessel sends </w:t>
        </w:r>
        <w:r>
          <w:rPr>
            <w:lang w:val="en-US"/>
          </w:rPr>
          <w:t xml:space="preserve">message (ETA at anchorage location) </w:t>
        </w:r>
        <w:r w:rsidRPr="52388DDB">
          <w:rPr>
            <w:lang w:val="en-US"/>
          </w:rPr>
          <w:t xml:space="preserve">through its system to the service and requests traffic clearance to proceed to the predefined </w:t>
        </w:r>
        <w:r>
          <w:rPr>
            <w:lang w:val="en-US"/>
          </w:rPr>
          <w:t xml:space="preserve">anchorage </w:t>
        </w:r>
        <w:r w:rsidRPr="52388DDB">
          <w:rPr>
            <w:lang w:val="en-US"/>
          </w:rPr>
          <w:t>from the service</w:t>
        </w:r>
      </w:ins>
    </w:p>
    <w:p w14:paraId="2C91B29F" w14:textId="77777777" w:rsidR="00162B77" w:rsidRDefault="00162B77" w:rsidP="00162B77">
      <w:pPr>
        <w:pStyle w:val="Luettelokappale"/>
        <w:numPr>
          <w:ilvl w:val="0"/>
          <w:numId w:val="49"/>
        </w:numPr>
        <w:spacing w:after="0" w:line="240" w:lineRule="auto"/>
        <w:rPr>
          <w:ins w:id="3119" w:author="Kaski Maiju" w:date="2025-09-25T10:48:00Z" w16du:dateUtc="2025-09-25T08:48:00Z"/>
          <w:lang w:val="en-US"/>
        </w:rPr>
      </w:pPr>
      <w:ins w:id="3120" w:author="Kaski Maiju" w:date="2025-09-25T10:48:00Z" w16du:dateUtc="2025-09-25T08:48:00Z">
        <w:r w:rsidRPr="52388DDB">
          <w:rPr>
            <w:lang w:val="en-US"/>
          </w:rPr>
          <w:t>If vessel's planned route and ETA is suitable, then VTS send acknowledgement</w:t>
        </w:r>
        <w:r>
          <w:rPr>
            <w:lang w:val="en-US"/>
          </w:rPr>
          <w:t xml:space="preserve"> [go to 7]</w:t>
        </w:r>
      </w:ins>
    </w:p>
    <w:p w14:paraId="6C7E549A" w14:textId="77777777" w:rsidR="00162B77" w:rsidRDefault="00162B77" w:rsidP="00162B77">
      <w:pPr>
        <w:pStyle w:val="Luettelokappale"/>
        <w:numPr>
          <w:ilvl w:val="0"/>
          <w:numId w:val="49"/>
        </w:numPr>
        <w:spacing w:after="0" w:line="240" w:lineRule="auto"/>
        <w:rPr>
          <w:ins w:id="3121" w:author="Kaski Maiju" w:date="2025-09-25T10:48:00Z" w16du:dateUtc="2025-09-25T08:48:00Z"/>
          <w:lang w:val="en-US"/>
        </w:rPr>
      </w:pPr>
      <w:ins w:id="3122" w:author="Kaski Maiju" w:date="2025-09-25T10:48:00Z" w16du:dateUtc="2025-09-25T08:48:00Z">
        <w:r w:rsidRPr="004E6F61">
          <w:rPr>
            <w:lang w:val="en-US"/>
          </w:rPr>
          <w:t xml:space="preserve">If vessel's planned route or ETA is not suitable, VTS sends </w:t>
        </w:r>
        <w:r w:rsidRPr="008A76F4">
          <w:rPr>
            <w:lang w:val="en-US"/>
          </w:rPr>
          <w:t xml:space="preserve">denial or a recommended </w:t>
        </w:r>
        <w:r>
          <w:rPr>
            <w:lang w:val="en-US"/>
          </w:rPr>
          <w:t>plan</w:t>
        </w:r>
        <w:r w:rsidRPr="008A76F4">
          <w:rPr>
            <w:lang w:val="en-US"/>
          </w:rPr>
          <w:t xml:space="preserve"> to the vessel through the service</w:t>
        </w:r>
      </w:ins>
    </w:p>
    <w:p w14:paraId="458085CA" w14:textId="77777777" w:rsidR="00162B77" w:rsidRPr="004E6F61" w:rsidRDefault="00162B77" w:rsidP="00162B77">
      <w:pPr>
        <w:pStyle w:val="Luettelokappale"/>
        <w:numPr>
          <w:ilvl w:val="0"/>
          <w:numId w:val="49"/>
        </w:numPr>
        <w:spacing w:after="200" w:line="276" w:lineRule="auto"/>
        <w:rPr>
          <w:ins w:id="3123" w:author="Kaski Maiju" w:date="2025-09-25T10:48:00Z" w16du:dateUtc="2025-09-25T08:48:00Z"/>
          <w:lang w:val="en-US"/>
        </w:rPr>
      </w:pPr>
      <w:ins w:id="3124" w:author="Kaski Maiju" w:date="2025-09-25T10:48:00Z" w16du:dateUtc="2025-09-25T08:48:00Z">
        <w:r w:rsidRPr="004E6F61">
          <w:rPr>
            <w:lang w:val="en-US"/>
          </w:rPr>
          <w:t>Service delivers response to the vessel</w:t>
        </w:r>
      </w:ins>
    </w:p>
    <w:p w14:paraId="6E997B29" w14:textId="77777777" w:rsidR="00162B77" w:rsidRPr="004E6F61" w:rsidRDefault="00162B77" w:rsidP="00162B77">
      <w:pPr>
        <w:pStyle w:val="Luettelokappale"/>
        <w:numPr>
          <w:ilvl w:val="0"/>
          <w:numId w:val="49"/>
        </w:numPr>
        <w:spacing w:after="0" w:line="240" w:lineRule="auto"/>
        <w:rPr>
          <w:ins w:id="3125" w:author="Kaski Maiju" w:date="2025-09-25T10:48:00Z" w16du:dateUtc="2025-09-25T08:48:00Z"/>
          <w:lang w:val="en-US"/>
        </w:rPr>
      </w:pPr>
      <w:ins w:id="3126" w:author="Kaski Maiju" w:date="2025-09-25T10:48:00Z" w16du:dateUtc="2025-09-25T08:48:00Z">
        <w:r w:rsidRPr="004E6F61">
          <w:rPr>
            <w:lang w:val="en-US"/>
          </w:rPr>
          <w:t>The vessel acknowledges r</w:t>
        </w:r>
        <w:r>
          <w:rPr>
            <w:lang w:val="en-US"/>
          </w:rPr>
          <w:t>ecommended plan</w:t>
        </w:r>
        <w:r w:rsidRPr="004E6F61">
          <w:rPr>
            <w:lang w:val="en-US"/>
          </w:rPr>
          <w:t xml:space="preserve"> and sends response to the VTS or creates new plan [go to step 2]</w:t>
        </w:r>
      </w:ins>
    </w:p>
    <w:p w14:paraId="1116B980" w14:textId="77777777" w:rsidR="00162B77" w:rsidRPr="004E6F61" w:rsidRDefault="00162B77" w:rsidP="00162B77">
      <w:pPr>
        <w:pStyle w:val="Luettelokappale"/>
        <w:numPr>
          <w:ilvl w:val="0"/>
          <w:numId w:val="49"/>
        </w:numPr>
        <w:spacing w:after="200" w:line="276" w:lineRule="auto"/>
        <w:rPr>
          <w:ins w:id="3127" w:author="Kaski Maiju" w:date="2025-09-25T10:48:00Z" w16du:dateUtc="2025-09-25T08:48:00Z"/>
          <w:lang w:val="en-US"/>
        </w:rPr>
      </w:pPr>
      <w:ins w:id="3128" w:author="Kaski Maiju" w:date="2025-09-25T10:48:00Z" w16du:dateUtc="2025-09-25T08:48:00Z">
        <w:r>
          <w:rPr>
            <w:lang w:val="en-US"/>
          </w:rPr>
          <w:t>Anchorage location with ETA are</w:t>
        </w:r>
        <w:r w:rsidRPr="004E6F61">
          <w:rPr>
            <w:lang w:val="en-US"/>
          </w:rPr>
          <w:t xml:space="preserve"> </w:t>
        </w:r>
        <w:r w:rsidRPr="008C2AA4">
          <w:rPr>
            <w:lang w:val="en-US"/>
          </w:rPr>
          <w:t>acknowledged by the VTS and sends approval</w:t>
        </w:r>
      </w:ins>
    </w:p>
    <w:p w14:paraId="2FD722AA" w14:textId="77777777" w:rsidR="00162B77" w:rsidRPr="00471082" w:rsidRDefault="00162B77" w:rsidP="00162B77">
      <w:pPr>
        <w:pStyle w:val="Luettelokappale"/>
        <w:numPr>
          <w:ilvl w:val="0"/>
          <w:numId w:val="49"/>
        </w:numPr>
        <w:spacing w:after="0" w:line="240" w:lineRule="auto"/>
        <w:rPr>
          <w:ins w:id="3129" w:author="Kaski Maiju" w:date="2025-09-25T10:48:00Z" w16du:dateUtc="2025-09-25T08:48:00Z"/>
          <w:lang w:val="en-US"/>
        </w:rPr>
      </w:pPr>
      <w:ins w:id="3130" w:author="Kaski Maiju" w:date="2025-09-25T10:48:00Z" w16du:dateUtc="2025-09-25T08:48:00Z">
        <w:r w:rsidRPr="52388DDB">
          <w:rPr>
            <w:lang w:val="en-US"/>
          </w:rPr>
          <w:t>The vessel enters the VTS area</w:t>
        </w:r>
      </w:ins>
    </w:p>
    <w:p w14:paraId="6B59B251" w14:textId="77777777" w:rsidR="00162B77" w:rsidRDefault="00162B77" w:rsidP="00162B77">
      <w:pPr>
        <w:pStyle w:val="Bullet1"/>
        <w:numPr>
          <w:ilvl w:val="0"/>
          <w:numId w:val="0"/>
        </w:numPr>
        <w:ind w:left="360" w:hanging="360"/>
        <w:rPr>
          <w:ins w:id="3131" w:author="Kaski Maiju" w:date="2025-09-25T10:48:00Z" w16du:dateUtc="2025-09-25T08:48:00Z"/>
        </w:rPr>
      </w:pPr>
    </w:p>
    <w:p w14:paraId="6B1AB01B" w14:textId="77777777" w:rsidR="00162B77" w:rsidRPr="003A3514" w:rsidRDefault="00162B77" w:rsidP="00162B77">
      <w:pPr>
        <w:pStyle w:val="AppendixHead3"/>
        <w:rPr>
          <w:ins w:id="3132" w:author="Kaski Maiju" w:date="2025-09-25T10:48:00Z" w16du:dateUtc="2025-09-25T08:48:00Z"/>
        </w:rPr>
      </w:pPr>
      <w:ins w:id="3133" w:author="Kaski Maiju" w:date="2025-09-25T10:48:00Z" w16du:dateUtc="2025-09-25T08:48:00Z">
        <w:r w:rsidRPr="003A3514">
          <w:t>Use Case 6.1.5</w:t>
        </w:r>
        <w:r w:rsidRPr="00417AE5">
          <w:t xml:space="preserve">  - Transit within a VTS area </w:t>
        </w:r>
      </w:ins>
    </w:p>
    <w:p w14:paraId="79E2DE30" w14:textId="77777777" w:rsidR="00162B77" w:rsidRPr="00D92CAE" w:rsidRDefault="00162B77" w:rsidP="00162B77">
      <w:pPr>
        <w:spacing w:after="160" w:line="259" w:lineRule="auto"/>
        <w:ind w:left="2608" w:hanging="2608"/>
        <w:rPr>
          <w:ins w:id="3134" w:author="Kaski Maiju" w:date="2025-09-25T10:48:00Z" w16du:dateUtc="2025-09-25T08:48:00Z"/>
          <w:rFonts w:ascii="Calibri" w:eastAsia="Calibri" w:hAnsi="Calibri" w:cs="Times New Roman"/>
          <w:sz w:val="22"/>
        </w:rPr>
      </w:pPr>
      <w:ins w:id="3135" w:author="Kaski Maiju" w:date="2025-09-25T10:48:00Z" w16du:dateUtc="2025-09-25T08:48:00Z">
        <w:r w:rsidRPr="0031508E">
          <w:rPr>
            <w:rFonts w:ascii="Calibri" w:eastAsia="Calibri" w:hAnsi="Calibri" w:cs="Times New Roman"/>
            <w:sz w:val="22"/>
            <w:u w:val="single"/>
          </w:rPr>
          <w:t>Description:</w:t>
        </w:r>
        <w:r>
          <w:rPr>
            <w:rFonts w:ascii="Calibri" w:eastAsia="Calibri" w:hAnsi="Calibri" w:cs="Times New Roman"/>
            <w:sz w:val="22"/>
          </w:rPr>
          <w:tab/>
        </w:r>
        <w:r w:rsidRPr="00471082">
          <w:rPr>
            <w:rFonts w:ascii="Calibri" w:eastAsia="Calibri" w:hAnsi="Calibri" w:cs="Times New Roman"/>
            <w:sz w:val="22"/>
          </w:rPr>
          <w:t>Request for traffic clearance while the vessel is already in the VTS area.</w:t>
        </w:r>
      </w:ins>
    </w:p>
    <w:p w14:paraId="0F72C450" w14:textId="77777777" w:rsidR="00162B77" w:rsidRDefault="00162B77" w:rsidP="00162B77">
      <w:pPr>
        <w:pStyle w:val="Bullet1"/>
        <w:numPr>
          <w:ilvl w:val="0"/>
          <w:numId w:val="0"/>
        </w:numPr>
        <w:ind w:left="360" w:hanging="360"/>
        <w:rPr>
          <w:ins w:id="3136" w:author="Kaski Maiju" w:date="2025-09-25T10:48:00Z" w16du:dateUtc="2025-09-25T08:48:00Z"/>
          <w:rFonts w:ascii="Calibri" w:eastAsia="Calibri" w:hAnsi="Calibri" w:cs="Times New Roman"/>
          <w:u w:val="single"/>
        </w:rPr>
      </w:pPr>
      <w:ins w:id="3137" w:author="Kaski Maiju" w:date="2025-09-25T10:48:00Z" w16du:dateUtc="2025-09-25T08:48: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40E1E1B1" w14:textId="77777777" w:rsidR="00162B77" w:rsidRPr="006D71EC" w:rsidRDefault="00162B77" w:rsidP="00162B77">
      <w:pPr>
        <w:pStyle w:val="Luettelokappale"/>
        <w:numPr>
          <w:ilvl w:val="0"/>
          <w:numId w:val="50"/>
        </w:numPr>
        <w:autoSpaceDE w:val="0"/>
        <w:autoSpaceDN w:val="0"/>
        <w:adjustRightInd w:val="0"/>
        <w:spacing w:after="0" w:line="240" w:lineRule="auto"/>
        <w:rPr>
          <w:ins w:id="3138" w:author="Kaski Maiju" w:date="2025-09-25T10:48:00Z" w16du:dateUtc="2025-09-25T08:48:00Z"/>
          <w:lang w:val="en-US"/>
        </w:rPr>
      </w:pPr>
      <w:ins w:id="3139" w:author="Kaski Maiju" w:date="2025-09-25T10:48:00Z" w16du:dateUtc="2025-09-25T08:48:00Z">
        <w:r w:rsidRPr="006D71EC">
          <w:rPr>
            <w:lang w:val="en-US"/>
          </w:rPr>
          <w:t>Vessel wants to leave berth or anchorage.</w:t>
        </w:r>
      </w:ins>
    </w:p>
    <w:p w14:paraId="349C18B8" w14:textId="77777777" w:rsidR="00162B77" w:rsidRPr="006D71EC" w:rsidRDefault="00162B77" w:rsidP="00162B77">
      <w:pPr>
        <w:pStyle w:val="Luettelokappale"/>
        <w:numPr>
          <w:ilvl w:val="0"/>
          <w:numId w:val="50"/>
        </w:numPr>
        <w:autoSpaceDE w:val="0"/>
        <w:autoSpaceDN w:val="0"/>
        <w:adjustRightInd w:val="0"/>
        <w:spacing w:after="0" w:line="240" w:lineRule="auto"/>
        <w:rPr>
          <w:ins w:id="3140" w:author="Kaski Maiju" w:date="2025-09-25T10:48:00Z" w16du:dateUtc="2025-09-25T08:48:00Z"/>
          <w:lang w:val="en-US"/>
        </w:rPr>
      </w:pPr>
      <w:ins w:id="3141" w:author="Kaski Maiju" w:date="2025-09-25T10:48:00Z" w16du:dateUtc="2025-09-25T08:48:00Z">
        <w:r w:rsidRPr="006D71EC">
          <w:rPr>
            <w:lang w:val="en-US"/>
          </w:rPr>
          <w:t>The vessel sends message (ETD) through its system to the service and requests traffic clearance to leave berth/anchorage and take other berth or anchorage in the area.</w:t>
        </w:r>
      </w:ins>
    </w:p>
    <w:p w14:paraId="636D2761" w14:textId="77777777" w:rsidR="00162B77" w:rsidRPr="006D71EC" w:rsidRDefault="00162B77" w:rsidP="00162B77">
      <w:pPr>
        <w:pStyle w:val="Luettelokappale"/>
        <w:numPr>
          <w:ilvl w:val="0"/>
          <w:numId w:val="50"/>
        </w:numPr>
        <w:autoSpaceDE w:val="0"/>
        <w:autoSpaceDN w:val="0"/>
        <w:adjustRightInd w:val="0"/>
        <w:spacing w:after="0" w:line="240" w:lineRule="auto"/>
        <w:rPr>
          <w:ins w:id="3142" w:author="Kaski Maiju" w:date="2025-09-25T10:48:00Z" w16du:dateUtc="2025-09-25T08:48:00Z"/>
          <w:lang w:val="en-US"/>
        </w:rPr>
      </w:pPr>
      <w:ins w:id="3143" w:author="Kaski Maiju" w:date="2025-09-25T10:48:00Z" w16du:dateUtc="2025-09-25T08:48:00Z">
        <w:r w:rsidRPr="006D71EC">
          <w:rPr>
            <w:lang w:val="en-US"/>
          </w:rPr>
          <w:t>If vessel's schedule is suitable VTS, [go to step 7]</w:t>
        </w:r>
      </w:ins>
    </w:p>
    <w:p w14:paraId="6D8C9A96" w14:textId="77777777" w:rsidR="00162B77" w:rsidRPr="006D71EC" w:rsidRDefault="00162B77" w:rsidP="00162B77">
      <w:pPr>
        <w:pStyle w:val="Luettelokappale"/>
        <w:numPr>
          <w:ilvl w:val="0"/>
          <w:numId w:val="50"/>
        </w:numPr>
        <w:autoSpaceDE w:val="0"/>
        <w:autoSpaceDN w:val="0"/>
        <w:adjustRightInd w:val="0"/>
        <w:spacing w:after="0" w:line="240" w:lineRule="auto"/>
        <w:rPr>
          <w:ins w:id="3144" w:author="Kaski Maiju" w:date="2025-09-25T10:48:00Z" w16du:dateUtc="2025-09-25T08:48:00Z"/>
          <w:lang w:val="en-US"/>
        </w:rPr>
      </w:pPr>
      <w:ins w:id="3145" w:author="Kaski Maiju" w:date="2025-09-25T10:48:00Z" w16du:dateUtc="2025-09-25T08:48:00Z">
        <w:r w:rsidRPr="006D71EC">
          <w:rPr>
            <w:lang w:val="en-US"/>
          </w:rPr>
          <w:t xml:space="preserve">If vessel's schedule is not suitable VTS sends a denial or </w:t>
        </w:r>
        <w:r>
          <w:rPr>
            <w:lang w:val="en-US"/>
          </w:rPr>
          <w:t xml:space="preserve">proposal </w:t>
        </w:r>
        <w:r w:rsidRPr="006D71EC">
          <w:rPr>
            <w:lang w:val="en-US"/>
          </w:rPr>
          <w:t xml:space="preserve">which may include additional information on when vessel can leave the berth/anchorage </w:t>
        </w:r>
      </w:ins>
    </w:p>
    <w:p w14:paraId="46137157" w14:textId="77777777" w:rsidR="00162B77" w:rsidRPr="006D71EC" w:rsidRDefault="00162B77" w:rsidP="00162B77">
      <w:pPr>
        <w:pStyle w:val="Luettelokappale"/>
        <w:numPr>
          <w:ilvl w:val="0"/>
          <w:numId w:val="50"/>
        </w:numPr>
        <w:autoSpaceDE w:val="0"/>
        <w:autoSpaceDN w:val="0"/>
        <w:adjustRightInd w:val="0"/>
        <w:spacing w:after="0" w:line="240" w:lineRule="auto"/>
        <w:rPr>
          <w:ins w:id="3146" w:author="Kaski Maiju" w:date="2025-09-25T10:48:00Z" w16du:dateUtc="2025-09-25T08:48:00Z"/>
          <w:lang w:val="en-US"/>
        </w:rPr>
      </w:pPr>
      <w:ins w:id="3147" w:author="Kaski Maiju" w:date="2025-09-25T10:48:00Z" w16du:dateUtc="2025-09-25T08:48:00Z">
        <w:r w:rsidRPr="006D71EC">
          <w:rPr>
            <w:lang w:val="en-US"/>
          </w:rPr>
          <w:t>Service delivers response to the vessel</w:t>
        </w:r>
      </w:ins>
    </w:p>
    <w:p w14:paraId="72EFF264" w14:textId="77777777" w:rsidR="00162B77" w:rsidRPr="006D71EC" w:rsidRDefault="00162B77" w:rsidP="00162B77">
      <w:pPr>
        <w:pStyle w:val="Luettelokappale"/>
        <w:numPr>
          <w:ilvl w:val="0"/>
          <w:numId w:val="50"/>
        </w:numPr>
        <w:autoSpaceDE w:val="0"/>
        <w:autoSpaceDN w:val="0"/>
        <w:adjustRightInd w:val="0"/>
        <w:spacing w:after="0" w:line="240" w:lineRule="auto"/>
        <w:rPr>
          <w:ins w:id="3148" w:author="Kaski Maiju" w:date="2025-09-25T10:48:00Z" w16du:dateUtc="2025-09-25T08:48:00Z"/>
          <w:lang w:val="en-US"/>
        </w:rPr>
      </w:pPr>
      <w:ins w:id="3149" w:author="Kaski Maiju" w:date="2025-09-25T10:48:00Z" w16du:dateUtc="2025-09-25T08:48:00Z">
        <w:r w:rsidRPr="006D71EC">
          <w:rPr>
            <w:lang w:val="en-US"/>
          </w:rPr>
          <w:t>The vessel acknowledges revised ETD and sends response to the VTS or creates new plan [go to step 2]</w:t>
        </w:r>
      </w:ins>
    </w:p>
    <w:p w14:paraId="7A32D3B8" w14:textId="77777777" w:rsidR="00162B77" w:rsidRPr="006D71EC" w:rsidRDefault="00162B77" w:rsidP="00162B77">
      <w:pPr>
        <w:pStyle w:val="Luettelokappale"/>
        <w:numPr>
          <w:ilvl w:val="0"/>
          <w:numId w:val="50"/>
        </w:numPr>
        <w:autoSpaceDE w:val="0"/>
        <w:autoSpaceDN w:val="0"/>
        <w:adjustRightInd w:val="0"/>
        <w:spacing w:after="0" w:line="240" w:lineRule="auto"/>
        <w:rPr>
          <w:ins w:id="3150" w:author="Kaski Maiju" w:date="2025-09-25T10:48:00Z" w16du:dateUtc="2025-09-25T08:48:00Z"/>
          <w:lang w:val="en-US"/>
        </w:rPr>
      </w:pPr>
      <w:ins w:id="3151" w:author="Kaski Maiju" w:date="2025-09-25T10:48:00Z" w16du:dateUtc="2025-09-25T08:48:00Z">
        <w:r w:rsidRPr="006D71EC">
          <w:rPr>
            <w:lang w:val="en-US"/>
          </w:rPr>
          <w:t>ETD and ETA with location are acknowledged by the VTS and sends approval</w:t>
        </w:r>
      </w:ins>
    </w:p>
    <w:p w14:paraId="0AF1418B" w14:textId="77777777" w:rsidR="00162B77" w:rsidRPr="006D71EC" w:rsidRDefault="00162B77" w:rsidP="00162B77">
      <w:pPr>
        <w:pStyle w:val="Luettelokappale"/>
        <w:numPr>
          <w:ilvl w:val="0"/>
          <w:numId w:val="50"/>
        </w:numPr>
        <w:autoSpaceDE w:val="0"/>
        <w:autoSpaceDN w:val="0"/>
        <w:adjustRightInd w:val="0"/>
        <w:spacing w:after="0" w:line="240" w:lineRule="auto"/>
        <w:rPr>
          <w:ins w:id="3152" w:author="Kaski Maiju" w:date="2025-09-25T10:48:00Z" w16du:dateUtc="2025-09-25T08:48:00Z"/>
          <w:lang w:val="en-US"/>
        </w:rPr>
      </w:pPr>
      <w:ins w:id="3153" w:author="Kaski Maiju" w:date="2025-09-25T10:48:00Z" w16du:dateUtc="2025-09-25T08:48:00Z">
        <w:r w:rsidRPr="006D71EC">
          <w:rPr>
            <w:lang w:val="en-US"/>
          </w:rPr>
          <w:t>The vessel leaves berth/anchorage</w:t>
        </w:r>
      </w:ins>
    </w:p>
    <w:p w14:paraId="646C232C" w14:textId="77777777" w:rsidR="00162B77" w:rsidRDefault="00162B77" w:rsidP="00162B77">
      <w:pPr>
        <w:pStyle w:val="Bullet1"/>
        <w:numPr>
          <w:ilvl w:val="0"/>
          <w:numId w:val="0"/>
        </w:numPr>
        <w:rPr>
          <w:ins w:id="3154" w:author="Kaski Maiju" w:date="2025-09-25T10:48:00Z" w16du:dateUtc="2025-09-25T08:48:00Z"/>
        </w:rPr>
      </w:pPr>
    </w:p>
    <w:p w14:paraId="238E393C" w14:textId="77777777" w:rsidR="00162B77" w:rsidRPr="003A3514" w:rsidRDefault="00162B77" w:rsidP="00162B77">
      <w:pPr>
        <w:pStyle w:val="AppendixHead3"/>
        <w:rPr>
          <w:ins w:id="3155" w:author="Kaski Maiju" w:date="2025-09-25T10:48:00Z" w16du:dateUtc="2025-09-25T08:48:00Z"/>
        </w:rPr>
      </w:pPr>
      <w:ins w:id="3156" w:author="Kaski Maiju" w:date="2025-09-25T10:48:00Z" w16du:dateUtc="2025-09-25T08:48:00Z">
        <w:r w:rsidRPr="003A3514">
          <w:t xml:space="preserve">Use Case 6.1.6 - </w:t>
        </w:r>
        <w:r w:rsidRPr="00417AE5">
          <w:t xml:space="preserve">External influence to change traffic clearance by VTS </w:t>
        </w:r>
      </w:ins>
    </w:p>
    <w:p w14:paraId="22367C01" w14:textId="77777777" w:rsidR="00162B77" w:rsidRPr="0031508E" w:rsidRDefault="00162B77" w:rsidP="00162B77">
      <w:pPr>
        <w:spacing w:after="160" w:line="259" w:lineRule="auto"/>
        <w:ind w:left="2608" w:hanging="2608"/>
        <w:rPr>
          <w:ins w:id="3157" w:author="Kaski Maiju" w:date="2025-09-25T10:48:00Z" w16du:dateUtc="2025-09-25T08:48:00Z"/>
          <w:rFonts w:ascii="Calibri" w:eastAsia="Calibri" w:hAnsi="Calibri" w:cs="Times New Roman"/>
          <w:sz w:val="22"/>
        </w:rPr>
      </w:pPr>
      <w:ins w:id="3158" w:author="Kaski Maiju" w:date="2025-09-25T10:48:00Z" w16du:dateUtc="2025-09-25T08:48:00Z">
        <w:r w:rsidRPr="0031508E">
          <w:rPr>
            <w:rFonts w:ascii="Calibri" w:eastAsia="Calibri" w:hAnsi="Calibri" w:cs="Times New Roman"/>
            <w:sz w:val="22"/>
            <w:u w:val="single"/>
          </w:rPr>
          <w:t>Description:</w:t>
        </w:r>
        <w:r w:rsidRPr="00471082">
          <w:rPr>
            <w:rFonts w:ascii="Calibri" w:eastAsia="Calibri" w:hAnsi="Calibri" w:cs="Times New Roman"/>
            <w:sz w:val="22"/>
          </w:rPr>
          <w:tab/>
          <w:t>When an approved Traffic Clearance changes due to external causes a new clearance should be agreed.</w:t>
        </w:r>
      </w:ins>
    </w:p>
    <w:p w14:paraId="1F3FF799" w14:textId="77777777" w:rsidR="00162B77" w:rsidRDefault="00162B77" w:rsidP="00162B77">
      <w:pPr>
        <w:pStyle w:val="Bullet1"/>
        <w:numPr>
          <w:ilvl w:val="0"/>
          <w:numId w:val="0"/>
        </w:numPr>
        <w:ind w:left="360" w:hanging="360"/>
        <w:rPr>
          <w:ins w:id="3159" w:author="Kaski Maiju" w:date="2025-09-25T10:48:00Z" w16du:dateUtc="2025-09-25T08:48:00Z"/>
          <w:rFonts w:ascii="Calibri" w:eastAsia="Calibri" w:hAnsi="Calibri" w:cs="Times New Roman"/>
          <w:u w:val="single"/>
        </w:rPr>
      </w:pPr>
      <w:ins w:id="3160" w:author="Kaski Maiju" w:date="2025-09-25T10:48:00Z" w16du:dateUtc="2025-09-25T08:48:00Z">
        <w:r>
          <w:rPr>
            <w:rFonts w:ascii="Calibri" w:eastAsia="Calibri" w:hAnsi="Calibri" w:cs="Times New Roman"/>
            <w:u w:val="single"/>
          </w:rPr>
          <w:t>Typical s</w:t>
        </w:r>
        <w:r w:rsidRPr="00946173">
          <w:rPr>
            <w:rFonts w:ascii="Calibri" w:eastAsia="Calibri" w:hAnsi="Calibri" w:cs="Times New Roman"/>
            <w:u w:val="single"/>
          </w:rPr>
          <w:t>equence</w:t>
        </w:r>
        <w:r>
          <w:rPr>
            <w:rFonts w:ascii="Calibri" w:eastAsia="Calibri" w:hAnsi="Calibri" w:cs="Times New Roman"/>
            <w:u w:val="single"/>
          </w:rPr>
          <w:t>:</w:t>
        </w:r>
      </w:ins>
    </w:p>
    <w:p w14:paraId="740A7C20" w14:textId="77777777" w:rsidR="00162B77" w:rsidRPr="006D71EC" w:rsidRDefault="00162B77" w:rsidP="00162B77">
      <w:pPr>
        <w:pStyle w:val="Luettelokappale"/>
        <w:numPr>
          <w:ilvl w:val="0"/>
          <w:numId w:val="51"/>
        </w:numPr>
        <w:autoSpaceDE w:val="0"/>
        <w:autoSpaceDN w:val="0"/>
        <w:adjustRightInd w:val="0"/>
        <w:spacing w:after="0" w:line="240" w:lineRule="auto"/>
        <w:rPr>
          <w:ins w:id="3161" w:author="Kaski Maiju" w:date="2025-09-25T10:48:00Z" w16du:dateUtc="2025-09-25T08:48:00Z"/>
          <w:lang w:val="en-US"/>
        </w:rPr>
      </w:pPr>
      <w:ins w:id="3162" w:author="Kaski Maiju" w:date="2025-09-25T10:48:00Z" w16du:dateUtc="2025-09-25T08:48:00Z">
        <w:r w:rsidRPr="006D71EC">
          <w:rPr>
            <w:lang w:val="en-US"/>
          </w:rPr>
          <w:t xml:space="preserve">Approved plan needs changes due external influences, like weather conditions, delay or occurring hazardous situation </w:t>
        </w:r>
      </w:ins>
    </w:p>
    <w:p w14:paraId="5148C5C5" w14:textId="77777777" w:rsidR="00162B77" w:rsidRDefault="00162B77" w:rsidP="00162B77">
      <w:pPr>
        <w:pStyle w:val="Luettelokappale"/>
        <w:numPr>
          <w:ilvl w:val="0"/>
          <w:numId w:val="51"/>
        </w:numPr>
        <w:autoSpaceDE w:val="0"/>
        <w:autoSpaceDN w:val="0"/>
        <w:adjustRightInd w:val="0"/>
        <w:spacing w:after="0" w:line="240" w:lineRule="auto"/>
        <w:rPr>
          <w:ins w:id="3163" w:author="Kaski Maiju" w:date="2025-09-25T10:48:00Z" w16du:dateUtc="2025-09-25T08:48:00Z"/>
          <w:lang w:val="en-US"/>
        </w:rPr>
      </w:pPr>
      <w:ins w:id="3164" w:author="Kaski Maiju" w:date="2025-09-25T10:48:00Z" w16du:dateUtc="2025-09-25T08:48:00Z">
        <w:r w:rsidRPr="006D71EC">
          <w:rPr>
            <w:lang w:val="en-US"/>
          </w:rPr>
          <w:t>VTS or vessel sends request to amend of the approved plan</w:t>
        </w:r>
      </w:ins>
    </w:p>
    <w:p w14:paraId="6FD7F0DA" w14:textId="77777777" w:rsidR="00162B77" w:rsidRDefault="00162B77" w:rsidP="00162B77">
      <w:pPr>
        <w:pStyle w:val="Luettelokappale"/>
        <w:numPr>
          <w:ilvl w:val="0"/>
          <w:numId w:val="51"/>
        </w:numPr>
        <w:autoSpaceDE w:val="0"/>
        <w:autoSpaceDN w:val="0"/>
        <w:adjustRightInd w:val="0"/>
        <w:spacing w:after="0" w:line="240" w:lineRule="auto"/>
        <w:rPr>
          <w:ins w:id="3165" w:author="Kaski Maiju" w:date="2025-09-25T10:48:00Z" w16du:dateUtc="2025-09-25T08:48:00Z"/>
          <w:lang w:val="en-US"/>
        </w:rPr>
      </w:pPr>
      <w:ins w:id="3166" w:author="Kaski Maiju" w:date="2025-09-25T10:48:00Z" w16du:dateUtc="2025-09-25T08:48:00Z">
        <w:r w:rsidRPr="003A3514">
          <w:rPr>
            <w:lang w:val="en-US"/>
          </w:rPr>
          <w:t xml:space="preserve">Vessel creates new plan and sends new request via Use case </w:t>
        </w:r>
        <w:r>
          <w:rPr>
            <w:lang w:val="en-US"/>
          </w:rPr>
          <w:t>6.1.</w:t>
        </w:r>
        <w:r w:rsidRPr="003A3514">
          <w:rPr>
            <w:lang w:val="en-US"/>
          </w:rPr>
          <w:t>1-</w:t>
        </w:r>
        <w:r>
          <w:rPr>
            <w:lang w:val="en-US"/>
          </w:rPr>
          <w:t>6.1.5</w:t>
        </w:r>
      </w:ins>
    </w:p>
    <w:p w14:paraId="79E1FD39" w14:textId="77777777" w:rsidR="00144266" w:rsidRDefault="00144266" w:rsidP="00144266">
      <w:pPr>
        <w:autoSpaceDE w:val="0"/>
        <w:autoSpaceDN w:val="0"/>
        <w:adjustRightInd w:val="0"/>
        <w:spacing w:line="240" w:lineRule="auto"/>
        <w:rPr>
          <w:ins w:id="3167" w:author="Kaski Maiju" w:date="2025-03-19T14:31:00Z" w16du:dateUtc="2025-03-19T12:31:00Z"/>
          <w:lang w:val="en-US"/>
        </w:rPr>
      </w:pPr>
    </w:p>
    <w:p w14:paraId="371F6528" w14:textId="056D6DFA" w:rsidR="00144266" w:rsidRPr="00144266" w:rsidRDefault="00144266">
      <w:pPr>
        <w:pStyle w:val="AppendixHead2"/>
        <w:rPr>
          <w:ins w:id="3168" w:author="Kaski Maiju" w:date="2025-03-19T14:31:00Z" w16du:dateUtc="2025-03-19T12:31:00Z"/>
          <w:lang w:val="en-US"/>
          <w:rPrChange w:id="3169" w:author="Kaski Maiju" w:date="2025-03-19T14:31:00Z" w16du:dateUtc="2025-03-19T12:31:00Z">
            <w:rPr>
              <w:ins w:id="3170" w:author="Kaski Maiju" w:date="2025-03-19T14:31:00Z" w16du:dateUtc="2025-03-19T12:31:00Z"/>
            </w:rPr>
          </w:rPrChange>
        </w:rPr>
        <w:pPrChange w:id="3171" w:author="Kaski Maiju" w:date="2025-03-19T14:31:00Z" w16du:dateUtc="2025-03-19T12:31:00Z">
          <w:pPr>
            <w:pStyle w:val="Leipteksti"/>
          </w:pPr>
        </w:pPrChange>
      </w:pPr>
      <w:ins w:id="3172" w:author="Kaski Maiju" w:date="2025-03-19T14:31:00Z" w16du:dateUtc="2025-03-19T12:31:00Z">
        <w:r>
          <w:rPr>
            <w:lang w:val="en-US"/>
          </w:rPr>
          <w:t>Slot management service</w:t>
        </w:r>
      </w:ins>
    </w:p>
    <w:p w14:paraId="5B18E472" w14:textId="77777777" w:rsidR="00162B77" w:rsidRDefault="00162B77" w:rsidP="00162B77">
      <w:pPr>
        <w:pStyle w:val="Bullet1"/>
        <w:numPr>
          <w:ilvl w:val="0"/>
          <w:numId w:val="0"/>
        </w:numPr>
        <w:rPr>
          <w:ins w:id="3173" w:author="Kaski Maiju" w:date="2025-09-25T10:54:00Z" w16du:dateUtc="2025-09-25T08:54:00Z"/>
          <w:lang w:val="en-US"/>
        </w:rPr>
      </w:pPr>
      <w:ins w:id="3174" w:author="Kaski Maiju" w:date="2025-09-25T10:54:00Z" w16du:dateUtc="2025-09-25T08:54:00Z">
        <w:r w:rsidRPr="0089272D">
          <w:rPr>
            <w:lang w:val="en-US"/>
          </w:rPr>
          <w:t>The</w:t>
        </w:r>
        <w:r>
          <w:rPr>
            <w:lang w:val="en-US"/>
          </w:rPr>
          <w:t xml:space="preserve"> Slot Management Services is designed to provide a </w:t>
        </w:r>
        <w:r w:rsidRPr="0089272D">
          <w:rPr>
            <w:lang w:val="en-US"/>
          </w:rPr>
          <w:t>time slots for vessels in advance</w:t>
        </w:r>
        <w:r>
          <w:rPr>
            <w:lang w:val="en-US"/>
          </w:rPr>
          <w:t xml:space="preserve"> to</w:t>
        </w:r>
        <w:r w:rsidRPr="0089272D">
          <w:rPr>
            <w:lang w:val="en-US"/>
          </w:rPr>
          <w:t xml:space="preserve"> ensur</w:t>
        </w:r>
        <w:r>
          <w:rPr>
            <w:lang w:val="en-US"/>
          </w:rPr>
          <w:t>e</w:t>
        </w:r>
        <w:r w:rsidRPr="0089272D">
          <w:rPr>
            <w:lang w:val="en-US"/>
          </w:rPr>
          <w:t xml:space="preserve"> safe, efficient, and organised movement within the VTS area. </w:t>
        </w:r>
        <w:r>
          <w:rPr>
            <w:lang w:val="en-US"/>
          </w:rPr>
          <w:t xml:space="preserve">A time slot includes scheduling and allocation for vessel(s) within a VTS-area. </w:t>
        </w:r>
        <w:r w:rsidRPr="0089272D">
          <w:rPr>
            <w:lang w:val="en-US"/>
          </w:rPr>
          <w:t>The service includes assigning specific time slots for vessels' arrival, departure, or transit</w:t>
        </w:r>
        <w:r>
          <w:rPr>
            <w:lang w:val="en-US"/>
          </w:rPr>
          <w:t xml:space="preserve">. The time slot may be based on for example weather </w:t>
        </w:r>
        <w:commentRangeStart w:id="3175"/>
        <w:r>
          <w:rPr>
            <w:lang w:val="en-US"/>
          </w:rPr>
          <w:t xml:space="preserve">and/or hydrologic </w:t>
        </w:r>
        <w:commentRangeEnd w:id="3175"/>
        <w:r>
          <w:rPr>
            <w:rStyle w:val="Kommentinviite"/>
            <w:color w:val="auto"/>
          </w:rPr>
          <w:commentReference w:id="3175"/>
        </w:r>
        <w:r>
          <w:rPr>
            <w:lang w:val="en-US"/>
          </w:rPr>
          <w:t>conditions (for example tide, fog), port/area resources (for example berth, anchorage), traffic density, infrastructure (for example bridge, lock), type/size of vessel</w:t>
        </w:r>
        <w:r w:rsidRPr="0089272D">
          <w:rPr>
            <w:lang w:val="en-US"/>
          </w:rPr>
          <w:t xml:space="preserve">. This integrated approach enables the VTS to manage traffic flow while maintaining safety and operational efficiency. </w:t>
        </w:r>
      </w:ins>
    </w:p>
    <w:p w14:paraId="23A012F8" w14:textId="77777777" w:rsidR="004E3D03" w:rsidRDefault="004E3D03" w:rsidP="00162B77">
      <w:pPr>
        <w:pStyle w:val="Bullet1"/>
        <w:numPr>
          <w:ilvl w:val="0"/>
          <w:numId w:val="0"/>
        </w:numPr>
        <w:rPr>
          <w:ins w:id="3176" w:author="Kaski Maiju" w:date="2025-03-20T11:26:00Z" w16du:dateUtc="2025-03-20T09:26:00Z"/>
          <w:lang w:val="en-US"/>
        </w:rPr>
        <w:pPrChange w:id="3177" w:author="Kaski Maiju" w:date="2025-09-25T10:54:00Z" w16du:dateUtc="2025-09-25T08:54:00Z">
          <w:pPr>
            <w:pStyle w:val="Bullet1"/>
            <w:numPr>
              <w:numId w:val="0"/>
            </w:numPr>
            <w:ind w:left="284" w:firstLine="0"/>
          </w:pPr>
        </w:pPrChange>
      </w:pPr>
    </w:p>
    <w:p w14:paraId="5C6B0CC8" w14:textId="445145DD" w:rsidR="004E3D03" w:rsidRPr="00C8257F" w:rsidRDefault="004E3D03" w:rsidP="00C8257F">
      <w:pPr>
        <w:pStyle w:val="AppendixHead3"/>
        <w:rPr>
          <w:ins w:id="3178" w:author="Kaski Maiju" w:date="2025-03-20T11:26:00Z" w16du:dateUtc="2025-03-20T09:26:00Z"/>
          <w:rPrChange w:id="3179" w:author="Kaski Maiju" w:date="2025-03-20T12:39:00Z" w16du:dateUtc="2025-03-20T10:39:00Z">
            <w:rPr>
              <w:ins w:id="3180" w:author="Kaski Maiju" w:date="2025-03-20T11:26:00Z" w16du:dateUtc="2025-03-20T09:26:00Z"/>
              <w:sz w:val="28"/>
              <w:szCs w:val="24"/>
            </w:rPr>
          </w:rPrChange>
        </w:rPr>
      </w:pPr>
      <w:ins w:id="3181" w:author="Kaski Maiju" w:date="2025-03-20T11:26:00Z" w16du:dateUtc="2025-03-20T09:26:00Z">
        <w:r w:rsidRPr="00C8257F">
          <w:t xml:space="preserve">USE CASE </w:t>
        </w:r>
      </w:ins>
      <w:ins w:id="3182" w:author="Kaski Maiju" w:date="2025-09-25T10:49:00Z" w16du:dateUtc="2025-09-25T08:49:00Z">
        <w:r w:rsidR="00162B77">
          <w:t>6.2.</w:t>
        </w:r>
      </w:ins>
      <w:ins w:id="3183" w:author="Kaski Maiju" w:date="2025-03-20T11:26:00Z" w16du:dateUtc="2025-03-20T09:26:00Z">
        <w:r w:rsidRPr="00C8257F">
          <w:t xml:space="preserve">1 – VESSEL </w:t>
        </w:r>
        <w:r w:rsidRPr="00C8257F">
          <w:rPr>
            <w:rPrChange w:id="3184" w:author="Kaski Maiju" w:date="2025-03-20T12:39:00Z" w16du:dateUtc="2025-03-20T10:39:00Z">
              <w:rPr>
                <w:sz w:val="28"/>
                <w:szCs w:val="24"/>
              </w:rPr>
            </w:rPrChange>
          </w:rPr>
          <w:t xml:space="preserve">makes initial contact and receives </w:t>
        </w:r>
        <w:r w:rsidR="00D62BD8" w:rsidRPr="00C8257F">
          <w:rPr>
            <w:rPrChange w:id="3185" w:author="Kaski Maiju" w:date="2025-03-20T12:39:00Z" w16du:dateUtc="2025-03-20T10:39:00Z">
              <w:rPr>
                <w:sz w:val="28"/>
                <w:szCs w:val="24"/>
              </w:rPr>
            </w:rPrChange>
          </w:rPr>
          <w:t>time slot</w:t>
        </w:r>
        <w:r w:rsidRPr="00C8257F">
          <w:rPr>
            <w:rPrChange w:id="3186" w:author="Kaski Maiju" w:date="2025-03-20T12:39:00Z" w16du:dateUtc="2025-03-20T10:39:00Z">
              <w:rPr>
                <w:sz w:val="28"/>
                <w:szCs w:val="24"/>
              </w:rPr>
            </w:rPrChange>
          </w:rPr>
          <w:t xml:space="preserve"> requirements</w:t>
        </w:r>
      </w:ins>
    </w:p>
    <w:p w14:paraId="11D62FEC" w14:textId="62098018" w:rsidR="004E3D03" w:rsidRDefault="004E3D03" w:rsidP="004E3D03">
      <w:pPr>
        <w:pStyle w:val="Leipteksti"/>
        <w:rPr>
          <w:ins w:id="3187" w:author="Kaski Maiju" w:date="2025-03-20T11:26:00Z" w16du:dateUtc="2025-03-20T09:26:00Z"/>
          <w:rFonts w:ascii="Calibri" w:eastAsia="Calibri" w:hAnsi="Calibri" w:cs="Times New Roman"/>
        </w:rPr>
      </w:pPr>
      <w:ins w:id="3188" w:author="Kaski Maiju" w:date="2025-03-20T11:26:00Z" w16du:dateUtc="2025-03-20T09:26:00Z">
        <w:r w:rsidRPr="001226AD">
          <w:rPr>
            <w:rFonts w:ascii="Calibri" w:eastAsia="Calibri" w:hAnsi="Calibri" w:cs="Times New Roman"/>
            <w:u w:val="single"/>
          </w:rPr>
          <w:t>Description:</w:t>
        </w:r>
        <w:r w:rsidRPr="001226AD">
          <w:rPr>
            <w:rFonts w:ascii="Calibri" w:eastAsia="Calibri" w:hAnsi="Calibri" w:cs="Times New Roman"/>
          </w:rPr>
          <w:t xml:space="preserve"> </w:t>
        </w:r>
        <w:r w:rsidRPr="001226AD">
          <w:rPr>
            <w:rFonts w:ascii="Calibri" w:eastAsia="Calibri" w:hAnsi="Calibri" w:cs="Times New Roman"/>
          </w:rPr>
          <w:tab/>
        </w:r>
        <w:r>
          <w:rPr>
            <w:rFonts w:ascii="Calibri" w:eastAsia="Calibri" w:hAnsi="Calibri" w:cs="Times New Roman"/>
          </w:rPr>
          <w:tab/>
          <w:t xml:space="preserve">Vessel subscribes </w:t>
        </w:r>
        <w:r w:rsidR="00D62BD8">
          <w:rPr>
            <w:rFonts w:ascii="Calibri" w:eastAsia="Calibri" w:hAnsi="Calibri" w:cs="Times New Roman"/>
          </w:rPr>
          <w:t>Slot Management</w:t>
        </w:r>
        <w:r>
          <w:rPr>
            <w:rFonts w:ascii="Calibri" w:eastAsia="Calibri" w:hAnsi="Calibri" w:cs="Times New Roman"/>
          </w:rPr>
          <w:t xml:space="preserve"> Service and receives requirements</w:t>
        </w:r>
      </w:ins>
    </w:p>
    <w:p w14:paraId="60F92D5A" w14:textId="77777777" w:rsidR="004E3D03" w:rsidRDefault="004E3D03" w:rsidP="004E3D03">
      <w:pPr>
        <w:pStyle w:val="Bullet1"/>
        <w:numPr>
          <w:ilvl w:val="0"/>
          <w:numId w:val="0"/>
        </w:numPr>
        <w:rPr>
          <w:ins w:id="3189" w:author="Kaski Maiju" w:date="2025-03-20T11:26:00Z" w16du:dateUtc="2025-03-20T09:26:00Z"/>
          <w:rFonts w:ascii="Calibri" w:eastAsia="Calibri" w:hAnsi="Calibri" w:cs="Times New Roman"/>
          <w:color w:val="auto"/>
          <w:u w:val="single"/>
        </w:rPr>
      </w:pPr>
      <w:ins w:id="3190" w:author="Kaski Maiju" w:date="2025-03-20T11:26:00Z" w16du:dateUtc="2025-03-20T09:26:00Z">
        <w:r w:rsidRPr="001226AD">
          <w:rPr>
            <w:rFonts w:ascii="Calibri" w:eastAsia="Calibri" w:hAnsi="Calibri" w:cs="Times New Roman"/>
            <w:color w:val="auto"/>
            <w:u w:val="single"/>
          </w:rPr>
          <w:t>Typical sequence:</w:t>
        </w:r>
      </w:ins>
    </w:p>
    <w:p w14:paraId="524DAD83" w14:textId="517AEC6F" w:rsidR="004E3D03" w:rsidRPr="00471082" w:rsidRDefault="004E3D03">
      <w:pPr>
        <w:pStyle w:val="Luettelokappale"/>
        <w:numPr>
          <w:ilvl w:val="0"/>
          <w:numId w:val="139"/>
        </w:numPr>
        <w:spacing w:line="259" w:lineRule="auto"/>
        <w:rPr>
          <w:ins w:id="3191" w:author="Kaski Maiju" w:date="2025-03-20T11:26:00Z" w16du:dateUtc="2025-03-20T09:26:00Z"/>
          <w:rFonts w:ascii="Calibri" w:eastAsia="Calibri" w:hAnsi="Calibri" w:cs="Times New Roman"/>
          <w:szCs w:val="28"/>
          <w:lang w:val="en-US"/>
        </w:rPr>
        <w:pPrChange w:id="3192" w:author="Kaski Maiju" w:date="2025-03-20T11:29:00Z" w16du:dateUtc="2025-03-20T09:29:00Z">
          <w:pPr>
            <w:pStyle w:val="Luettelokappale"/>
            <w:numPr>
              <w:numId w:val="106"/>
            </w:numPr>
            <w:spacing w:line="259" w:lineRule="auto"/>
            <w:ind w:hanging="360"/>
          </w:pPr>
        </w:pPrChange>
      </w:pPr>
      <w:ins w:id="3193" w:author="Kaski Maiju" w:date="2025-03-20T11:26:00Z" w16du:dateUtc="2025-03-20T09:26:00Z">
        <w:r w:rsidRPr="00471082">
          <w:rPr>
            <w:rFonts w:ascii="Calibri" w:eastAsia="Calibri" w:hAnsi="Calibri" w:cs="Times New Roman"/>
            <w:szCs w:val="28"/>
            <w:lang w:val="en-US"/>
          </w:rPr>
          <w:t>Vessel subscribes</w:t>
        </w:r>
      </w:ins>
      <w:ins w:id="3194" w:author="Kaski Maiju" w:date="2025-03-20T11:27:00Z" w16du:dateUtc="2025-03-20T09:27:00Z">
        <w:r w:rsidR="002E6A51">
          <w:rPr>
            <w:rFonts w:ascii="Calibri" w:eastAsia="Calibri" w:hAnsi="Calibri" w:cs="Times New Roman"/>
            <w:szCs w:val="28"/>
            <w:lang w:val="en-US"/>
          </w:rPr>
          <w:t xml:space="preserve"> Slot Management Service</w:t>
        </w:r>
      </w:ins>
    </w:p>
    <w:p w14:paraId="09064FF0" w14:textId="5DEB7305" w:rsidR="004E3D03" w:rsidRPr="00471082" w:rsidRDefault="004E3D03">
      <w:pPr>
        <w:pStyle w:val="Luettelokappale"/>
        <w:numPr>
          <w:ilvl w:val="0"/>
          <w:numId w:val="139"/>
        </w:numPr>
        <w:spacing w:line="259" w:lineRule="auto"/>
        <w:rPr>
          <w:ins w:id="3195" w:author="Kaski Maiju" w:date="2025-03-20T11:26:00Z" w16du:dateUtc="2025-03-20T09:26:00Z"/>
          <w:rFonts w:ascii="Calibri" w:eastAsia="Calibri" w:hAnsi="Calibri" w:cs="Times New Roman"/>
          <w:szCs w:val="28"/>
          <w:lang w:val="en-US"/>
        </w:rPr>
        <w:pPrChange w:id="3196" w:author="Kaski Maiju" w:date="2025-03-20T11:29:00Z" w16du:dateUtc="2025-03-20T09:29:00Z">
          <w:pPr>
            <w:pStyle w:val="Luettelokappale"/>
            <w:numPr>
              <w:numId w:val="106"/>
            </w:numPr>
            <w:spacing w:line="259" w:lineRule="auto"/>
            <w:ind w:hanging="360"/>
          </w:pPr>
        </w:pPrChange>
      </w:pPr>
      <w:ins w:id="3197" w:author="Kaski Maiju" w:date="2025-03-20T11:26:00Z" w16du:dateUtc="2025-03-20T09:26:00Z">
        <w:r w:rsidRPr="00471082">
          <w:rPr>
            <w:rFonts w:ascii="Calibri" w:eastAsia="Calibri" w:hAnsi="Calibri" w:cs="Times New Roman"/>
            <w:szCs w:val="28"/>
            <w:lang w:val="en-US"/>
          </w:rPr>
          <w:t xml:space="preserve">VTS system sends all </w:t>
        </w:r>
      </w:ins>
      <w:ins w:id="3198" w:author="Kaski Maiju" w:date="2025-03-20T11:27:00Z" w16du:dateUtc="2025-03-20T09:27:00Z">
        <w:r w:rsidR="00CA3E24">
          <w:rPr>
            <w:rFonts w:ascii="Calibri" w:eastAsia="Calibri" w:hAnsi="Calibri" w:cs="Times New Roman"/>
            <w:szCs w:val="28"/>
            <w:lang w:val="en-US"/>
          </w:rPr>
          <w:t>planning</w:t>
        </w:r>
      </w:ins>
      <w:ins w:id="3199" w:author="Kaski Maiju" w:date="2025-03-20T11:26:00Z" w16du:dateUtc="2025-03-20T09:26:00Z">
        <w:r w:rsidRPr="00471082">
          <w:rPr>
            <w:rFonts w:ascii="Calibri" w:eastAsia="Calibri" w:hAnsi="Calibri" w:cs="Times New Roman"/>
            <w:szCs w:val="28"/>
            <w:lang w:val="en-US"/>
          </w:rPr>
          <w:t xml:space="preserve"> requirements automatically to vessel</w:t>
        </w:r>
      </w:ins>
    </w:p>
    <w:p w14:paraId="52355964" w14:textId="57782E3A" w:rsidR="004E3D03" w:rsidRPr="00471082" w:rsidRDefault="004E3D03">
      <w:pPr>
        <w:pStyle w:val="Luettelokappale"/>
        <w:numPr>
          <w:ilvl w:val="0"/>
          <w:numId w:val="139"/>
        </w:numPr>
        <w:spacing w:line="259" w:lineRule="auto"/>
        <w:rPr>
          <w:ins w:id="3200" w:author="Kaski Maiju" w:date="2025-03-20T11:26:00Z" w16du:dateUtc="2025-03-20T09:26:00Z"/>
          <w:rFonts w:ascii="Calibri" w:eastAsia="Calibri" w:hAnsi="Calibri" w:cs="Times New Roman"/>
          <w:szCs w:val="28"/>
          <w:lang w:val="en-US"/>
        </w:rPr>
        <w:pPrChange w:id="3201" w:author="Kaski Maiju" w:date="2025-03-20T11:29:00Z" w16du:dateUtc="2025-03-20T09:29:00Z">
          <w:pPr>
            <w:pStyle w:val="Luettelokappale"/>
            <w:numPr>
              <w:numId w:val="106"/>
            </w:numPr>
            <w:spacing w:line="259" w:lineRule="auto"/>
            <w:ind w:hanging="360"/>
          </w:pPr>
        </w:pPrChange>
      </w:pPr>
      <w:ins w:id="3202" w:author="Kaski Maiju" w:date="2025-03-20T11:26:00Z" w16du:dateUtc="2025-03-20T09:26:00Z">
        <w:r w:rsidRPr="00471082">
          <w:rPr>
            <w:rFonts w:ascii="Calibri" w:eastAsia="Calibri" w:hAnsi="Calibri" w:cs="Times New Roman"/>
            <w:szCs w:val="28"/>
            <w:lang w:val="en-US"/>
          </w:rPr>
          <w:t>Vessel receives requirements</w:t>
        </w:r>
      </w:ins>
    </w:p>
    <w:p w14:paraId="548397BD" w14:textId="26B58E45" w:rsidR="004E3D03" w:rsidRPr="00CA3E24" w:rsidRDefault="004E3D03">
      <w:pPr>
        <w:pStyle w:val="Luettelokappale"/>
        <w:numPr>
          <w:ilvl w:val="0"/>
          <w:numId w:val="139"/>
        </w:numPr>
        <w:spacing w:line="259" w:lineRule="auto"/>
        <w:rPr>
          <w:ins w:id="3203" w:author="Kaski Maiju" w:date="2025-03-19T14:31:00Z" w16du:dateUtc="2025-03-19T12:31:00Z"/>
          <w:rFonts w:ascii="Calibri" w:eastAsia="Calibri" w:hAnsi="Calibri" w:cs="Times New Roman"/>
          <w:szCs w:val="28"/>
          <w:lang w:val="en-US"/>
          <w:rPrChange w:id="3204" w:author="Kaski Maiju" w:date="2025-03-20T11:27:00Z" w16du:dateUtc="2025-03-20T09:27:00Z">
            <w:rPr>
              <w:ins w:id="3205" w:author="Kaski Maiju" w:date="2025-03-19T14:31:00Z" w16du:dateUtc="2025-03-19T12:31:00Z"/>
              <w:color w:val="auto"/>
            </w:rPr>
          </w:rPrChange>
        </w:rPr>
        <w:pPrChange w:id="3206" w:author="Kaski Maiju" w:date="2025-03-20T11:29:00Z" w16du:dateUtc="2025-03-20T09:29:00Z">
          <w:pPr>
            <w:pStyle w:val="Bullet1"/>
            <w:numPr>
              <w:numId w:val="0"/>
            </w:numPr>
            <w:ind w:left="284" w:firstLine="0"/>
          </w:pPr>
        </w:pPrChange>
      </w:pPr>
      <w:ins w:id="3207" w:author="Kaski Maiju" w:date="2025-03-20T11:26:00Z" w16du:dateUtc="2025-03-20T09:26:00Z">
        <w:r w:rsidRPr="00057920">
          <w:rPr>
            <w:rFonts w:ascii="Calibri" w:eastAsia="Calibri" w:hAnsi="Calibri" w:cs="Times New Roman"/>
            <w:szCs w:val="28"/>
            <w:lang w:val="en-US"/>
          </w:rPr>
          <w:t>V</w:t>
        </w:r>
        <w:r>
          <w:rPr>
            <w:rFonts w:ascii="Calibri" w:eastAsia="Calibri" w:hAnsi="Calibri" w:cs="Times New Roman"/>
            <w:szCs w:val="28"/>
            <w:lang w:val="en-US"/>
          </w:rPr>
          <w:t>essel</w:t>
        </w:r>
        <w:r w:rsidRPr="00057920">
          <w:rPr>
            <w:rFonts w:ascii="Calibri" w:eastAsia="Calibri" w:hAnsi="Calibri" w:cs="Times New Roman"/>
            <w:szCs w:val="28"/>
            <w:lang w:val="en-US"/>
          </w:rPr>
          <w:t xml:space="preserve"> sends “received” acknowledgement </w:t>
        </w:r>
        <w:r w:rsidRPr="002D4A37">
          <w:rPr>
            <w:rFonts w:ascii="Calibri" w:eastAsia="Calibri" w:hAnsi="Calibri" w:cs="Times New Roman"/>
            <w:szCs w:val="28"/>
            <w:lang w:val="en-US"/>
          </w:rPr>
          <w:t>automatically</w:t>
        </w:r>
        <w:r>
          <w:rPr>
            <w:rFonts w:ascii="Calibri" w:eastAsia="Calibri" w:hAnsi="Calibri" w:cs="Times New Roman"/>
            <w:szCs w:val="28"/>
            <w:lang w:val="en-US"/>
          </w:rPr>
          <w:t xml:space="preserve"> to VTS</w:t>
        </w:r>
      </w:ins>
    </w:p>
    <w:p w14:paraId="10C3A447" w14:textId="77777777" w:rsidR="00A1168D" w:rsidRDefault="00A1168D">
      <w:pPr>
        <w:pStyle w:val="Leipteksti"/>
        <w:rPr>
          <w:ins w:id="3208" w:author="Kaski Maiju" w:date="2025-03-19T14:26:00Z" w16du:dateUtc="2025-03-19T12:26:00Z"/>
          <w:sz w:val="18"/>
        </w:rPr>
        <w:pPrChange w:id="3209" w:author="Kaski Maiju" w:date="2025-03-19T14:31:00Z" w16du:dateUtc="2025-03-19T12:31:00Z">
          <w:pPr>
            <w:pStyle w:val="Leipteksti"/>
            <w:ind w:left="360"/>
          </w:pPr>
        </w:pPrChange>
      </w:pPr>
    </w:p>
    <w:p w14:paraId="109265B9" w14:textId="6AF7FC95" w:rsidR="00DF4661" w:rsidRPr="00C8257F" w:rsidRDefault="00DF4661" w:rsidP="00C8257F">
      <w:pPr>
        <w:pStyle w:val="AppendixHead3"/>
        <w:rPr>
          <w:ins w:id="3210" w:author="Kaski Maiju" w:date="2025-03-20T11:09:00Z" w16du:dateUtc="2025-03-20T09:09:00Z"/>
          <w:rPrChange w:id="3211" w:author="Kaski Maiju" w:date="2025-03-20T12:39:00Z" w16du:dateUtc="2025-03-20T10:39:00Z">
            <w:rPr>
              <w:ins w:id="3212" w:author="Kaski Maiju" w:date="2025-03-20T11:09:00Z" w16du:dateUtc="2025-03-20T09:09:00Z"/>
              <w:rFonts w:ascii="Calibri" w:eastAsiaTheme="minorEastAsia" w:hAnsi="Calibri" w:cs="Calibri"/>
              <w:highlight w:val="yellow"/>
              <w:lang w:eastAsia="zh-CN"/>
            </w:rPr>
          </w:rPrChange>
        </w:rPr>
      </w:pPr>
      <w:commentRangeStart w:id="3213"/>
      <w:ins w:id="3214" w:author="Kaski Maiju" w:date="2025-03-20T11:09:00Z" w16du:dateUtc="2025-03-20T09:09:00Z">
        <w:r w:rsidRPr="00C8257F">
          <w:rPr>
            <w:rPrChange w:id="3215" w:author="Kaski Maiju" w:date="2025-03-20T12:39:00Z" w16du:dateUtc="2025-03-20T10:39:00Z">
              <w:rPr>
                <w:rFonts w:ascii="Calibri" w:hAnsi="Calibri" w:cs="Calibri"/>
                <w:highlight w:val="yellow"/>
                <w:lang w:eastAsia="zh-CN"/>
              </w:rPr>
            </w:rPrChange>
          </w:rPr>
          <w:t xml:space="preserve">Use Case </w:t>
        </w:r>
      </w:ins>
      <w:ins w:id="3216" w:author="Kaski Maiju" w:date="2025-09-25T10:49:00Z" w16du:dateUtc="2025-09-25T08:49:00Z">
        <w:r w:rsidR="00162B77">
          <w:t>6.2.</w:t>
        </w:r>
      </w:ins>
      <w:ins w:id="3217" w:author="Kaski Maiju" w:date="2025-03-20T11:28:00Z" w16du:dateUtc="2025-03-20T09:28:00Z">
        <w:r w:rsidR="005165F0" w:rsidRPr="00C8257F">
          <w:rPr>
            <w:rPrChange w:id="3218" w:author="Kaski Maiju" w:date="2025-03-20T12:39:00Z" w16du:dateUtc="2025-03-20T10:39:00Z">
              <w:rPr>
                <w:rFonts w:ascii="Calibri" w:eastAsiaTheme="minorEastAsia" w:hAnsi="Calibri" w:cs="Calibri"/>
                <w:lang w:eastAsia="zh-CN"/>
              </w:rPr>
            </w:rPrChange>
          </w:rPr>
          <w:t>2</w:t>
        </w:r>
      </w:ins>
      <w:ins w:id="3219" w:author="Kaski Maiju" w:date="2025-03-20T11:09:00Z" w16du:dateUtc="2025-03-20T09:09:00Z">
        <w:r w:rsidRPr="00C8257F">
          <w:rPr>
            <w:rPrChange w:id="3220" w:author="Kaski Maiju" w:date="2025-03-20T12:39:00Z" w16du:dateUtc="2025-03-20T10:39:00Z">
              <w:rPr>
                <w:rFonts w:ascii="Calibri" w:hAnsi="Calibri" w:cs="Calibri"/>
                <w:highlight w:val="yellow"/>
                <w:lang w:eastAsia="zh-CN"/>
              </w:rPr>
            </w:rPrChange>
          </w:rPr>
          <w:t xml:space="preserve"> – </w:t>
        </w:r>
      </w:ins>
      <w:ins w:id="3221" w:author="Kaski Maiju" w:date="2025-03-20T11:13:00Z" w16du:dateUtc="2025-03-20T09:13:00Z">
        <w:r w:rsidR="00910F3B" w:rsidRPr="00C8257F">
          <w:rPr>
            <w:rPrChange w:id="3222" w:author="Kaski Maiju" w:date="2025-03-20T12:39:00Z" w16du:dateUtc="2025-03-20T10:39:00Z">
              <w:rPr>
                <w:rFonts w:ascii="Calibri" w:eastAsiaTheme="minorEastAsia" w:hAnsi="Calibri" w:cs="Calibri"/>
                <w:lang w:eastAsia="zh-CN"/>
              </w:rPr>
            </w:rPrChange>
          </w:rPr>
          <w:t>VTS sends time slot for vessel</w:t>
        </w:r>
      </w:ins>
      <w:ins w:id="3223" w:author="Kaski Maiju" w:date="2025-03-20T11:09:00Z" w16du:dateUtc="2025-03-20T09:09:00Z">
        <w:r w:rsidRPr="00C8257F">
          <w:rPr>
            <w:rPrChange w:id="3224" w:author="Kaski Maiju" w:date="2025-03-20T12:39:00Z" w16du:dateUtc="2025-03-20T10:39:00Z">
              <w:rPr>
                <w:rFonts w:ascii="Calibri" w:hAnsi="Calibri" w:cs="Calibri"/>
                <w:highlight w:val="yellow"/>
                <w:lang w:eastAsia="zh-CN"/>
              </w:rPr>
            </w:rPrChange>
          </w:rPr>
          <w:t xml:space="preserve"> </w:t>
        </w:r>
      </w:ins>
      <w:commentRangeEnd w:id="3213"/>
      <w:ins w:id="3225" w:author="Kaski Maiju" w:date="2025-03-20T13:41:00Z" w16du:dateUtc="2025-03-20T11:41:00Z">
        <w:r w:rsidR="00B70906">
          <w:rPr>
            <w:rStyle w:val="Kommentinviite"/>
            <w:rFonts w:eastAsiaTheme="minorHAnsi" w:cstheme="minorBidi"/>
            <w:b w:val="0"/>
            <w:smallCaps w:val="0"/>
            <w:color w:val="auto"/>
            <w:lang w:eastAsia="en-US"/>
          </w:rPr>
          <w:commentReference w:id="3213"/>
        </w:r>
      </w:ins>
    </w:p>
    <w:p w14:paraId="5B55136B" w14:textId="53B04510" w:rsidR="00DF4661" w:rsidRDefault="00DF4661" w:rsidP="00DF4661">
      <w:pPr>
        <w:spacing w:after="160"/>
        <w:ind w:left="2608" w:hanging="2608"/>
        <w:rPr>
          <w:ins w:id="3226" w:author="Kaski Maiju" w:date="2025-03-20T11:24:00Z" w16du:dateUtc="2025-03-20T09:24:00Z"/>
          <w:rFonts w:ascii="Calibri" w:eastAsia="Calibri" w:hAnsi="Calibri" w:cs="Times New Roman"/>
          <w:sz w:val="22"/>
        </w:rPr>
      </w:pPr>
      <w:ins w:id="3227" w:author="Kaski Maiju" w:date="2025-03-20T11:09:00Z" w16du:dateUtc="2025-03-20T09:09:00Z">
        <w:r w:rsidRPr="004116BC">
          <w:rPr>
            <w:rFonts w:ascii="Calibri" w:eastAsia="Calibri" w:hAnsi="Calibri" w:cs="Times New Roman"/>
            <w:color w:val="000000" w:themeColor="text1"/>
            <w:sz w:val="22"/>
            <w:u w:val="single"/>
            <w:rPrChange w:id="3228" w:author="Kaski Maiju" w:date="2025-03-20T11:14:00Z" w16du:dateUtc="2025-03-20T09:14:00Z">
              <w:rPr>
                <w:rFonts w:ascii="Calibri" w:eastAsia="Calibri" w:hAnsi="Calibri" w:cs="Times New Roman"/>
                <w:highlight w:val="yellow"/>
                <w:u w:val="single"/>
              </w:rPr>
            </w:rPrChange>
          </w:rPr>
          <w:t>Description:</w:t>
        </w:r>
      </w:ins>
      <w:ins w:id="3229" w:author="Kaski Maiju" w:date="2025-03-20T11:24:00Z" w16du:dateUtc="2025-03-20T09:24:00Z">
        <w:r w:rsidR="00E478A7">
          <w:rPr>
            <w:rFonts w:ascii="Calibri" w:eastAsia="Calibri" w:hAnsi="Calibri" w:cs="Times New Roman"/>
          </w:rPr>
          <w:tab/>
        </w:r>
      </w:ins>
      <w:ins w:id="3230" w:author="Kaski Maiju" w:date="2025-03-20T11:09:00Z" w16du:dateUtc="2025-03-20T09:09:00Z">
        <w:r w:rsidRPr="004116BC">
          <w:rPr>
            <w:rFonts w:ascii="Calibri" w:eastAsia="Calibri" w:hAnsi="Calibri" w:cs="Times New Roman"/>
            <w:sz w:val="22"/>
            <w:rPrChange w:id="3231" w:author="Kaski Maiju" w:date="2025-03-20T11:14:00Z" w16du:dateUtc="2025-03-20T09:14:00Z">
              <w:rPr>
                <w:rFonts w:ascii="Calibri" w:hAnsi="Calibri" w:cs="Times New Roman"/>
                <w:highlight w:val="yellow"/>
              </w:rPr>
            </w:rPrChange>
          </w:rPr>
          <w:t>P</w:t>
        </w:r>
        <w:r w:rsidRPr="004116BC">
          <w:rPr>
            <w:rFonts w:ascii="Calibri" w:eastAsia="Calibri" w:hAnsi="Calibri" w:cs="Times New Roman"/>
            <w:sz w:val="22"/>
            <w:rPrChange w:id="3232" w:author="Kaski Maiju" w:date="2025-03-20T11:14:00Z" w16du:dateUtc="2025-03-20T09:14:00Z">
              <w:rPr>
                <w:rFonts w:ascii="Calibri" w:eastAsia="Calibri" w:hAnsi="Calibri" w:cs="Times New Roman"/>
                <w:highlight w:val="yellow"/>
              </w:rPr>
            </w:rPrChange>
          </w:rPr>
          <w:t xml:space="preserve">rior to </w:t>
        </w:r>
        <w:r w:rsidRPr="004116BC">
          <w:rPr>
            <w:rFonts w:ascii="Calibri" w:eastAsia="Calibri" w:hAnsi="Calibri" w:cs="Times New Roman"/>
            <w:sz w:val="22"/>
            <w:rPrChange w:id="3233" w:author="Kaski Maiju" w:date="2025-03-20T11:14:00Z" w16du:dateUtc="2025-03-20T09:14:00Z">
              <w:rPr>
                <w:rFonts w:ascii="Calibri" w:hAnsi="Calibri" w:cs="Times New Roman"/>
                <w:highlight w:val="yellow"/>
              </w:rPr>
            </w:rPrChange>
          </w:rPr>
          <w:t>the</w:t>
        </w:r>
        <w:r w:rsidRPr="004116BC">
          <w:rPr>
            <w:rFonts w:ascii="Calibri" w:eastAsia="Calibri" w:hAnsi="Calibri" w:cs="Times New Roman"/>
            <w:sz w:val="22"/>
            <w:rPrChange w:id="3234" w:author="Kaski Maiju" w:date="2025-03-20T11:14:00Z" w16du:dateUtc="2025-03-20T09:14:00Z">
              <w:rPr>
                <w:rFonts w:ascii="Calibri" w:eastAsia="Calibri" w:hAnsi="Calibri" w:cs="Times New Roman"/>
                <w:highlight w:val="yellow"/>
              </w:rPr>
            </w:rPrChange>
          </w:rPr>
          <w:t xml:space="preserve"> </w:t>
        </w:r>
        <w:r w:rsidRPr="004116BC">
          <w:rPr>
            <w:rFonts w:ascii="Calibri" w:eastAsia="Calibri" w:hAnsi="Calibri" w:cs="Times New Roman"/>
            <w:sz w:val="22"/>
            <w:rPrChange w:id="3235" w:author="Kaski Maiju" w:date="2025-03-20T11:14:00Z" w16du:dateUtc="2025-03-20T09:14:00Z">
              <w:rPr>
                <w:rFonts w:ascii="Calibri" w:hAnsi="Calibri" w:cs="Times New Roman"/>
                <w:highlight w:val="yellow"/>
              </w:rPr>
            </w:rPrChange>
          </w:rPr>
          <w:t>arrival</w:t>
        </w:r>
        <w:r w:rsidRPr="004116BC">
          <w:rPr>
            <w:rFonts w:ascii="Calibri" w:eastAsia="Calibri" w:hAnsi="Calibri" w:cs="Times New Roman"/>
            <w:sz w:val="22"/>
            <w:rPrChange w:id="3236" w:author="Kaski Maiju" w:date="2025-03-20T11:14:00Z" w16du:dateUtc="2025-03-20T09:14:00Z">
              <w:rPr>
                <w:rFonts w:ascii="Calibri" w:eastAsia="Calibri" w:hAnsi="Calibri" w:cs="Times New Roman"/>
                <w:highlight w:val="yellow"/>
              </w:rPr>
            </w:rPrChange>
          </w:rPr>
          <w:t xml:space="preserve"> </w:t>
        </w:r>
      </w:ins>
      <w:ins w:id="3237" w:author="Kaski Maiju" w:date="2025-03-20T11:21:00Z" w16du:dateUtc="2025-03-20T09:21:00Z">
        <w:r w:rsidR="00A32CC8">
          <w:rPr>
            <w:rFonts w:ascii="Calibri" w:eastAsia="Calibri" w:hAnsi="Calibri" w:cs="Times New Roman"/>
            <w:sz w:val="22"/>
          </w:rPr>
          <w:t xml:space="preserve">the </w:t>
        </w:r>
      </w:ins>
      <w:ins w:id="3238" w:author="Kaski Maiju" w:date="2025-03-20T11:20:00Z" w16du:dateUtc="2025-03-20T09:20:00Z">
        <w:r w:rsidR="004B5DBD">
          <w:rPr>
            <w:rFonts w:ascii="Calibri" w:eastAsia="Calibri" w:hAnsi="Calibri" w:cs="Times New Roman"/>
            <w:sz w:val="22"/>
          </w:rPr>
          <w:t xml:space="preserve">VTS sends time slot for </w:t>
        </w:r>
      </w:ins>
      <w:ins w:id="3239" w:author="Kaski Maiju" w:date="2025-03-20T11:21:00Z" w16du:dateUtc="2025-03-20T09:21:00Z">
        <w:r w:rsidR="004B5DBD">
          <w:rPr>
            <w:rFonts w:ascii="Calibri" w:eastAsia="Calibri" w:hAnsi="Calibri" w:cs="Times New Roman"/>
            <w:sz w:val="22"/>
          </w:rPr>
          <w:t>vessel</w:t>
        </w:r>
      </w:ins>
    </w:p>
    <w:p w14:paraId="3EE380AD" w14:textId="7F6D55C4" w:rsidR="00E478A7" w:rsidRPr="001226AD" w:rsidRDefault="00E478A7">
      <w:pPr>
        <w:spacing w:after="160" w:line="259" w:lineRule="auto"/>
        <w:ind w:left="2124" w:hanging="2124"/>
        <w:rPr>
          <w:ins w:id="3240" w:author="Kaski Maiju" w:date="2025-03-20T11:24:00Z" w16du:dateUtc="2025-03-20T09:24:00Z"/>
          <w:rFonts w:ascii="Calibri" w:eastAsia="Calibri" w:hAnsi="Calibri" w:cs="Times New Roman"/>
          <w:sz w:val="22"/>
        </w:rPr>
        <w:pPrChange w:id="3241" w:author="Kaski Maiju" w:date="2025-03-20T12:43:00Z" w16du:dateUtc="2025-03-20T10:43:00Z">
          <w:pPr>
            <w:spacing w:after="160" w:line="259" w:lineRule="auto"/>
            <w:ind w:left="2552" w:hanging="2124"/>
          </w:pPr>
        </w:pPrChange>
      </w:pPr>
      <w:ins w:id="3242" w:author="Kaski Maiju" w:date="2025-03-20T11:24:00Z" w16du:dateUtc="2025-03-20T09:24:00Z">
        <w:r w:rsidRPr="001226AD">
          <w:rPr>
            <w:rFonts w:ascii="Calibri" w:eastAsia="Calibri" w:hAnsi="Calibri" w:cs="Times New Roman"/>
            <w:sz w:val="22"/>
            <w:u w:val="single"/>
          </w:rPr>
          <w:t>Pre-conditions:</w:t>
        </w:r>
        <w:r w:rsidRPr="001226AD">
          <w:rPr>
            <w:rFonts w:ascii="Calibri" w:eastAsia="Calibri" w:hAnsi="Calibri" w:cs="Times New Roman"/>
            <w:sz w:val="22"/>
          </w:rPr>
          <w:tab/>
          <w:t>Vessel</w:t>
        </w:r>
        <w:r>
          <w:rPr>
            <w:rFonts w:ascii="Calibri" w:eastAsia="Calibri" w:hAnsi="Calibri" w:cs="Times New Roman"/>
            <w:sz w:val="22"/>
          </w:rPr>
          <w:t>s</w:t>
        </w:r>
        <w:r w:rsidRPr="001226AD">
          <w:rPr>
            <w:rFonts w:ascii="Calibri" w:eastAsia="Calibri" w:hAnsi="Calibri" w:cs="Times New Roman"/>
            <w:sz w:val="22"/>
          </w:rPr>
          <w:t xml:space="preserve"> ha</w:t>
        </w:r>
        <w:r>
          <w:rPr>
            <w:rFonts w:ascii="Calibri" w:eastAsia="Calibri" w:hAnsi="Calibri" w:cs="Times New Roman"/>
            <w:sz w:val="22"/>
          </w:rPr>
          <w:t>ve</w:t>
        </w:r>
        <w:r w:rsidRPr="001226AD">
          <w:rPr>
            <w:rFonts w:ascii="Calibri" w:eastAsia="Calibri" w:hAnsi="Calibri" w:cs="Times New Roman"/>
            <w:sz w:val="22"/>
          </w:rPr>
          <w:t xml:space="preserve"> subscribed the VTS Information Service</w:t>
        </w:r>
      </w:ins>
      <w:ins w:id="3243" w:author="Kaski Maiju" w:date="2025-03-20T12:43:00Z" w16du:dateUtc="2025-03-20T10:43:00Z">
        <w:r w:rsidR="00CC502A">
          <w:rPr>
            <w:rFonts w:ascii="Calibri" w:eastAsia="Calibri" w:hAnsi="Calibri" w:cs="Times New Roman"/>
            <w:sz w:val="22"/>
          </w:rPr>
          <w:t xml:space="preserve"> and VTS knows the ETA to certain point</w:t>
        </w:r>
        <w:r w:rsidR="00BE48B0">
          <w:rPr>
            <w:rFonts w:ascii="Calibri" w:eastAsia="Calibri" w:hAnsi="Calibri" w:cs="Times New Roman"/>
            <w:sz w:val="22"/>
          </w:rPr>
          <w:t>/s</w:t>
        </w:r>
      </w:ins>
    </w:p>
    <w:p w14:paraId="0D2EFC8E" w14:textId="77777777" w:rsidR="00E478A7" w:rsidRPr="00DF4661" w:rsidRDefault="00E478A7" w:rsidP="00DF4661">
      <w:pPr>
        <w:spacing w:after="160"/>
        <w:ind w:left="2608" w:hanging="2608"/>
        <w:rPr>
          <w:ins w:id="3244" w:author="Kaski Maiju" w:date="2025-03-20T11:09:00Z" w16du:dateUtc="2025-03-20T09:09:00Z"/>
          <w:rFonts w:ascii="Calibri" w:hAnsi="Calibri" w:cs="Times New Roman"/>
          <w:rPrChange w:id="3245" w:author="Kaski Maiju" w:date="2025-03-20T11:10:00Z" w16du:dateUtc="2025-03-20T09:10:00Z">
            <w:rPr>
              <w:ins w:id="3246" w:author="Kaski Maiju" w:date="2025-03-20T11:09:00Z" w16du:dateUtc="2025-03-20T09:09:00Z"/>
              <w:rFonts w:ascii="Calibri" w:hAnsi="Calibri" w:cs="Times New Roman"/>
              <w:highlight w:val="yellow"/>
            </w:rPr>
          </w:rPrChange>
        </w:rPr>
      </w:pPr>
    </w:p>
    <w:p w14:paraId="69D6C5F6" w14:textId="77777777" w:rsidR="00DF4661" w:rsidRPr="004116BC" w:rsidRDefault="00DF4661" w:rsidP="00DF4661">
      <w:pPr>
        <w:spacing w:after="160" w:line="259" w:lineRule="auto"/>
        <w:rPr>
          <w:ins w:id="3247" w:author="Kaski Maiju" w:date="2025-03-20T11:09:00Z" w16du:dateUtc="2025-03-20T09:09:00Z"/>
          <w:rFonts w:ascii="Calibri" w:eastAsia="Calibri" w:hAnsi="Calibri" w:cs="Times New Roman"/>
          <w:color w:val="000000" w:themeColor="text1"/>
          <w:sz w:val="22"/>
          <w:u w:val="single"/>
          <w:rPrChange w:id="3248" w:author="Kaski Maiju" w:date="2025-03-20T11:14:00Z" w16du:dateUtc="2025-03-20T09:14:00Z">
            <w:rPr>
              <w:ins w:id="3249" w:author="Kaski Maiju" w:date="2025-03-20T11:09:00Z" w16du:dateUtc="2025-03-20T09:09:00Z"/>
              <w:rFonts w:ascii="Calibri" w:eastAsia="Calibri" w:hAnsi="Calibri"/>
              <w:highlight w:val="yellow"/>
              <w:u w:val="single"/>
            </w:rPr>
          </w:rPrChange>
        </w:rPr>
      </w:pPr>
      <w:ins w:id="3250" w:author="Kaski Maiju" w:date="2025-03-20T11:09:00Z" w16du:dateUtc="2025-03-20T09:09:00Z">
        <w:r w:rsidRPr="004116BC">
          <w:rPr>
            <w:rFonts w:ascii="Calibri" w:eastAsia="Calibri" w:hAnsi="Calibri" w:cs="Times New Roman"/>
            <w:color w:val="000000" w:themeColor="text1"/>
            <w:sz w:val="22"/>
            <w:u w:val="single"/>
            <w:rPrChange w:id="3251" w:author="Kaski Maiju" w:date="2025-03-20T11:14:00Z" w16du:dateUtc="2025-03-20T09:14:00Z">
              <w:rPr>
                <w:rFonts w:ascii="Calibri" w:eastAsia="Calibri" w:hAnsi="Calibri"/>
                <w:color w:val="000000" w:themeColor="text1"/>
                <w:highlight w:val="yellow"/>
                <w:u w:val="single"/>
              </w:rPr>
            </w:rPrChange>
          </w:rPr>
          <w:t>Typical sequence:</w:t>
        </w:r>
      </w:ins>
    </w:p>
    <w:p w14:paraId="5A3D7843" w14:textId="7A37AF9B" w:rsidR="00DF4661" w:rsidRDefault="00554424" w:rsidP="00447B33">
      <w:pPr>
        <w:pStyle w:val="Luettelokappale"/>
        <w:numPr>
          <w:ilvl w:val="0"/>
          <w:numId w:val="131"/>
        </w:numPr>
        <w:autoSpaceDE w:val="0"/>
        <w:autoSpaceDN w:val="0"/>
        <w:adjustRightInd w:val="0"/>
        <w:spacing w:after="0" w:line="240" w:lineRule="auto"/>
        <w:rPr>
          <w:ins w:id="3252" w:author="Kaski Maiju" w:date="2025-03-20T12:41:00Z" w16du:dateUtc="2025-03-20T10:41:00Z"/>
          <w:rFonts w:ascii="Calibri" w:hAnsi="Calibri"/>
          <w:lang w:val="en-US"/>
        </w:rPr>
      </w:pPr>
      <w:ins w:id="3253" w:author="Kaski Maiju" w:date="2025-03-20T12:41:00Z" w16du:dateUtc="2025-03-20T10:41:00Z">
        <w:r>
          <w:rPr>
            <w:rFonts w:ascii="Calibri" w:hAnsi="Calibri"/>
            <w:lang w:val="en-US" w:eastAsia="zh-CN"/>
          </w:rPr>
          <w:t>VTS sends time slot for vessel</w:t>
        </w:r>
      </w:ins>
    </w:p>
    <w:p w14:paraId="41E35990" w14:textId="4032FFE6" w:rsidR="00C8257F" w:rsidRPr="00B42BDC" w:rsidRDefault="00082E86" w:rsidP="00C8257F">
      <w:pPr>
        <w:pStyle w:val="Luettelokappale"/>
        <w:numPr>
          <w:ilvl w:val="0"/>
          <w:numId w:val="131"/>
        </w:numPr>
        <w:autoSpaceDE w:val="0"/>
        <w:autoSpaceDN w:val="0"/>
        <w:adjustRightInd w:val="0"/>
        <w:spacing w:after="0" w:line="240" w:lineRule="auto"/>
        <w:rPr>
          <w:ins w:id="3254" w:author="Kaski Maiju" w:date="2025-03-20T12:39:00Z" w16du:dateUtc="2025-03-20T10:39:00Z"/>
          <w:rFonts w:ascii="Calibri" w:hAnsi="Calibri"/>
          <w:lang w:val="en-US"/>
          <w:rPrChange w:id="3255" w:author="Kaski Maiju" w:date="2025-09-25T12:09:00Z" w16du:dateUtc="2025-09-25T10:09:00Z">
            <w:rPr>
              <w:ins w:id="3256" w:author="Kaski Maiju" w:date="2025-03-20T12:39:00Z" w16du:dateUtc="2025-03-20T10:39:00Z"/>
            </w:rPr>
          </w:rPrChange>
        </w:rPr>
        <w:pPrChange w:id="3257" w:author="Kaski Maiju" w:date="2025-09-25T12:09:00Z" w16du:dateUtc="2025-09-25T10:09:00Z">
          <w:pPr>
            <w:autoSpaceDE w:val="0"/>
            <w:autoSpaceDN w:val="0"/>
            <w:adjustRightInd w:val="0"/>
            <w:spacing w:line="240" w:lineRule="auto"/>
          </w:pPr>
        </w:pPrChange>
      </w:pPr>
      <w:ins w:id="3258" w:author="Kaski Maiju" w:date="2025-03-20T12:41:00Z" w16du:dateUtc="2025-03-20T10:41:00Z">
        <w:r>
          <w:rPr>
            <w:rFonts w:ascii="Calibri" w:hAnsi="Calibri"/>
            <w:lang w:val="en-US" w:eastAsia="zh-CN"/>
          </w:rPr>
          <w:t>Vessel</w:t>
        </w:r>
      </w:ins>
      <w:ins w:id="3259" w:author="Kaski Maiju" w:date="2025-03-20T12:42:00Z" w16du:dateUtc="2025-03-20T10:42:00Z">
        <w:r w:rsidR="00396535">
          <w:rPr>
            <w:rFonts w:ascii="Calibri" w:hAnsi="Calibri"/>
            <w:lang w:val="en-US" w:eastAsia="zh-CN"/>
          </w:rPr>
          <w:t xml:space="preserve"> receives time slot and sends </w:t>
        </w:r>
        <w:r w:rsidR="00396535" w:rsidRPr="00057920">
          <w:rPr>
            <w:rFonts w:ascii="Calibri" w:eastAsia="Calibri" w:hAnsi="Calibri" w:cs="Times New Roman"/>
            <w:szCs w:val="28"/>
            <w:lang w:val="en-US"/>
          </w:rPr>
          <w:t xml:space="preserve">“received” acknowledgement </w:t>
        </w:r>
        <w:r w:rsidR="00396535" w:rsidRPr="002D4A37">
          <w:rPr>
            <w:rFonts w:ascii="Calibri" w:eastAsia="Calibri" w:hAnsi="Calibri" w:cs="Times New Roman"/>
            <w:szCs w:val="28"/>
            <w:lang w:val="en-US"/>
          </w:rPr>
          <w:t>automatically</w:t>
        </w:r>
        <w:r w:rsidR="00396535">
          <w:rPr>
            <w:rFonts w:ascii="Calibri" w:eastAsia="Calibri" w:hAnsi="Calibri" w:cs="Times New Roman"/>
            <w:szCs w:val="28"/>
            <w:lang w:val="en-US"/>
          </w:rPr>
          <w:t xml:space="preserve"> to VTS</w:t>
        </w:r>
      </w:ins>
    </w:p>
    <w:p w14:paraId="771C9D75" w14:textId="77777777" w:rsidR="00C8257F" w:rsidRDefault="00C8257F" w:rsidP="00C8257F">
      <w:pPr>
        <w:autoSpaceDE w:val="0"/>
        <w:autoSpaceDN w:val="0"/>
        <w:adjustRightInd w:val="0"/>
        <w:spacing w:line="240" w:lineRule="auto"/>
        <w:rPr>
          <w:ins w:id="3260" w:author="Kaski Maiju" w:date="2025-03-20T12:39:00Z" w16du:dateUtc="2025-03-20T10:39:00Z"/>
          <w:rFonts w:ascii="Calibri" w:hAnsi="Calibri"/>
          <w:lang w:val="en-US"/>
        </w:rPr>
      </w:pPr>
    </w:p>
    <w:p w14:paraId="459636C8" w14:textId="77777777" w:rsidR="00C8257F" w:rsidRPr="00C8257F" w:rsidRDefault="00C8257F">
      <w:pPr>
        <w:autoSpaceDE w:val="0"/>
        <w:autoSpaceDN w:val="0"/>
        <w:adjustRightInd w:val="0"/>
        <w:spacing w:line="240" w:lineRule="auto"/>
        <w:rPr>
          <w:ins w:id="3261" w:author="Kaski Maiju" w:date="2025-03-20T11:09:00Z" w16du:dateUtc="2025-03-20T09:09:00Z"/>
          <w:rFonts w:ascii="Calibri" w:hAnsi="Calibri"/>
          <w:lang w:val="en-US"/>
          <w:rPrChange w:id="3262" w:author="Kaski Maiju" w:date="2025-03-20T12:39:00Z" w16du:dateUtc="2025-03-20T10:39:00Z">
            <w:rPr>
              <w:ins w:id="3263" w:author="Kaski Maiju" w:date="2025-03-20T11:09:00Z" w16du:dateUtc="2025-03-20T09:09:00Z"/>
              <w:rFonts w:ascii="Calibri" w:hAnsi="Calibri"/>
              <w:highlight w:val="yellow"/>
              <w:lang w:val="en-US"/>
            </w:rPr>
          </w:rPrChange>
        </w:rPr>
        <w:pPrChange w:id="3264" w:author="Kaski Maiju" w:date="2025-03-20T12:39:00Z" w16du:dateUtc="2025-03-20T10:39:00Z">
          <w:pPr>
            <w:pStyle w:val="Luettelokappale"/>
            <w:numPr>
              <w:numId w:val="131"/>
            </w:numPr>
            <w:autoSpaceDE w:val="0"/>
            <w:autoSpaceDN w:val="0"/>
            <w:adjustRightInd w:val="0"/>
            <w:spacing w:after="0" w:line="240" w:lineRule="auto"/>
            <w:ind w:left="1080" w:hanging="720"/>
          </w:pPr>
        </w:pPrChange>
      </w:pPr>
    </w:p>
    <w:p w14:paraId="34817AEF" w14:textId="01034D7B" w:rsidR="00A1168D" w:rsidRPr="00162B77" w:rsidRDefault="00A1168D" w:rsidP="00A1168D">
      <w:pPr>
        <w:pStyle w:val="AppendixHead3"/>
        <w:rPr>
          <w:ins w:id="3265" w:author="Kaski Maiju" w:date="2025-03-19T14:27:00Z" w16du:dateUtc="2025-03-19T12:27:00Z"/>
          <w:rFonts w:ascii="Calibri" w:eastAsiaTheme="minorEastAsia" w:hAnsi="Calibri" w:cs="Calibri"/>
          <w:lang w:eastAsia="zh-CN"/>
        </w:rPr>
      </w:pPr>
      <w:ins w:id="3266" w:author="Kaski Maiju" w:date="2025-03-19T14:27:00Z" w16du:dateUtc="2025-03-19T12:27:00Z">
        <w:r w:rsidRPr="00162B77">
          <w:rPr>
            <w:rFonts w:ascii="Calibri" w:hAnsi="Calibri" w:cs="Calibri"/>
            <w:lang w:eastAsia="zh-CN"/>
          </w:rPr>
          <w:t xml:space="preserve">Use Case </w:t>
        </w:r>
      </w:ins>
      <w:ins w:id="3267" w:author="Kaski Maiju" w:date="2025-09-25T10:49:00Z" w16du:dateUtc="2025-09-25T08:49:00Z">
        <w:r w:rsidR="00162B77">
          <w:rPr>
            <w:rFonts w:ascii="Calibri" w:hAnsi="Calibri" w:cs="Calibri"/>
            <w:lang w:eastAsia="zh-CN"/>
          </w:rPr>
          <w:t>6.2.3</w:t>
        </w:r>
      </w:ins>
      <w:ins w:id="3268" w:author="Kaski Maiju" w:date="2025-03-19T14:27:00Z" w16du:dateUtc="2025-03-19T12:27:00Z">
        <w:r w:rsidRPr="00162B77">
          <w:rPr>
            <w:rFonts w:ascii="Calibri" w:hAnsi="Calibri" w:cs="Calibri"/>
            <w:lang w:eastAsia="zh-CN"/>
          </w:rPr>
          <w:t xml:space="preserve"> – </w:t>
        </w:r>
        <w:r w:rsidRPr="00162B77">
          <w:rPr>
            <w:rFonts w:ascii="Calibri" w:eastAsiaTheme="minorEastAsia" w:hAnsi="Calibri" w:cs="Calibri"/>
            <w:lang w:eastAsia="zh-CN"/>
          </w:rPr>
          <w:t xml:space="preserve">Publishing the allocation </w:t>
        </w:r>
        <w:commentRangeStart w:id="3269"/>
        <w:commentRangeStart w:id="3270"/>
        <w:commentRangeStart w:id="3271"/>
        <w:commentRangeStart w:id="3272"/>
        <w:r w:rsidRPr="00162B77">
          <w:rPr>
            <w:rFonts w:ascii="Calibri" w:eastAsiaTheme="minorEastAsia" w:hAnsi="Calibri" w:cs="Calibri"/>
            <w:lang w:eastAsia="zh-CN"/>
          </w:rPr>
          <w:t>schedules by VTS</w:t>
        </w:r>
        <w:r w:rsidRPr="00162B77">
          <w:rPr>
            <w:rFonts w:ascii="Calibri" w:hAnsi="Calibri" w:cs="Calibri"/>
            <w:lang w:eastAsia="zh-CN"/>
          </w:rPr>
          <w:t xml:space="preserve"> </w:t>
        </w:r>
      </w:ins>
      <w:commentRangeEnd w:id="3269"/>
      <w:ins w:id="3273" w:author="Kaski Maiju" w:date="2025-03-19T14:32:00Z" w16du:dateUtc="2025-03-19T12:32:00Z">
        <w:r w:rsidR="0094666D" w:rsidRPr="00162B77">
          <w:rPr>
            <w:rStyle w:val="Kommentinviite"/>
            <w:rFonts w:eastAsiaTheme="minorHAnsi" w:cstheme="minorBidi"/>
            <w:b w:val="0"/>
            <w:smallCaps w:val="0"/>
            <w:color w:val="auto"/>
            <w:lang w:eastAsia="en-US"/>
          </w:rPr>
          <w:commentReference w:id="3269"/>
        </w:r>
      </w:ins>
      <w:commentRangeEnd w:id="3270"/>
      <w:ins w:id="3274" w:author="Kaski Maiju" w:date="2025-03-20T11:18:00Z" w16du:dateUtc="2025-03-20T09:18:00Z">
        <w:r w:rsidR="00354BAC" w:rsidRPr="00162B77">
          <w:rPr>
            <w:rStyle w:val="Kommentinviite"/>
            <w:rFonts w:eastAsiaTheme="minorHAnsi" w:cstheme="minorBidi"/>
            <w:b w:val="0"/>
            <w:smallCaps w:val="0"/>
            <w:color w:val="auto"/>
            <w:lang w:eastAsia="en-US"/>
          </w:rPr>
          <w:commentReference w:id="3270"/>
        </w:r>
      </w:ins>
      <w:commentRangeEnd w:id="3271"/>
      <w:ins w:id="3275" w:author="Kaski Maiju" w:date="2025-03-20T11:20:00Z" w16du:dateUtc="2025-03-20T09:20:00Z">
        <w:r w:rsidR="001F2859" w:rsidRPr="00162B77">
          <w:rPr>
            <w:rStyle w:val="Kommentinviite"/>
            <w:rFonts w:eastAsiaTheme="minorHAnsi" w:cstheme="minorBidi"/>
            <w:b w:val="0"/>
            <w:smallCaps w:val="0"/>
            <w:color w:val="auto"/>
            <w:lang w:eastAsia="en-US"/>
          </w:rPr>
          <w:commentReference w:id="3271"/>
        </w:r>
      </w:ins>
      <w:commentRangeEnd w:id="3272"/>
      <w:ins w:id="3276" w:author="Kaski Maiju" w:date="2025-03-20T11:21:00Z" w16du:dateUtc="2025-03-20T09:21:00Z">
        <w:r w:rsidR="00A32CC8" w:rsidRPr="00162B77">
          <w:rPr>
            <w:rStyle w:val="Kommentinviite"/>
            <w:rFonts w:eastAsiaTheme="minorHAnsi" w:cstheme="minorBidi"/>
            <w:b w:val="0"/>
            <w:smallCaps w:val="0"/>
            <w:color w:val="auto"/>
            <w:lang w:eastAsia="en-US"/>
          </w:rPr>
          <w:commentReference w:id="3272"/>
        </w:r>
      </w:ins>
      <w:ins w:id="3277" w:author="Kaski Maiju" w:date="2025-09-25T10:48:00Z" w16du:dateUtc="2025-09-25T08:48:00Z">
        <w:r w:rsidR="00162B77">
          <w:rPr>
            <w:rFonts w:ascii="Calibri" w:hAnsi="Calibri" w:cs="Calibri"/>
            <w:lang w:eastAsia="zh-CN"/>
          </w:rPr>
          <w:t>(</w:t>
        </w:r>
      </w:ins>
      <w:ins w:id="3278" w:author="Kaski Maiju" w:date="2025-09-25T10:49:00Z" w16du:dateUtc="2025-09-25T08:49:00Z">
        <w:r w:rsidR="00162B77">
          <w:rPr>
            <w:rFonts w:ascii="Calibri" w:hAnsi="Calibri" w:cs="Calibri"/>
            <w:lang w:eastAsia="zh-CN"/>
          </w:rPr>
          <w:t>CHINA MSA)</w:t>
        </w:r>
      </w:ins>
    </w:p>
    <w:p w14:paraId="6655ECDA" w14:textId="77777777" w:rsidR="00A1168D" w:rsidRPr="00162B77" w:rsidRDefault="00A1168D" w:rsidP="00A1168D">
      <w:pPr>
        <w:spacing w:after="160"/>
        <w:ind w:left="2608" w:hanging="2608"/>
        <w:rPr>
          <w:ins w:id="3279" w:author="Kaski Maiju" w:date="2025-03-19T14:27:00Z" w16du:dateUtc="2025-03-19T12:27:00Z"/>
          <w:rFonts w:ascii="Calibri" w:eastAsiaTheme="minorEastAsia" w:hAnsi="Calibri" w:cs="Times New Roman"/>
          <w:lang w:eastAsia="zh-CN"/>
        </w:rPr>
      </w:pPr>
      <w:ins w:id="3280"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lang w:eastAsia="zh-CN"/>
          </w:rPr>
          <w:t>When the allocation schedules change,</w:t>
        </w:r>
        <w:r w:rsidRPr="00162B77">
          <w:rPr>
            <w:rFonts w:ascii="Calibri" w:eastAsia="Calibri" w:hAnsi="Calibri" w:cs="Times New Roman"/>
          </w:rPr>
          <w:t xml:space="preserve"> </w:t>
        </w:r>
        <w:r w:rsidRPr="00162B77">
          <w:rPr>
            <w:rFonts w:ascii="Calibri" w:eastAsiaTheme="minorEastAsia" w:hAnsi="Calibri" w:cs="Times New Roman"/>
            <w:lang w:eastAsia="zh-CN"/>
          </w:rPr>
          <w:t xml:space="preserve">VTS synchronously publishes to the service. </w:t>
        </w:r>
      </w:ins>
    </w:p>
    <w:p w14:paraId="096C52B9" w14:textId="77777777" w:rsidR="00A1168D" w:rsidRPr="00162B77" w:rsidRDefault="00A1168D" w:rsidP="00A1168D">
      <w:pPr>
        <w:spacing w:after="160"/>
        <w:ind w:left="2608" w:hanging="2608"/>
        <w:rPr>
          <w:ins w:id="3281" w:author="Kaski Maiju" w:date="2025-03-19T14:27:00Z" w16du:dateUtc="2025-03-19T12:27:00Z"/>
          <w:rFonts w:ascii="Calibri" w:eastAsiaTheme="minorEastAsia" w:hAnsi="Calibri" w:cs="Times New Roman"/>
          <w:i/>
          <w:lang w:eastAsia="zh-CN"/>
        </w:rPr>
      </w:pPr>
      <w:ins w:id="3282" w:author="Kaski Maiju" w:date="2025-03-19T14:27:00Z" w16du:dateUtc="2025-03-19T12:27:00Z">
        <w:r w:rsidRPr="00162B77">
          <w:rPr>
            <w:rFonts w:ascii="Calibri" w:eastAsiaTheme="minorEastAsia" w:hAnsi="Calibri" w:cs="Times New Roman"/>
            <w:lang w:eastAsia="zh-CN"/>
          </w:rPr>
          <w:tab/>
        </w:r>
        <w:r w:rsidRPr="00162B77">
          <w:rPr>
            <w:rFonts w:ascii="Calibri" w:eastAsiaTheme="minorEastAsia" w:hAnsi="Calibri" w:cs="Times New Roman"/>
            <w:i/>
            <w:lang w:eastAsia="zh-CN"/>
          </w:rPr>
          <w:t>Note: The unallocated items in the allocation schedules refer to the available resource plans for vessels to request. (The same below)</w:t>
        </w:r>
      </w:ins>
    </w:p>
    <w:p w14:paraId="1BAE296C" w14:textId="77777777" w:rsidR="00A1168D" w:rsidRPr="00162B77" w:rsidRDefault="00A1168D" w:rsidP="00A1168D">
      <w:pPr>
        <w:spacing w:after="160" w:line="259" w:lineRule="auto"/>
        <w:rPr>
          <w:ins w:id="3283" w:author="Kaski Maiju" w:date="2025-03-19T14:27:00Z" w16du:dateUtc="2025-03-19T12:27:00Z"/>
          <w:rFonts w:ascii="Calibri" w:eastAsia="Calibri" w:hAnsi="Calibri"/>
          <w:u w:val="single"/>
        </w:rPr>
      </w:pPr>
      <w:ins w:id="3284" w:author="Kaski Maiju" w:date="2025-03-19T14:27:00Z" w16du:dateUtc="2025-03-19T12:27:00Z">
        <w:r w:rsidRPr="00162B77">
          <w:rPr>
            <w:rFonts w:ascii="Calibri" w:eastAsia="Calibri" w:hAnsi="Calibri"/>
            <w:color w:val="000000" w:themeColor="text1"/>
            <w:u w:val="single"/>
          </w:rPr>
          <w:t>Typical sequence:</w:t>
        </w:r>
      </w:ins>
    </w:p>
    <w:p w14:paraId="0377E024" w14:textId="77777777" w:rsidR="00A1168D" w:rsidRPr="00162B77" w:rsidRDefault="00A1168D" w:rsidP="00A1168D">
      <w:pPr>
        <w:pStyle w:val="Luettelokappale"/>
        <w:numPr>
          <w:ilvl w:val="0"/>
          <w:numId w:val="125"/>
        </w:numPr>
        <w:autoSpaceDE w:val="0"/>
        <w:autoSpaceDN w:val="0"/>
        <w:adjustRightInd w:val="0"/>
        <w:spacing w:after="0" w:line="240" w:lineRule="auto"/>
        <w:rPr>
          <w:ins w:id="3285" w:author="Kaski Maiju" w:date="2025-03-19T14:27:00Z" w16du:dateUtc="2025-03-19T12:27:00Z"/>
          <w:rFonts w:ascii="Calibri" w:hAnsi="Calibri"/>
          <w:lang w:val="en-US"/>
        </w:rPr>
      </w:pPr>
      <w:ins w:id="3286" w:author="Kaski Maiju" w:date="2025-03-19T14:27:00Z" w16du:dateUtc="2025-03-19T12:27:00Z">
        <w:r w:rsidRPr="00162B77">
          <w:rPr>
            <w:rFonts w:ascii="Calibri" w:hAnsi="Calibri"/>
            <w:lang w:val="en-US" w:eastAsia="zh-CN"/>
          </w:rPr>
          <w:lastRenderedPageBreak/>
          <w:t xml:space="preserve">VTS system publishes the latest allocation schedules </w:t>
        </w:r>
        <w:r w:rsidRPr="00162B77">
          <w:rPr>
            <w:rFonts w:ascii="Calibri" w:hAnsi="Calibri" w:cs="Times New Roman"/>
            <w:lang w:val="en-US" w:eastAsia="zh-CN"/>
            <w:rPrChange w:id="3287" w:author="Kaski Maiju" w:date="2025-09-25T10:48:00Z" w16du:dateUtc="2025-09-25T08:48:00Z">
              <w:rPr>
                <w:rFonts w:ascii="Calibri" w:hAnsi="Calibri" w:cs="Times New Roman"/>
                <w:lang w:eastAsia="zh-CN"/>
              </w:rPr>
            </w:rPrChange>
          </w:rPr>
          <w:t>(full or</w:t>
        </w:r>
        <w:r w:rsidRPr="00162B77">
          <w:rPr>
            <w:lang w:val="en-US"/>
            <w:rPrChange w:id="3288" w:author="Kaski Maiju" w:date="2025-09-25T10:48:00Z" w16du:dateUtc="2025-09-25T08:48:00Z">
              <w:rPr/>
            </w:rPrChange>
          </w:rPr>
          <w:t xml:space="preserve"> </w:t>
        </w:r>
        <w:r w:rsidRPr="00162B77">
          <w:rPr>
            <w:rFonts w:ascii="Calibri" w:hAnsi="Calibri" w:cs="Times New Roman"/>
            <w:lang w:val="en-US" w:eastAsia="zh-CN"/>
            <w:rPrChange w:id="3289" w:author="Kaski Maiju" w:date="2025-09-25T10:48:00Z" w16du:dateUtc="2025-09-25T08:48:00Z">
              <w:rPr>
                <w:rFonts w:ascii="Calibri" w:hAnsi="Calibri" w:cs="Times New Roman"/>
                <w:lang w:eastAsia="zh-CN"/>
              </w:rPr>
            </w:rPrChange>
          </w:rPr>
          <w:t>incremental)</w:t>
        </w:r>
        <w:r w:rsidRPr="00162B77">
          <w:rPr>
            <w:rFonts w:ascii="Calibri" w:hAnsi="Calibri"/>
            <w:lang w:val="en-US" w:eastAsia="zh-CN"/>
          </w:rPr>
          <w:t xml:space="preserve"> to the “Scheduling and Allocation Service”</w:t>
        </w:r>
      </w:ins>
    </w:p>
    <w:p w14:paraId="28DE78A1" w14:textId="77777777" w:rsidR="00A1168D" w:rsidRPr="00162B77" w:rsidRDefault="00A1168D" w:rsidP="00A1168D">
      <w:pPr>
        <w:pStyle w:val="Luettelokappale"/>
        <w:numPr>
          <w:ilvl w:val="0"/>
          <w:numId w:val="125"/>
        </w:numPr>
        <w:autoSpaceDE w:val="0"/>
        <w:autoSpaceDN w:val="0"/>
        <w:adjustRightInd w:val="0"/>
        <w:spacing w:after="0" w:line="240" w:lineRule="auto"/>
        <w:rPr>
          <w:ins w:id="3290" w:author="Kaski Maiju" w:date="2025-03-19T14:27:00Z" w16du:dateUtc="2025-03-19T12:27:00Z"/>
          <w:rFonts w:ascii="Calibri" w:hAnsi="Calibri"/>
          <w:lang w:val="en-US"/>
        </w:rPr>
      </w:pPr>
      <w:ins w:id="3291" w:author="Kaski Maiju" w:date="2025-03-19T14:27:00Z" w16du:dateUtc="2025-03-19T12:27:00Z">
        <w:r w:rsidRPr="00162B77">
          <w:rPr>
            <w:rFonts w:ascii="Calibri" w:hAnsi="Calibri"/>
            <w:lang w:val="en-US" w:eastAsia="zh-CN"/>
          </w:rPr>
          <w:t xml:space="preserve">“Scheduling and Allocation Service” </w:t>
        </w:r>
        <w:r w:rsidRPr="00162B77">
          <w:rPr>
            <w:rFonts w:ascii="Calibri" w:hAnsi="Calibri"/>
            <w:lang w:val="en-US"/>
          </w:rPr>
          <w:t>acknowledges automatically</w:t>
        </w:r>
        <w:r w:rsidRPr="00162B77">
          <w:rPr>
            <w:rFonts w:ascii="Calibri" w:hAnsi="Calibri"/>
            <w:lang w:val="en-US" w:eastAsia="zh-CN"/>
          </w:rPr>
          <w:t xml:space="preserve"> upon receipt</w:t>
        </w:r>
      </w:ins>
    </w:p>
    <w:p w14:paraId="79C69120" w14:textId="77777777" w:rsidR="00A1168D" w:rsidRPr="00162B77" w:rsidRDefault="00A1168D" w:rsidP="00A1168D">
      <w:pPr>
        <w:pStyle w:val="Leipteksti"/>
        <w:rPr>
          <w:ins w:id="3292" w:author="Kaski Maiju" w:date="2025-03-19T14:27:00Z" w16du:dateUtc="2025-03-19T12:27:00Z"/>
          <w:lang w:val="en-US"/>
        </w:rPr>
      </w:pPr>
    </w:p>
    <w:p w14:paraId="51BA7442" w14:textId="5B651675" w:rsidR="00A1168D" w:rsidRPr="00162B77" w:rsidRDefault="00A1168D" w:rsidP="00A1168D">
      <w:pPr>
        <w:pStyle w:val="AppendixHead3"/>
        <w:rPr>
          <w:ins w:id="3293" w:author="Kaski Maiju" w:date="2025-03-19T14:27:00Z" w16du:dateUtc="2025-03-19T12:27:00Z"/>
          <w:rFonts w:ascii="Calibri" w:eastAsiaTheme="minorEastAsia" w:hAnsi="Calibri" w:cs="Calibri"/>
          <w:lang w:eastAsia="zh-CN"/>
        </w:rPr>
      </w:pPr>
      <w:ins w:id="3294" w:author="Kaski Maiju" w:date="2025-03-19T14:27:00Z" w16du:dateUtc="2025-03-19T12:27:00Z">
        <w:r w:rsidRPr="00162B77">
          <w:rPr>
            <w:rFonts w:ascii="Calibri" w:hAnsi="Calibri" w:cs="Calibri"/>
            <w:lang w:eastAsia="zh-CN"/>
          </w:rPr>
          <w:t xml:space="preserve">Use Case </w:t>
        </w:r>
      </w:ins>
      <w:ins w:id="3295" w:author="Kaski Maiju" w:date="2025-09-25T10:49:00Z" w16du:dateUtc="2025-09-25T08:49:00Z">
        <w:r w:rsidR="00162B77">
          <w:rPr>
            <w:rFonts w:ascii="Calibri" w:eastAsiaTheme="minorEastAsia" w:hAnsi="Calibri" w:cs="Calibri"/>
            <w:lang w:eastAsia="zh-CN"/>
          </w:rPr>
          <w:t>6.2.4</w:t>
        </w:r>
      </w:ins>
      <w:ins w:id="3296" w:author="Kaski Maiju" w:date="2025-03-19T14:27:00Z" w16du:dateUtc="2025-03-19T12:27:00Z">
        <w:r w:rsidRPr="00162B77">
          <w:rPr>
            <w:rFonts w:ascii="Calibri" w:hAnsi="Calibri" w:cs="Calibri"/>
            <w:lang w:eastAsia="zh-CN"/>
          </w:rPr>
          <w:t xml:space="preserve"> – </w:t>
        </w:r>
        <w:r w:rsidRPr="00162B77">
          <w:rPr>
            <w:rFonts w:ascii="Calibri" w:eastAsiaTheme="minorEastAsia" w:hAnsi="Calibri" w:cs="Calibri"/>
            <w:lang w:eastAsia="zh-CN"/>
          </w:rPr>
          <w:t>Querying the allocation schedules</w:t>
        </w:r>
        <w:r w:rsidRPr="00162B77">
          <w:rPr>
            <w:rFonts w:ascii="Calibri" w:hAnsi="Calibri" w:cs="Calibri"/>
            <w:lang w:eastAsia="zh-CN"/>
          </w:rPr>
          <w:t xml:space="preserve"> </w:t>
        </w:r>
      </w:ins>
      <w:ins w:id="3297" w:author="Kaski Maiju" w:date="2025-09-25T10:49:00Z" w16du:dateUtc="2025-09-25T08:49:00Z">
        <w:r w:rsidR="00162B77">
          <w:rPr>
            <w:rFonts w:ascii="Calibri" w:hAnsi="Calibri" w:cs="Calibri"/>
            <w:lang w:eastAsia="zh-CN"/>
          </w:rPr>
          <w:t>(CHINA MSA)</w:t>
        </w:r>
      </w:ins>
    </w:p>
    <w:p w14:paraId="790AD6B9" w14:textId="77777777" w:rsidR="00A1168D" w:rsidRPr="00162B77" w:rsidRDefault="00A1168D" w:rsidP="00A1168D">
      <w:pPr>
        <w:spacing w:after="160"/>
        <w:ind w:left="2608" w:hanging="2608"/>
        <w:rPr>
          <w:ins w:id="3298" w:author="Kaski Maiju" w:date="2025-03-19T14:27:00Z" w16du:dateUtc="2025-03-19T12:27:00Z"/>
          <w:rFonts w:ascii="Calibri" w:eastAsiaTheme="minorEastAsia" w:hAnsi="Calibri" w:cs="Times New Roman"/>
          <w:lang w:eastAsia="zh-CN"/>
        </w:rPr>
      </w:pPr>
      <w:ins w:id="3299"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lang w:eastAsia="zh-CN"/>
          </w:rPr>
          <w:t>The service receives a query message and feedback on the query result</w:t>
        </w:r>
        <w:r w:rsidRPr="00162B77">
          <w:rPr>
            <w:rFonts w:ascii="Calibri" w:eastAsiaTheme="minorEastAsia" w:hAnsi="Calibri" w:cs="Times New Roman"/>
            <w:lang w:eastAsia="zh-CN"/>
          </w:rPr>
          <w:t>.</w:t>
        </w:r>
      </w:ins>
    </w:p>
    <w:p w14:paraId="2FDC73BD" w14:textId="77777777" w:rsidR="00A1168D" w:rsidRPr="00162B77" w:rsidRDefault="00A1168D" w:rsidP="00A1168D">
      <w:pPr>
        <w:spacing w:after="160" w:line="259" w:lineRule="auto"/>
        <w:rPr>
          <w:ins w:id="3300" w:author="Kaski Maiju" w:date="2025-03-19T14:27:00Z" w16du:dateUtc="2025-03-19T12:27:00Z"/>
          <w:rFonts w:ascii="Calibri" w:eastAsia="Calibri" w:hAnsi="Calibri"/>
          <w:u w:val="single"/>
        </w:rPr>
      </w:pPr>
      <w:ins w:id="3301" w:author="Kaski Maiju" w:date="2025-03-19T14:27:00Z" w16du:dateUtc="2025-03-19T12:27:00Z">
        <w:r w:rsidRPr="00162B77">
          <w:rPr>
            <w:rFonts w:ascii="Calibri" w:eastAsia="Calibri" w:hAnsi="Calibri"/>
            <w:color w:val="000000" w:themeColor="text1"/>
            <w:u w:val="single"/>
          </w:rPr>
          <w:t>Typical sequence:</w:t>
        </w:r>
      </w:ins>
    </w:p>
    <w:p w14:paraId="3750EF4E" w14:textId="77777777" w:rsidR="00A1168D" w:rsidRPr="00162B77" w:rsidRDefault="00A1168D" w:rsidP="00A1168D">
      <w:pPr>
        <w:pStyle w:val="Luettelokappale"/>
        <w:numPr>
          <w:ilvl w:val="0"/>
          <w:numId w:val="130"/>
        </w:numPr>
        <w:autoSpaceDE w:val="0"/>
        <w:autoSpaceDN w:val="0"/>
        <w:adjustRightInd w:val="0"/>
        <w:spacing w:after="0" w:line="240" w:lineRule="auto"/>
        <w:rPr>
          <w:ins w:id="3302" w:author="Kaski Maiju" w:date="2025-03-19T14:27:00Z" w16du:dateUtc="2025-03-19T12:27:00Z"/>
          <w:rFonts w:ascii="Calibri" w:hAnsi="Calibri"/>
          <w:lang w:val="en-US"/>
        </w:rPr>
      </w:pPr>
      <w:ins w:id="3303" w:author="Kaski Maiju" w:date="2025-03-19T14:27:00Z" w16du:dateUtc="2025-03-19T12:27:00Z">
        <w:r w:rsidRPr="00162B77">
          <w:rPr>
            <w:rFonts w:ascii="Calibri" w:hAnsi="Calibri"/>
            <w:lang w:val="en-US" w:eastAsia="zh-CN"/>
          </w:rPr>
          <w:t xml:space="preserve">“Scheduling and Allocation Service” </w:t>
        </w:r>
        <w:r w:rsidRPr="00162B77">
          <w:rPr>
            <w:rFonts w:ascii="Calibri" w:hAnsi="Calibri"/>
            <w:lang w:val="en-US"/>
          </w:rPr>
          <w:t>acknowledges automatically</w:t>
        </w:r>
        <w:r w:rsidRPr="00162B77">
          <w:rPr>
            <w:rFonts w:ascii="Calibri" w:hAnsi="Calibri"/>
            <w:lang w:val="en-US" w:eastAsia="zh-CN"/>
          </w:rPr>
          <w:t xml:space="preserve"> upon receiving </w:t>
        </w:r>
        <w:r w:rsidRPr="00162B77">
          <w:rPr>
            <w:rFonts w:ascii="Calibri" w:hAnsi="Calibri" w:cs="Times New Roman"/>
            <w:lang w:val="en-US"/>
            <w:rPrChange w:id="3304" w:author="Kaski Maiju" w:date="2025-09-25T10:48:00Z" w16du:dateUtc="2025-09-25T08:48:00Z">
              <w:rPr>
                <w:rFonts w:ascii="Calibri" w:hAnsi="Calibri" w:cs="Times New Roman"/>
              </w:rPr>
            </w:rPrChange>
          </w:rPr>
          <w:t xml:space="preserve">the </w:t>
        </w:r>
        <w:r w:rsidRPr="00162B77">
          <w:rPr>
            <w:rFonts w:ascii="Calibri" w:hAnsi="Calibri" w:cs="Times New Roman"/>
            <w:lang w:val="en-US" w:eastAsia="zh-CN"/>
            <w:rPrChange w:id="3305" w:author="Kaski Maiju" w:date="2025-09-25T10:48:00Z" w16du:dateUtc="2025-09-25T08:48:00Z">
              <w:rPr>
                <w:rFonts w:ascii="Calibri" w:hAnsi="Calibri" w:cs="Times New Roman"/>
                <w:lang w:eastAsia="zh-CN"/>
              </w:rPr>
            </w:rPrChange>
          </w:rPr>
          <w:t>query message</w:t>
        </w:r>
      </w:ins>
    </w:p>
    <w:p w14:paraId="36F94E6A" w14:textId="77777777" w:rsidR="00A1168D" w:rsidRPr="00162B77" w:rsidRDefault="00A1168D" w:rsidP="00A1168D">
      <w:pPr>
        <w:pStyle w:val="Luettelokappale"/>
        <w:numPr>
          <w:ilvl w:val="0"/>
          <w:numId w:val="130"/>
        </w:numPr>
        <w:autoSpaceDE w:val="0"/>
        <w:autoSpaceDN w:val="0"/>
        <w:adjustRightInd w:val="0"/>
        <w:spacing w:after="0" w:line="240" w:lineRule="auto"/>
        <w:rPr>
          <w:ins w:id="3306" w:author="Kaski Maiju" w:date="2025-03-19T14:27:00Z" w16du:dateUtc="2025-03-19T12:27:00Z"/>
          <w:rFonts w:ascii="Calibri" w:hAnsi="Calibri"/>
          <w:lang w:val="en-US"/>
        </w:rPr>
      </w:pPr>
      <w:ins w:id="3307" w:author="Kaski Maiju" w:date="2025-03-19T14:27:00Z" w16du:dateUtc="2025-03-19T12:27:00Z">
        <w:r w:rsidRPr="00162B77">
          <w:rPr>
            <w:rFonts w:ascii="Calibri" w:hAnsi="Calibri"/>
            <w:lang w:val="en-US" w:eastAsia="zh-CN"/>
          </w:rPr>
          <w:t>“Scheduling and Allocation Service” generates the query result message based on the allocation schedules</w:t>
        </w:r>
      </w:ins>
    </w:p>
    <w:p w14:paraId="15421280" w14:textId="77777777" w:rsidR="00A1168D" w:rsidRPr="00162B77" w:rsidRDefault="00A1168D" w:rsidP="00A1168D">
      <w:pPr>
        <w:pStyle w:val="Luettelokappale"/>
        <w:numPr>
          <w:ilvl w:val="0"/>
          <w:numId w:val="130"/>
        </w:numPr>
        <w:autoSpaceDE w:val="0"/>
        <w:autoSpaceDN w:val="0"/>
        <w:adjustRightInd w:val="0"/>
        <w:spacing w:before="120" w:after="0" w:line="240" w:lineRule="auto"/>
        <w:rPr>
          <w:ins w:id="3308" w:author="Kaski Maiju" w:date="2025-03-19T14:27:00Z" w16du:dateUtc="2025-03-19T12:27:00Z"/>
          <w:rFonts w:ascii="Calibri" w:hAnsi="Calibri"/>
          <w:lang w:val="en-US" w:eastAsia="zh-CN"/>
        </w:rPr>
      </w:pPr>
      <w:ins w:id="3309" w:author="Kaski Maiju" w:date="2025-03-19T14:27:00Z" w16du:dateUtc="2025-03-19T12:27:00Z">
        <w:r w:rsidRPr="00162B77">
          <w:rPr>
            <w:rFonts w:ascii="Calibri" w:hAnsi="Calibri"/>
            <w:lang w:val="en-US" w:eastAsia="zh-CN"/>
          </w:rPr>
          <w:t>“Scheduling and Allocation Service”</w:t>
        </w:r>
        <w:r w:rsidRPr="00162B77">
          <w:rPr>
            <w:lang w:val="en-US"/>
            <w:rPrChange w:id="3310" w:author="Kaski Maiju" w:date="2025-09-25T10:48:00Z" w16du:dateUtc="2025-09-25T08:48:00Z">
              <w:rPr/>
            </w:rPrChange>
          </w:rPr>
          <w:t xml:space="preserve"> </w:t>
        </w:r>
        <w:r w:rsidRPr="00162B77">
          <w:rPr>
            <w:rFonts w:ascii="Calibri" w:hAnsi="Calibri"/>
            <w:lang w:val="en-US" w:eastAsia="zh-CN"/>
          </w:rPr>
          <w:t>sends the generated message to the initial receiving path</w:t>
        </w:r>
      </w:ins>
    </w:p>
    <w:p w14:paraId="22CC71BF" w14:textId="77777777" w:rsidR="00A1168D" w:rsidRPr="00162B77" w:rsidRDefault="00A1168D" w:rsidP="00A1168D">
      <w:pPr>
        <w:pStyle w:val="Leipteksti"/>
        <w:rPr>
          <w:ins w:id="3311" w:author="Kaski Maiju" w:date="2025-03-19T14:27:00Z" w16du:dateUtc="2025-03-19T12:27:00Z"/>
          <w:lang w:val="en-US"/>
        </w:rPr>
      </w:pPr>
    </w:p>
    <w:p w14:paraId="5A2E026B" w14:textId="77777777" w:rsidR="00A1168D" w:rsidRPr="00162B77" w:rsidRDefault="00A1168D" w:rsidP="00A1168D">
      <w:pPr>
        <w:pStyle w:val="Bullet1"/>
        <w:numPr>
          <w:ilvl w:val="0"/>
          <w:numId w:val="0"/>
        </w:numPr>
        <w:rPr>
          <w:ins w:id="3312" w:author="Kaski Maiju" w:date="2025-03-19T14:27:00Z" w16du:dateUtc="2025-03-19T12:27:00Z"/>
        </w:rPr>
      </w:pPr>
    </w:p>
    <w:p w14:paraId="321F9FA2" w14:textId="36A9BFDD" w:rsidR="00A1168D" w:rsidRPr="00162B77" w:rsidRDefault="00A1168D" w:rsidP="00A1168D">
      <w:pPr>
        <w:pStyle w:val="AppendixHead3"/>
        <w:rPr>
          <w:ins w:id="3313" w:author="Kaski Maiju" w:date="2025-03-19T14:27:00Z" w16du:dateUtc="2025-03-19T12:27:00Z"/>
          <w:rFonts w:ascii="Calibri" w:eastAsiaTheme="minorEastAsia" w:hAnsi="Calibri" w:cs="Calibri"/>
          <w:lang w:eastAsia="zh-CN"/>
        </w:rPr>
      </w:pPr>
      <w:ins w:id="3314" w:author="Kaski Maiju" w:date="2025-03-19T14:27:00Z" w16du:dateUtc="2025-03-19T12:27:00Z">
        <w:r w:rsidRPr="00162B77">
          <w:rPr>
            <w:rFonts w:ascii="Calibri" w:hAnsi="Calibri" w:cs="Calibri"/>
            <w:lang w:eastAsia="zh-CN"/>
          </w:rPr>
          <w:t xml:space="preserve">Use Case </w:t>
        </w:r>
      </w:ins>
      <w:ins w:id="3315" w:author="Kaski Maiju" w:date="2025-09-25T10:50:00Z" w16du:dateUtc="2025-09-25T08:50:00Z">
        <w:r w:rsidR="00162B77">
          <w:t>6.2.</w:t>
        </w:r>
        <w:r w:rsidR="00162B77">
          <w:rPr>
            <w:rFonts w:ascii="Calibri" w:eastAsiaTheme="minorEastAsia" w:hAnsi="Calibri" w:cs="Calibri"/>
            <w:lang w:eastAsia="zh-CN"/>
          </w:rPr>
          <w:t>5</w:t>
        </w:r>
      </w:ins>
      <w:ins w:id="3316" w:author="Kaski Maiju" w:date="2025-03-19T14:27:00Z" w16du:dateUtc="2025-03-19T12:27:00Z">
        <w:r w:rsidRPr="00162B77">
          <w:rPr>
            <w:rFonts w:ascii="Calibri" w:hAnsi="Calibri" w:cs="Calibri"/>
            <w:lang w:eastAsia="zh-CN"/>
          </w:rPr>
          <w:t xml:space="preserve"> – </w:t>
        </w:r>
        <w:r w:rsidRPr="00162B77">
          <w:rPr>
            <w:rFonts w:ascii="Calibri" w:eastAsiaTheme="minorEastAsia" w:hAnsi="Calibri" w:cs="Calibri"/>
            <w:lang w:eastAsia="zh-CN"/>
          </w:rPr>
          <w:t>Allocating an anchorage</w:t>
        </w:r>
        <w:r w:rsidRPr="00162B77">
          <w:rPr>
            <w:rFonts w:ascii="Calibri" w:hAnsi="Calibri" w:cs="Calibri"/>
            <w:lang w:eastAsia="zh-CN"/>
          </w:rPr>
          <w:t xml:space="preserve"> </w:t>
        </w:r>
      </w:ins>
      <w:ins w:id="3317" w:author="Kaski Maiju" w:date="2025-09-25T10:49:00Z" w16du:dateUtc="2025-09-25T08:49:00Z">
        <w:r w:rsidR="00162B77">
          <w:rPr>
            <w:rFonts w:ascii="Calibri" w:hAnsi="Calibri" w:cs="Calibri"/>
            <w:lang w:eastAsia="zh-CN"/>
          </w:rPr>
          <w:t>(CHINA MSA)</w:t>
        </w:r>
      </w:ins>
    </w:p>
    <w:p w14:paraId="023BDEC0" w14:textId="77777777" w:rsidR="00A1168D" w:rsidRPr="00162B77" w:rsidRDefault="00A1168D" w:rsidP="00A1168D">
      <w:pPr>
        <w:spacing w:after="160"/>
        <w:ind w:left="2608" w:hanging="2608"/>
        <w:rPr>
          <w:ins w:id="3318" w:author="Kaski Maiju" w:date="2025-03-19T14:27:00Z" w16du:dateUtc="2025-03-19T12:27:00Z"/>
          <w:rFonts w:ascii="Calibri" w:hAnsi="Calibri" w:cs="Times New Roman"/>
        </w:rPr>
      </w:pPr>
      <w:ins w:id="3319"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rPr>
          <w:t>P</w:t>
        </w:r>
        <w:r w:rsidRPr="00162B77">
          <w:rPr>
            <w:rFonts w:ascii="Calibri" w:eastAsia="Calibri" w:hAnsi="Calibri" w:cs="Times New Roman"/>
          </w:rPr>
          <w:t xml:space="preserve">rior to </w:t>
        </w:r>
        <w:r w:rsidRPr="00162B77">
          <w:rPr>
            <w:rFonts w:ascii="Calibri" w:hAnsi="Calibri" w:cs="Times New Roman"/>
          </w:rPr>
          <w:t>the</w:t>
        </w:r>
        <w:r w:rsidRPr="00162B77">
          <w:rPr>
            <w:rFonts w:ascii="Calibri" w:eastAsia="Calibri" w:hAnsi="Calibri" w:cs="Times New Roman"/>
          </w:rPr>
          <w:t xml:space="preserve"> </w:t>
        </w:r>
        <w:r w:rsidRPr="00162B77">
          <w:rPr>
            <w:rFonts w:ascii="Calibri" w:hAnsi="Calibri" w:cs="Times New Roman"/>
          </w:rPr>
          <w:t>arrival</w:t>
        </w:r>
        <w:r w:rsidRPr="00162B77">
          <w:rPr>
            <w:rFonts w:ascii="Calibri" w:eastAsia="Calibri" w:hAnsi="Calibri" w:cs="Times New Roman"/>
          </w:rPr>
          <w:t xml:space="preserve"> </w:t>
        </w:r>
        <w:r w:rsidRPr="00162B77">
          <w:rPr>
            <w:rFonts w:ascii="Calibri" w:hAnsi="Calibri" w:cs="Times New Roman"/>
            <w:lang w:eastAsia="zh-CN"/>
          </w:rPr>
          <w:t>of</w:t>
        </w:r>
        <w:r w:rsidRPr="00162B77">
          <w:rPr>
            <w:rFonts w:ascii="Calibri" w:hAnsi="Calibri" w:cs="Times New Roman"/>
          </w:rPr>
          <w:t xml:space="preserve"> the vessel, the service receives the </w:t>
        </w:r>
        <w:r w:rsidRPr="00162B77">
          <w:rPr>
            <w:rFonts w:ascii="Calibri" w:hAnsi="Calibri" w:cs="Times New Roman"/>
            <w:lang w:eastAsia="zh-CN"/>
          </w:rPr>
          <w:t>vessel’s request message of an anchorage</w:t>
        </w:r>
        <w:r w:rsidRPr="00162B77">
          <w:rPr>
            <w:rFonts w:ascii="Calibri" w:hAnsi="Calibri" w:cs="Times New Roman"/>
          </w:rPr>
          <w:t xml:space="preserve">, and VTS </w:t>
        </w:r>
        <w:r w:rsidRPr="00162B77">
          <w:rPr>
            <w:rFonts w:ascii="Calibri" w:hAnsi="Calibri" w:cs="Times New Roman"/>
            <w:lang w:eastAsia="zh-CN"/>
          </w:rPr>
          <w:t>allocates</w:t>
        </w:r>
        <w:r w:rsidRPr="00162B77">
          <w:rPr>
            <w:rFonts w:ascii="Calibri" w:hAnsi="Calibri" w:cs="Times New Roman"/>
          </w:rPr>
          <w:t xml:space="preserve"> </w:t>
        </w:r>
        <w:r w:rsidRPr="00162B77">
          <w:rPr>
            <w:rFonts w:ascii="Calibri" w:hAnsi="Calibri" w:cs="Times New Roman"/>
            <w:lang w:eastAsia="zh-CN"/>
          </w:rPr>
          <w:t xml:space="preserve">an anchorage space and </w:t>
        </w:r>
        <w:r w:rsidRPr="00162B77">
          <w:rPr>
            <w:rFonts w:ascii="Calibri" w:hAnsi="Calibri" w:cs="Times New Roman"/>
          </w:rPr>
          <w:t xml:space="preserve">a time </w:t>
        </w:r>
        <w:r w:rsidRPr="00162B77">
          <w:rPr>
            <w:rFonts w:ascii="Calibri" w:hAnsi="Calibri" w:cs="Times New Roman"/>
            <w:lang w:eastAsia="zh-CN"/>
          </w:rPr>
          <w:t>period</w:t>
        </w:r>
        <w:r w:rsidRPr="00162B77">
          <w:rPr>
            <w:rFonts w:ascii="Calibri" w:hAnsi="Calibri" w:cs="Times New Roman"/>
          </w:rPr>
          <w:t xml:space="preserve"> </w:t>
        </w:r>
        <w:r w:rsidRPr="00162B77">
          <w:rPr>
            <w:rFonts w:ascii="Calibri" w:hAnsi="Calibri" w:cs="Times New Roman"/>
            <w:lang w:eastAsia="zh-CN"/>
          </w:rPr>
          <w:t>for</w:t>
        </w:r>
        <w:r w:rsidRPr="00162B77">
          <w:rPr>
            <w:rFonts w:ascii="Calibri" w:hAnsi="Calibri" w:cs="Times New Roman"/>
          </w:rPr>
          <w:t xml:space="preserve"> the vessel</w:t>
        </w:r>
        <w:r w:rsidRPr="00162B77">
          <w:rPr>
            <w:rFonts w:ascii="Calibri" w:hAnsi="Calibri" w:cs="Times New Roman"/>
            <w:lang w:eastAsia="zh-CN"/>
          </w:rPr>
          <w:t xml:space="preserve"> to use.</w:t>
        </w:r>
        <w:r w:rsidRPr="00162B77">
          <w:rPr>
            <w:rFonts w:ascii="Calibri" w:eastAsia="Calibri" w:hAnsi="Calibri" w:cs="Times New Roman"/>
          </w:rPr>
          <w:t xml:space="preserve"> </w:t>
        </w:r>
      </w:ins>
    </w:p>
    <w:p w14:paraId="4DDD1782" w14:textId="77777777" w:rsidR="00A1168D" w:rsidRPr="00162B77" w:rsidRDefault="00A1168D" w:rsidP="00A1168D">
      <w:pPr>
        <w:spacing w:after="160" w:line="259" w:lineRule="auto"/>
        <w:rPr>
          <w:ins w:id="3320" w:author="Kaski Maiju" w:date="2025-03-19T14:27:00Z" w16du:dateUtc="2025-03-19T12:27:00Z"/>
          <w:rFonts w:ascii="Calibri" w:eastAsia="Calibri" w:hAnsi="Calibri"/>
          <w:u w:val="single"/>
        </w:rPr>
      </w:pPr>
      <w:ins w:id="3321" w:author="Kaski Maiju" w:date="2025-03-19T14:27:00Z" w16du:dateUtc="2025-03-19T12:27:00Z">
        <w:r w:rsidRPr="00162B77">
          <w:rPr>
            <w:rFonts w:ascii="Calibri" w:eastAsia="Calibri" w:hAnsi="Calibri"/>
            <w:color w:val="000000" w:themeColor="text1"/>
            <w:u w:val="single"/>
          </w:rPr>
          <w:t>Typical sequence:</w:t>
        </w:r>
      </w:ins>
    </w:p>
    <w:p w14:paraId="35DBB311" w14:textId="77777777" w:rsidR="00A1168D" w:rsidRPr="00162B77" w:rsidRDefault="00A1168D" w:rsidP="00A1168D">
      <w:pPr>
        <w:pStyle w:val="Luettelokappale"/>
        <w:numPr>
          <w:ilvl w:val="0"/>
          <w:numId w:val="129"/>
        </w:numPr>
        <w:autoSpaceDE w:val="0"/>
        <w:autoSpaceDN w:val="0"/>
        <w:adjustRightInd w:val="0"/>
        <w:spacing w:after="0" w:line="240" w:lineRule="auto"/>
        <w:rPr>
          <w:ins w:id="3322" w:author="Kaski Maiju" w:date="2025-03-19T14:27:00Z" w16du:dateUtc="2025-03-19T12:27:00Z"/>
          <w:rFonts w:ascii="Calibri" w:hAnsi="Calibri"/>
          <w:lang w:val="en-US"/>
        </w:rPr>
      </w:pPr>
      <w:ins w:id="3323" w:author="Kaski Maiju" w:date="2025-03-19T14:27:00Z" w16du:dateUtc="2025-03-19T12:27:00Z">
        <w:r w:rsidRPr="00162B77">
          <w:rPr>
            <w:rFonts w:ascii="Calibri" w:hAnsi="Calibri"/>
            <w:lang w:val="en-US" w:eastAsia="zh-CN"/>
          </w:rPr>
          <w:t xml:space="preserve">“Scheduling and Allocation Service” </w:t>
        </w:r>
        <w:r w:rsidRPr="00162B77">
          <w:rPr>
            <w:rFonts w:ascii="Calibri" w:hAnsi="Calibri"/>
            <w:lang w:val="en-US"/>
          </w:rPr>
          <w:t>acknowledges automatically</w:t>
        </w:r>
        <w:r w:rsidRPr="00162B77">
          <w:rPr>
            <w:rFonts w:ascii="Calibri" w:hAnsi="Calibri"/>
            <w:lang w:val="en-US" w:eastAsia="zh-CN"/>
          </w:rPr>
          <w:t xml:space="preserve"> upon receiving </w:t>
        </w:r>
        <w:r w:rsidRPr="00162B77">
          <w:rPr>
            <w:rFonts w:ascii="Calibri" w:hAnsi="Calibri" w:cs="Times New Roman"/>
            <w:lang w:val="en-US"/>
            <w:rPrChange w:id="3324" w:author="Kaski Maiju" w:date="2025-09-25T10:48:00Z" w16du:dateUtc="2025-09-25T08:48:00Z">
              <w:rPr>
                <w:rFonts w:ascii="Calibri" w:hAnsi="Calibri" w:cs="Times New Roman"/>
              </w:rPr>
            </w:rPrChange>
          </w:rPr>
          <w:t xml:space="preserve">the </w:t>
        </w:r>
        <w:r w:rsidRPr="00162B77">
          <w:rPr>
            <w:rFonts w:ascii="Calibri" w:hAnsi="Calibri" w:cs="Times New Roman"/>
            <w:lang w:val="en-US" w:eastAsia="zh-CN"/>
            <w:rPrChange w:id="3325" w:author="Kaski Maiju" w:date="2025-09-25T10:48:00Z" w16du:dateUtc="2025-09-25T08:48:00Z">
              <w:rPr>
                <w:rFonts w:ascii="Calibri" w:hAnsi="Calibri" w:cs="Times New Roman"/>
                <w:lang w:eastAsia="zh-CN"/>
              </w:rPr>
            </w:rPrChange>
          </w:rPr>
          <w:t>vessel’s request message of an anchorage (ETA and ETD at anchorage)</w:t>
        </w:r>
      </w:ins>
    </w:p>
    <w:p w14:paraId="48715FAD" w14:textId="77777777" w:rsidR="00A1168D" w:rsidRPr="00162B77" w:rsidRDefault="00A1168D" w:rsidP="00A1168D">
      <w:pPr>
        <w:pStyle w:val="Luettelokappale"/>
        <w:numPr>
          <w:ilvl w:val="0"/>
          <w:numId w:val="129"/>
        </w:numPr>
        <w:autoSpaceDE w:val="0"/>
        <w:autoSpaceDN w:val="0"/>
        <w:adjustRightInd w:val="0"/>
        <w:spacing w:after="0" w:line="240" w:lineRule="auto"/>
        <w:rPr>
          <w:ins w:id="3326" w:author="Kaski Maiju" w:date="2025-03-19T14:27:00Z" w16du:dateUtc="2025-03-19T12:27:00Z"/>
          <w:rFonts w:ascii="Calibri" w:hAnsi="Calibri"/>
          <w:lang w:val="en-US"/>
        </w:rPr>
      </w:pPr>
      <w:ins w:id="3327" w:author="Kaski Maiju" w:date="2025-03-19T14:27:00Z" w16du:dateUtc="2025-03-19T12:27:00Z">
        <w:r w:rsidRPr="00162B77">
          <w:rPr>
            <w:rFonts w:ascii="Calibri" w:hAnsi="Calibri"/>
            <w:lang w:val="en-US" w:eastAsia="zh-CN"/>
          </w:rPr>
          <w:t>“Scheduling and Allocation Service” compares:</w:t>
        </w:r>
      </w:ins>
    </w:p>
    <w:p w14:paraId="40705B25" w14:textId="77777777" w:rsidR="00A1168D" w:rsidRPr="00162B77" w:rsidRDefault="00A1168D" w:rsidP="00A1168D">
      <w:pPr>
        <w:pStyle w:val="Luettelokappale"/>
        <w:numPr>
          <w:ilvl w:val="0"/>
          <w:numId w:val="128"/>
        </w:numPr>
        <w:autoSpaceDE w:val="0"/>
        <w:autoSpaceDN w:val="0"/>
        <w:adjustRightInd w:val="0"/>
        <w:spacing w:after="0" w:line="240" w:lineRule="auto"/>
        <w:rPr>
          <w:ins w:id="3328" w:author="Kaski Maiju" w:date="2025-03-19T14:27:00Z" w16du:dateUtc="2025-03-19T12:27:00Z"/>
          <w:rFonts w:ascii="Calibri" w:hAnsi="Calibri"/>
          <w:lang w:val="en-US"/>
        </w:rPr>
      </w:pPr>
      <w:ins w:id="3329" w:author="Kaski Maiju" w:date="2025-03-19T14:27:00Z" w16du:dateUtc="2025-03-19T12:27:00Z">
        <w:r w:rsidRPr="00162B77">
          <w:rPr>
            <w:rFonts w:ascii="Calibri" w:hAnsi="Calibri"/>
            <w:lang w:val="en-US"/>
          </w:rPr>
          <w:t xml:space="preserve">If </w:t>
        </w:r>
        <w:r w:rsidRPr="00162B77">
          <w:rPr>
            <w:rFonts w:ascii="Calibri" w:hAnsi="Calibri"/>
            <w:lang w:val="en-US" w:eastAsia="zh-CN"/>
          </w:rPr>
          <w:t xml:space="preserve">the request </w:t>
        </w:r>
        <w:r w:rsidRPr="00162B77">
          <w:rPr>
            <w:rFonts w:ascii="Calibri" w:hAnsi="Calibri"/>
            <w:lang w:val="en-US"/>
          </w:rPr>
          <w:t xml:space="preserve">is suitable </w:t>
        </w:r>
        <w:r w:rsidRPr="00162B77">
          <w:rPr>
            <w:rFonts w:ascii="Calibri" w:hAnsi="Calibri"/>
            <w:lang w:val="en-US" w:eastAsia="zh-CN"/>
          </w:rPr>
          <w:t>for the published available resource plans</w:t>
        </w:r>
        <w:r w:rsidRPr="00162B77">
          <w:rPr>
            <w:rFonts w:ascii="Calibri" w:hAnsi="Calibri"/>
            <w:lang w:val="en-US"/>
          </w:rPr>
          <w:t xml:space="preserve"> [go to step </w:t>
        </w:r>
        <w:r w:rsidRPr="00162B77">
          <w:rPr>
            <w:rFonts w:ascii="Calibri" w:hAnsi="Calibri"/>
            <w:lang w:val="en-US" w:eastAsia="zh-CN"/>
          </w:rPr>
          <w:t>3</w:t>
        </w:r>
        <w:r w:rsidRPr="00162B77">
          <w:rPr>
            <w:rFonts w:ascii="Calibri" w:hAnsi="Calibri"/>
            <w:lang w:val="en-US"/>
          </w:rPr>
          <w:t>]</w:t>
        </w:r>
      </w:ins>
    </w:p>
    <w:p w14:paraId="3165787A" w14:textId="77777777" w:rsidR="00A1168D" w:rsidRPr="00162B77" w:rsidRDefault="00A1168D" w:rsidP="00A1168D">
      <w:pPr>
        <w:pStyle w:val="Luettelokappale"/>
        <w:numPr>
          <w:ilvl w:val="0"/>
          <w:numId w:val="128"/>
        </w:numPr>
        <w:autoSpaceDE w:val="0"/>
        <w:autoSpaceDN w:val="0"/>
        <w:adjustRightInd w:val="0"/>
        <w:spacing w:after="0" w:line="240" w:lineRule="auto"/>
        <w:rPr>
          <w:ins w:id="3330" w:author="Kaski Maiju" w:date="2025-03-19T14:27:00Z" w16du:dateUtc="2025-03-19T12:27:00Z"/>
          <w:rFonts w:ascii="Calibri" w:hAnsi="Calibri"/>
          <w:lang w:val="en-US"/>
        </w:rPr>
      </w:pPr>
      <w:ins w:id="3331" w:author="Kaski Maiju" w:date="2025-03-19T14:27:00Z" w16du:dateUtc="2025-03-19T12:27:00Z">
        <w:r w:rsidRPr="00162B77">
          <w:rPr>
            <w:rFonts w:ascii="Calibri" w:hAnsi="Calibri"/>
            <w:lang w:val="en-US"/>
          </w:rPr>
          <w:t xml:space="preserve">If </w:t>
        </w:r>
        <w:r w:rsidRPr="00162B77">
          <w:rPr>
            <w:rFonts w:ascii="Calibri" w:hAnsi="Calibri"/>
            <w:lang w:val="en-US" w:eastAsia="zh-CN"/>
          </w:rPr>
          <w:t xml:space="preserve">the request </w:t>
        </w:r>
        <w:r w:rsidRPr="00162B77">
          <w:rPr>
            <w:rFonts w:ascii="Calibri" w:hAnsi="Calibri"/>
            <w:lang w:val="en-US"/>
          </w:rPr>
          <w:t xml:space="preserve">is </w:t>
        </w:r>
        <w:r w:rsidRPr="00162B77">
          <w:rPr>
            <w:rFonts w:ascii="Calibri" w:hAnsi="Calibri"/>
            <w:lang w:val="en-US" w:eastAsia="zh-CN"/>
          </w:rPr>
          <w:t xml:space="preserve">not </w:t>
        </w:r>
        <w:r w:rsidRPr="00162B77">
          <w:rPr>
            <w:rFonts w:ascii="Calibri" w:hAnsi="Calibri"/>
            <w:lang w:val="en-US"/>
          </w:rPr>
          <w:t>suitable</w:t>
        </w:r>
        <w:r w:rsidRPr="00162B77">
          <w:rPr>
            <w:rFonts w:ascii="Calibri" w:hAnsi="Calibri"/>
            <w:lang w:val="en-US" w:eastAsia="zh-CN"/>
          </w:rPr>
          <w:t>, the service automatically generates a prompt message</w:t>
        </w:r>
        <w:r w:rsidRPr="00162B77">
          <w:rPr>
            <w:rFonts w:ascii="Calibri" w:hAnsi="Calibri"/>
            <w:lang w:val="en-US"/>
          </w:rPr>
          <w:t xml:space="preserve"> [go to step </w:t>
        </w:r>
        <w:r w:rsidRPr="00162B77">
          <w:rPr>
            <w:rFonts w:ascii="Calibri" w:hAnsi="Calibri"/>
            <w:lang w:val="en-US" w:eastAsia="zh-CN"/>
          </w:rPr>
          <w:t>8</w:t>
        </w:r>
        <w:r w:rsidRPr="00162B77">
          <w:rPr>
            <w:rFonts w:ascii="Calibri" w:hAnsi="Calibri"/>
            <w:lang w:val="en-US"/>
          </w:rPr>
          <w:t>]</w:t>
        </w:r>
      </w:ins>
    </w:p>
    <w:p w14:paraId="1CCBB897" w14:textId="77777777" w:rsidR="00A1168D" w:rsidRPr="00162B77" w:rsidRDefault="00A1168D" w:rsidP="00A1168D">
      <w:pPr>
        <w:pStyle w:val="Luettelokappale"/>
        <w:numPr>
          <w:ilvl w:val="0"/>
          <w:numId w:val="129"/>
        </w:numPr>
        <w:autoSpaceDE w:val="0"/>
        <w:autoSpaceDN w:val="0"/>
        <w:adjustRightInd w:val="0"/>
        <w:spacing w:after="0" w:line="240" w:lineRule="auto"/>
        <w:rPr>
          <w:ins w:id="3332" w:author="Kaski Maiju" w:date="2025-03-19T14:27:00Z" w16du:dateUtc="2025-03-19T12:27:00Z"/>
          <w:rFonts w:ascii="Calibri" w:hAnsi="Calibri"/>
          <w:lang w:val="en-US"/>
        </w:rPr>
      </w:pPr>
      <w:ins w:id="3333" w:author="Kaski Maiju" w:date="2025-03-19T14:27:00Z" w16du:dateUtc="2025-03-19T12:27:00Z">
        <w:r w:rsidRPr="00162B77">
          <w:rPr>
            <w:rFonts w:ascii="Calibri" w:hAnsi="Calibri"/>
            <w:lang w:val="en-US" w:eastAsia="zh-CN"/>
          </w:rPr>
          <w:t>“Scheduling and Allocation Service” sends the request message to VTS system</w:t>
        </w:r>
      </w:ins>
    </w:p>
    <w:p w14:paraId="4E752B48" w14:textId="77777777" w:rsidR="00A1168D" w:rsidRPr="00162B77" w:rsidRDefault="00A1168D" w:rsidP="00A1168D">
      <w:pPr>
        <w:pStyle w:val="Luettelokappale"/>
        <w:numPr>
          <w:ilvl w:val="0"/>
          <w:numId w:val="129"/>
        </w:numPr>
        <w:autoSpaceDE w:val="0"/>
        <w:autoSpaceDN w:val="0"/>
        <w:adjustRightInd w:val="0"/>
        <w:spacing w:after="0" w:line="240" w:lineRule="auto"/>
        <w:rPr>
          <w:ins w:id="3334" w:author="Kaski Maiju" w:date="2025-03-19T14:27:00Z" w16du:dateUtc="2025-03-19T12:27:00Z"/>
          <w:rFonts w:ascii="Calibri" w:hAnsi="Calibri"/>
          <w:lang w:val="en-US"/>
        </w:rPr>
      </w:pPr>
      <w:ins w:id="3335" w:author="Kaski Maiju" w:date="2025-03-19T14:27:00Z" w16du:dateUtc="2025-03-19T12:27:00Z">
        <w:r w:rsidRPr="00162B77">
          <w:rPr>
            <w:rFonts w:ascii="Calibri" w:hAnsi="Calibri"/>
            <w:lang w:val="en-US" w:eastAsia="zh-CN"/>
          </w:rPr>
          <w:t xml:space="preserve">VTS system </w:t>
        </w:r>
        <w:r w:rsidRPr="00162B77">
          <w:rPr>
            <w:rFonts w:ascii="Calibri" w:hAnsi="Calibri"/>
            <w:lang w:val="en-US"/>
          </w:rPr>
          <w:t>acknowledges automatically</w:t>
        </w:r>
        <w:r w:rsidRPr="00162B77">
          <w:rPr>
            <w:rFonts w:ascii="Calibri" w:hAnsi="Calibri"/>
            <w:lang w:val="en-US" w:eastAsia="zh-CN"/>
          </w:rPr>
          <w:t xml:space="preserve"> upon receipt</w:t>
        </w:r>
      </w:ins>
    </w:p>
    <w:p w14:paraId="000A4C5E" w14:textId="77777777" w:rsidR="00A1168D" w:rsidRPr="00162B77" w:rsidRDefault="00A1168D" w:rsidP="00A1168D">
      <w:pPr>
        <w:pStyle w:val="Luettelokappale"/>
        <w:numPr>
          <w:ilvl w:val="0"/>
          <w:numId w:val="129"/>
        </w:numPr>
        <w:autoSpaceDE w:val="0"/>
        <w:autoSpaceDN w:val="0"/>
        <w:adjustRightInd w:val="0"/>
        <w:spacing w:after="0" w:line="240" w:lineRule="auto"/>
        <w:rPr>
          <w:ins w:id="3336" w:author="Kaski Maiju" w:date="2025-03-19T14:27:00Z" w16du:dateUtc="2025-03-19T12:27:00Z"/>
          <w:rFonts w:ascii="Calibri" w:hAnsi="Calibri"/>
          <w:lang w:val="en-US"/>
        </w:rPr>
      </w:pPr>
      <w:ins w:id="3337" w:author="Kaski Maiju" w:date="2025-03-19T14:27:00Z" w16du:dateUtc="2025-03-19T12:27:00Z">
        <w:r w:rsidRPr="00162B77">
          <w:rPr>
            <w:rFonts w:ascii="Calibri" w:hAnsi="Calibri"/>
            <w:lang w:val="en-US" w:eastAsia="zh-CN"/>
          </w:rPr>
          <w:t>VTS system</w:t>
        </w:r>
        <w:r w:rsidRPr="00162B77">
          <w:rPr>
            <w:rFonts w:ascii="Calibri" w:hAnsi="Calibri"/>
            <w:lang w:val="en-US"/>
          </w:rPr>
          <w:t xml:space="preserve"> automatically or </w:t>
        </w:r>
        <w:r w:rsidRPr="00162B77">
          <w:rPr>
            <w:rFonts w:ascii="Calibri" w:hAnsi="Calibri"/>
            <w:lang w:val="en-US" w:eastAsia="zh-CN"/>
          </w:rPr>
          <w:t xml:space="preserve">VTS personnel </w:t>
        </w:r>
        <w:r w:rsidRPr="00162B77">
          <w:rPr>
            <w:rFonts w:ascii="Calibri" w:hAnsi="Calibri"/>
            <w:lang w:val="en-US"/>
          </w:rPr>
          <w:t xml:space="preserve">manually </w:t>
        </w:r>
        <w:r w:rsidRPr="00162B77">
          <w:rPr>
            <w:rFonts w:ascii="Calibri" w:hAnsi="Calibri"/>
            <w:lang w:val="en-US" w:eastAsia="zh-CN"/>
          </w:rPr>
          <w:t>allocates</w:t>
        </w:r>
        <w:r w:rsidRPr="00162B77">
          <w:rPr>
            <w:rFonts w:ascii="Calibri" w:hAnsi="Calibri"/>
            <w:lang w:val="en-US"/>
          </w:rPr>
          <w:t xml:space="preserve"> </w:t>
        </w:r>
        <w:r w:rsidRPr="00162B77">
          <w:rPr>
            <w:rFonts w:ascii="Calibri" w:hAnsi="Calibri"/>
            <w:lang w:val="en-US" w:eastAsia="zh-CN"/>
          </w:rPr>
          <w:t>a vacancy</w:t>
        </w:r>
        <w:r w:rsidRPr="00162B77">
          <w:rPr>
            <w:rFonts w:ascii="Calibri" w:hAnsi="Calibri"/>
            <w:lang w:val="en-US"/>
          </w:rPr>
          <w:t xml:space="preserve"> </w:t>
        </w:r>
        <w:r w:rsidRPr="00162B77">
          <w:rPr>
            <w:rFonts w:ascii="Calibri" w:hAnsi="Calibri"/>
            <w:lang w:val="en-US" w:eastAsia="zh-CN"/>
          </w:rPr>
          <w:t>with a time period</w:t>
        </w:r>
        <w:r w:rsidRPr="00162B77">
          <w:rPr>
            <w:rFonts w:ascii="Calibri" w:hAnsi="Calibri"/>
            <w:lang w:val="en-US"/>
          </w:rPr>
          <w:t xml:space="preserve"> </w:t>
        </w:r>
        <w:r w:rsidRPr="00162B77">
          <w:rPr>
            <w:rFonts w:ascii="Calibri" w:hAnsi="Calibri"/>
            <w:lang w:val="en-US" w:eastAsia="zh-CN"/>
          </w:rPr>
          <w:t>for the vessel to anchor</w:t>
        </w:r>
        <w:r w:rsidRPr="00162B77">
          <w:rPr>
            <w:rFonts w:ascii="Calibri" w:hAnsi="Calibri"/>
            <w:lang w:val="en-US"/>
          </w:rPr>
          <w:t xml:space="preserve">, </w:t>
        </w:r>
        <w:r w:rsidRPr="00162B77">
          <w:rPr>
            <w:rFonts w:ascii="Calibri" w:hAnsi="Calibri"/>
            <w:lang w:val="en-US" w:eastAsia="zh-CN"/>
          </w:rPr>
          <w:t>and</w:t>
        </w:r>
        <w:r w:rsidRPr="00162B77">
          <w:rPr>
            <w:rFonts w:ascii="Calibri" w:hAnsi="Calibri"/>
            <w:lang w:val="en-US"/>
          </w:rPr>
          <w:t xml:space="preserve"> </w:t>
        </w:r>
        <w:r w:rsidRPr="00162B77">
          <w:rPr>
            <w:rFonts w:ascii="Calibri" w:hAnsi="Calibri"/>
            <w:lang w:val="en-US" w:eastAsia="zh-CN"/>
          </w:rPr>
          <w:t>updates the allocation schedules of anchorage</w:t>
        </w:r>
      </w:ins>
    </w:p>
    <w:p w14:paraId="26205225" w14:textId="77777777" w:rsidR="00A1168D" w:rsidRPr="00162B77" w:rsidRDefault="00A1168D" w:rsidP="00A1168D">
      <w:pPr>
        <w:pStyle w:val="Luettelokappale"/>
        <w:numPr>
          <w:ilvl w:val="0"/>
          <w:numId w:val="129"/>
        </w:numPr>
        <w:autoSpaceDE w:val="0"/>
        <w:autoSpaceDN w:val="0"/>
        <w:adjustRightInd w:val="0"/>
        <w:spacing w:after="0" w:line="240" w:lineRule="auto"/>
        <w:rPr>
          <w:ins w:id="3338" w:author="Kaski Maiju" w:date="2025-03-19T14:27:00Z" w16du:dateUtc="2025-03-19T12:27:00Z"/>
          <w:rFonts w:ascii="Calibri" w:hAnsi="Calibri"/>
          <w:lang w:val="en-US"/>
        </w:rPr>
      </w:pPr>
      <w:ins w:id="3339" w:author="Kaski Maiju" w:date="2025-03-19T14:27:00Z" w16du:dateUtc="2025-03-19T12:27:00Z">
        <w:r w:rsidRPr="00162B77">
          <w:rPr>
            <w:rFonts w:ascii="Calibri" w:hAnsi="Calibri"/>
            <w:lang w:val="en-US" w:eastAsia="zh-CN"/>
          </w:rPr>
          <w:t>VTS system publishes the latest allocation schedules of anchorage via use case 1</w:t>
        </w:r>
      </w:ins>
    </w:p>
    <w:p w14:paraId="40FC1E6C" w14:textId="77777777" w:rsidR="00A1168D" w:rsidRPr="00162B77" w:rsidRDefault="00A1168D" w:rsidP="00A1168D">
      <w:pPr>
        <w:pStyle w:val="Luettelokappale"/>
        <w:numPr>
          <w:ilvl w:val="0"/>
          <w:numId w:val="129"/>
        </w:numPr>
        <w:autoSpaceDE w:val="0"/>
        <w:autoSpaceDN w:val="0"/>
        <w:adjustRightInd w:val="0"/>
        <w:spacing w:after="0" w:line="240" w:lineRule="auto"/>
        <w:rPr>
          <w:ins w:id="3340" w:author="Kaski Maiju" w:date="2025-03-19T14:27:00Z" w16du:dateUtc="2025-03-19T12:27:00Z"/>
          <w:rFonts w:ascii="Calibri" w:hAnsi="Calibri"/>
          <w:lang w:val="en-US"/>
        </w:rPr>
      </w:pPr>
      <w:ins w:id="3341" w:author="Kaski Maiju" w:date="2025-03-19T14:27:00Z" w16du:dateUtc="2025-03-19T12:27:00Z">
        <w:r w:rsidRPr="00162B77">
          <w:rPr>
            <w:rFonts w:ascii="Calibri" w:hAnsi="Calibri"/>
            <w:lang w:val="en-US" w:eastAsia="zh-CN"/>
          </w:rPr>
          <w:t>“Scheduling and Allocation Service” generates the allocation message (start and end times of anchorage reservation) based on the latest allocation schedules</w:t>
        </w:r>
      </w:ins>
    </w:p>
    <w:p w14:paraId="2327F991" w14:textId="77777777" w:rsidR="00A1168D" w:rsidRPr="00162B77" w:rsidRDefault="00A1168D" w:rsidP="00A1168D">
      <w:pPr>
        <w:pStyle w:val="Luettelokappale"/>
        <w:numPr>
          <w:ilvl w:val="0"/>
          <w:numId w:val="129"/>
        </w:numPr>
        <w:autoSpaceDE w:val="0"/>
        <w:autoSpaceDN w:val="0"/>
        <w:adjustRightInd w:val="0"/>
        <w:spacing w:after="0" w:line="240" w:lineRule="auto"/>
        <w:rPr>
          <w:ins w:id="3342" w:author="Kaski Maiju" w:date="2025-03-19T14:27:00Z" w16du:dateUtc="2025-03-19T12:27:00Z"/>
          <w:rFonts w:ascii="Calibri" w:hAnsi="Calibri"/>
          <w:lang w:val="en-US"/>
        </w:rPr>
      </w:pPr>
      <w:ins w:id="3343" w:author="Kaski Maiju" w:date="2025-03-19T14:27:00Z" w16du:dateUtc="2025-03-19T12:27:00Z">
        <w:r w:rsidRPr="00162B77">
          <w:rPr>
            <w:rFonts w:ascii="Calibri" w:hAnsi="Calibri"/>
            <w:lang w:val="en-US" w:eastAsia="zh-CN"/>
          </w:rPr>
          <w:t>“Scheduling and Allocation Service” sends the generated message to the initial receiving path</w:t>
        </w:r>
      </w:ins>
    </w:p>
    <w:p w14:paraId="4F9DEB78" w14:textId="77777777" w:rsidR="00A1168D" w:rsidRPr="00162B77" w:rsidRDefault="00A1168D" w:rsidP="00A1168D">
      <w:pPr>
        <w:pStyle w:val="Bullet1"/>
        <w:numPr>
          <w:ilvl w:val="0"/>
          <w:numId w:val="0"/>
        </w:numPr>
        <w:rPr>
          <w:ins w:id="3344" w:author="Kaski Maiju" w:date="2025-03-19T14:27:00Z" w16du:dateUtc="2025-03-19T12:27:00Z"/>
        </w:rPr>
      </w:pPr>
    </w:p>
    <w:p w14:paraId="785F327B" w14:textId="1FD69B29" w:rsidR="00A1168D" w:rsidRPr="00162B77" w:rsidRDefault="00A1168D" w:rsidP="00A1168D">
      <w:pPr>
        <w:pStyle w:val="AppendixHead3"/>
        <w:rPr>
          <w:ins w:id="3345" w:author="Kaski Maiju" w:date="2025-03-19T14:27:00Z" w16du:dateUtc="2025-03-19T12:27:00Z"/>
          <w:rFonts w:ascii="Calibri" w:eastAsiaTheme="minorEastAsia" w:hAnsi="Calibri" w:cs="Calibri"/>
          <w:lang w:eastAsia="zh-CN"/>
        </w:rPr>
      </w:pPr>
      <w:ins w:id="3346" w:author="Kaski Maiju" w:date="2025-03-19T14:27:00Z" w16du:dateUtc="2025-03-19T12:27:00Z">
        <w:r w:rsidRPr="00162B77">
          <w:rPr>
            <w:rFonts w:ascii="Calibri" w:hAnsi="Calibri" w:cs="Calibri"/>
            <w:lang w:eastAsia="zh-CN"/>
          </w:rPr>
          <w:t xml:space="preserve">Use Case </w:t>
        </w:r>
      </w:ins>
      <w:ins w:id="3347" w:author="Kaski Maiju" w:date="2025-09-25T10:50:00Z" w16du:dateUtc="2025-09-25T08:50:00Z">
        <w:r w:rsidR="00162B77">
          <w:t>6.2.</w:t>
        </w:r>
        <w:r w:rsidR="00162B77">
          <w:t>6</w:t>
        </w:r>
      </w:ins>
      <w:ins w:id="3348" w:author="Kaski Maiju" w:date="2025-03-19T14:27:00Z" w16du:dateUtc="2025-03-19T12:27:00Z">
        <w:r w:rsidRPr="00162B77">
          <w:rPr>
            <w:rFonts w:ascii="Calibri" w:hAnsi="Calibri" w:cs="Calibri"/>
            <w:lang w:eastAsia="zh-CN"/>
          </w:rPr>
          <w:t xml:space="preserve"> –</w:t>
        </w:r>
        <w:r w:rsidRPr="00162B77">
          <w:rPr>
            <w:rFonts w:ascii="Calibri" w:eastAsiaTheme="minorEastAsia" w:hAnsi="Calibri" w:cs="Calibri"/>
            <w:lang w:eastAsia="zh-CN"/>
          </w:rPr>
          <w:t xml:space="preserve"> Cancelling the allocated schedule from vessel</w:t>
        </w:r>
      </w:ins>
      <w:ins w:id="3349" w:author="Kaski Maiju" w:date="2025-09-25T10:49:00Z" w16du:dateUtc="2025-09-25T08:49:00Z">
        <w:r w:rsidR="00162B77">
          <w:rPr>
            <w:rFonts w:ascii="Calibri" w:eastAsiaTheme="minorEastAsia" w:hAnsi="Calibri" w:cs="Calibri"/>
            <w:lang w:eastAsia="zh-CN"/>
          </w:rPr>
          <w:t xml:space="preserve"> </w:t>
        </w:r>
        <w:r w:rsidR="00162B77">
          <w:rPr>
            <w:rFonts w:ascii="Calibri" w:hAnsi="Calibri" w:cs="Calibri"/>
            <w:lang w:eastAsia="zh-CN"/>
          </w:rPr>
          <w:t>(CHINA MSA)</w:t>
        </w:r>
      </w:ins>
    </w:p>
    <w:p w14:paraId="77209B5B" w14:textId="77777777" w:rsidR="00A1168D" w:rsidRPr="00162B77" w:rsidRDefault="00A1168D" w:rsidP="00A1168D">
      <w:pPr>
        <w:spacing w:after="160"/>
        <w:ind w:left="2608" w:hanging="2608"/>
        <w:rPr>
          <w:ins w:id="3350" w:author="Kaski Maiju" w:date="2025-03-19T14:27:00Z" w16du:dateUtc="2025-03-19T12:27:00Z"/>
          <w:rFonts w:ascii="Calibri" w:hAnsi="Calibri" w:cs="Times New Roman"/>
        </w:rPr>
      </w:pPr>
      <w:ins w:id="3351"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rPr>
          <w:t xml:space="preserve">Due to changes in vessel’s voyage plan or route plan, the service receives the </w:t>
        </w:r>
        <w:r w:rsidRPr="00162B77">
          <w:rPr>
            <w:rFonts w:ascii="Calibri" w:hAnsi="Calibri" w:cs="Times New Roman"/>
            <w:lang w:eastAsia="zh-CN"/>
          </w:rPr>
          <w:t>vessel’s cancel message</w:t>
        </w:r>
        <w:r w:rsidRPr="00162B77">
          <w:rPr>
            <w:rFonts w:ascii="Calibri" w:hAnsi="Calibri" w:cs="Times New Roman"/>
          </w:rPr>
          <w:t xml:space="preserve">, and VTS cancels the </w:t>
        </w:r>
        <w:r w:rsidRPr="00162B77">
          <w:rPr>
            <w:rFonts w:ascii="Calibri" w:hAnsi="Calibri" w:cs="Times New Roman"/>
            <w:lang w:eastAsia="zh-CN"/>
          </w:rPr>
          <w:t>allocated</w:t>
        </w:r>
        <w:r w:rsidRPr="00162B77">
          <w:rPr>
            <w:rFonts w:ascii="Calibri" w:hAnsi="Calibri" w:cs="Times New Roman"/>
          </w:rPr>
          <w:t xml:space="preserve"> schedule for the vessel.</w:t>
        </w:r>
      </w:ins>
    </w:p>
    <w:p w14:paraId="38F4E9DF" w14:textId="77777777" w:rsidR="00A1168D" w:rsidRPr="00162B77" w:rsidRDefault="00A1168D" w:rsidP="00A1168D">
      <w:pPr>
        <w:spacing w:after="160" w:line="259" w:lineRule="auto"/>
        <w:rPr>
          <w:ins w:id="3352" w:author="Kaski Maiju" w:date="2025-03-19T14:27:00Z" w16du:dateUtc="2025-03-19T12:27:00Z"/>
          <w:rFonts w:ascii="Calibri" w:eastAsia="Calibri" w:hAnsi="Calibri"/>
          <w:u w:val="single"/>
        </w:rPr>
      </w:pPr>
      <w:ins w:id="3353" w:author="Kaski Maiju" w:date="2025-03-19T14:27:00Z" w16du:dateUtc="2025-03-19T12:27:00Z">
        <w:r w:rsidRPr="00162B77">
          <w:rPr>
            <w:rFonts w:ascii="Calibri" w:eastAsia="Calibri" w:hAnsi="Calibri"/>
            <w:color w:val="000000" w:themeColor="text1"/>
            <w:u w:val="single"/>
          </w:rPr>
          <w:t>Typical sequence:</w:t>
        </w:r>
      </w:ins>
    </w:p>
    <w:p w14:paraId="26BCD493" w14:textId="77777777" w:rsidR="00A1168D" w:rsidRPr="00162B77" w:rsidRDefault="00A1168D" w:rsidP="00A1168D">
      <w:pPr>
        <w:pStyle w:val="Luettelokappale"/>
        <w:numPr>
          <w:ilvl w:val="0"/>
          <w:numId w:val="126"/>
        </w:numPr>
        <w:autoSpaceDE w:val="0"/>
        <w:autoSpaceDN w:val="0"/>
        <w:adjustRightInd w:val="0"/>
        <w:spacing w:after="0" w:line="240" w:lineRule="auto"/>
        <w:rPr>
          <w:ins w:id="3354" w:author="Kaski Maiju" w:date="2025-03-19T14:27:00Z" w16du:dateUtc="2025-03-19T12:27:00Z"/>
          <w:rFonts w:ascii="Calibri" w:hAnsi="Calibri"/>
          <w:lang w:val="en-US"/>
        </w:rPr>
      </w:pPr>
      <w:ins w:id="3355" w:author="Kaski Maiju" w:date="2025-03-19T14:27:00Z" w16du:dateUtc="2025-03-19T12:27:00Z">
        <w:r w:rsidRPr="00162B77">
          <w:rPr>
            <w:rFonts w:ascii="Calibri" w:hAnsi="Calibri"/>
            <w:lang w:val="en-US" w:eastAsia="zh-CN"/>
          </w:rPr>
          <w:t xml:space="preserve">“Scheduling and Allocation Service” </w:t>
        </w:r>
        <w:r w:rsidRPr="00162B77">
          <w:rPr>
            <w:rFonts w:ascii="Calibri" w:hAnsi="Calibri"/>
            <w:lang w:val="en-US"/>
          </w:rPr>
          <w:t>acknowledges automatically</w:t>
        </w:r>
        <w:r w:rsidRPr="00162B77">
          <w:rPr>
            <w:rFonts w:ascii="Calibri" w:hAnsi="Calibri"/>
            <w:lang w:val="en-US" w:eastAsia="zh-CN"/>
          </w:rPr>
          <w:t xml:space="preserve"> upon receiving </w:t>
        </w:r>
        <w:r w:rsidRPr="00162B77">
          <w:rPr>
            <w:rFonts w:ascii="Calibri" w:hAnsi="Calibri" w:cs="Times New Roman"/>
            <w:lang w:val="en-US"/>
            <w:rPrChange w:id="3356" w:author="Kaski Maiju" w:date="2025-09-25T10:48:00Z" w16du:dateUtc="2025-09-25T08:48:00Z">
              <w:rPr>
                <w:rFonts w:ascii="Calibri" w:hAnsi="Calibri" w:cs="Times New Roman"/>
              </w:rPr>
            </w:rPrChange>
          </w:rPr>
          <w:t xml:space="preserve">the </w:t>
        </w:r>
        <w:r w:rsidRPr="00162B77">
          <w:rPr>
            <w:rFonts w:ascii="Calibri" w:hAnsi="Calibri" w:cs="Times New Roman"/>
            <w:lang w:val="en-US" w:eastAsia="zh-CN"/>
            <w:rPrChange w:id="3357" w:author="Kaski Maiju" w:date="2025-09-25T10:48:00Z" w16du:dateUtc="2025-09-25T08:48:00Z">
              <w:rPr>
                <w:rFonts w:ascii="Calibri" w:hAnsi="Calibri" w:cs="Times New Roman"/>
                <w:lang w:eastAsia="zh-CN"/>
              </w:rPr>
            </w:rPrChange>
          </w:rPr>
          <w:t>vessel’s cancel message</w:t>
        </w:r>
      </w:ins>
    </w:p>
    <w:p w14:paraId="3533C699" w14:textId="77777777" w:rsidR="00A1168D" w:rsidRPr="00162B77" w:rsidRDefault="00A1168D" w:rsidP="00A1168D">
      <w:pPr>
        <w:pStyle w:val="Luettelokappale"/>
        <w:numPr>
          <w:ilvl w:val="0"/>
          <w:numId w:val="126"/>
        </w:numPr>
        <w:autoSpaceDE w:val="0"/>
        <w:autoSpaceDN w:val="0"/>
        <w:adjustRightInd w:val="0"/>
        <w:spacing w:after="0" w:line="240" w:lineRule="auto"/>
        <w:rPr>
          <w:ins w:id="3358" w:author="Kaski Maiju" w:date="2025-03-19T14:27:00Z" w16du:dateUtc="2025-03-19T12:27:00Z"/>
          <w:rFonts w:ascii="Calibri" w:hAnsi="Calibri"/>
          <w:lang w:val="en-US"/>
        </w:rPr>
      </w:pPr>
      <w:ins w:id="3359" w:author="Kaski Maiju" w:date="2025-03-19T14:27:00Z" w16du:dateUtc="2025-03-19T12:27:00Z">
        <w:r w:rsidRPr="00162B77">
          <w:rPr>
            <w:rFonts w:ascii="Calibri" w:hAnsi="Calibri"/>
            <w:lang w:val="en-US" w:eastAsia="zh-CN"/>
          </w:rPr>
          <w:t>“Scheduling and Allocation Service” sends the request message to VTS system</w:t>
        </w:r>
      </w:ins>
    </w:p>
    <w:p w14:paraId="1E56A218" w14:textId="77777777" w:rsidR="00A1168D" w:rsidRPr="00162B77" w:rsidRDefault="00A1168D" w:rsidP="00A1168D">
      <w:pPr>
        <w:pStyle w:val="Luettelokappale"/>
        <w:numPr>
          <w:ilvl w:val="0"/>
          <w:numId w:val="126"/>
        </w:numPr>
        <w:autoSpaceDE w:val="0"/>
        <w:autoSpaceDN w:val="0"/>
        <w:adjustRightInd w:val="0"/>
        <w:spacing w:after="0" w:line="240" w:lineRule="auto"/>
        <w:rPr>
          <w:ins w:id="3360" w:author="Kaski Maiju" w:date="2025-03-19T14:27:00Z" w16du:dateUtc="2025-03-19T12:27:00Z"/>
          <w:rFonts w:ascii="Calibri" w:hAnsi="Calibri"/>
          <w:lang w:val="en-US"/>
        </w:rPr>
      </w:pPr>
      <w:ins w:id="3361" w:author="Kaski Maiju" w:date="2025-03-19T14:27:00Z" w16du:dateUtc="2025-03-19T12:27:00Z">
        <w:r w:rsidRPr="00162B77">
          <w:rPr>
            <w:rFonts w:ascii="Calibri" w:hAnsi="Calibri"/>
            <w:lang w:val="en-US" w:eastAsia="zh-CN"/>
          </w:rPr>
          <w:t xml:space="preserve">VTS system </w:t>
        </w:r>
        <w:r w:rsidRPr="00162B77">
          <w:rPr>
            <w:rFonts w:ascii="Calibri" w:hAnsi="Calibri"/>
            <w:lang w:val="en-US"/>
          </w:rPr>
          <w:t>acknowledges automatically</w:t>
        </w:r>
        <w:r w:rsidRPr="00162B77">
          <w:rPr>
            <w:rFonts w:ascii="Calibri" w:hAnsi="Calibri"/>
            <w:lang w:val="en-US" w:eastAsia="zh-CN"/>
          </w:rPr>
          <w:t xml:space="preserve"> upon receipt</w:t>
        </w:r>
      </w:ins>
    </w:p>
    <w:p w14:paraId="7C952345" w14:textId="77777777" w:rsidR="00A1168D" w:rsidRPr="00162B77" w:rsidRDefault="00A1168D" w:rsidP="00A1168D">
      <w:pPr>
        <w:pStyle w:val="Luettelokappale"/>
        <w:numPr>
          <w:ilvl w:val="0"/>
          <w:numId w:val="126"/>
        </w:numPr>
        <w:autoSpaceDE w:val="0"/>
        <w:autoSpaceDN w:val="0"/>
        <w:adjustRightInd w:val="0"/>
        <w:spacing w:after="0" w:line="240" w:lineRule="auto"/>
        <w:rPr>
          <w:ins w:id="3362" w:author="Kaski Maiju" w:date="2025-03-19T14:27:00Z" w16du:dateUtc="2025-03-19T12:27:00Z"/>
          <w:rFonts w:ascii="Calibri" w:hAnsi="Calibri"/>
          <w:lang w:val="en-US"/>
        </w:rPr>
      </w:pPr>
      <w:ins w:id="3363" w:author="Kaski Maiju" w:date="2025-03-19T14:27:00Z" w16du:dateUtc="2025-03-19T12:27:00Z">
        <w:r w:rsidRPr="00162B77">
          <w:rPr>
            <w:rFonts w:ascii="Calibri" w:hAnsi="Calibri"/>
            <w:lang w:val="en-US" w:eastAsia="zh-CN"/>
          </w:rPr>
          <w:t>VTS system</w:t>
        </w:r>
        <w:r w:rsidRPr="00162B77">
          <w:rPr>
            <w:rFonts w:ascii="Calibri" w:hAnsi="Calibri"/>
            <w:lang w:val="en-US"/>
          </w:rPr>
          <w:t xml:space="preserve"> automatically or </w:t>
        </w:r>
        <w:r w:rsidRPr="00162B77">
          <w:rPr>
            <w:rFonts w:ascii="Calibri" w:hAnsi="Calibri"/>
            <w:lang w:val="en-US" w:eastAsia="zh-CN"/>
          </w:rPr>
          <w:t xml:space="preserve">VTS personnel </w:t>
        </w:r>
        <w:r w:rsidRPr="00162B77">
          <w:rPr>
            <w:rFonts w:ascii="Calibri" w:hAnsi="Calibri"/>
            <w:lang w:val="en-US"/>
          </w:rPr>
          <w:t xml:space="preserve">manually </w:t>
        </w:r>
        <w:r w:rsidRPr="00162B77">
          <w:rPr>
            <w:rFonts w:ascii="Calibri" w:hAnsi="Calibri"/>
            <w:lang w:val="en-US" w:eastAsia="zh-CN"/>
          </w:rPr>
          <w:t>cancels the allocated slot or anchorage for the vessel,</w:t>
        </w:r>
        <w:r w:rsidRPr="00162B77">
          <w:rPr>
            <w:rFonts w:ascii="Calibri" w:hAnsi="Calibri"/>
            <w:lang w:val="en-US"/>
          </w:rPr>
          <w:t xml:space="preserve"> </w:t>
        </w:r>
        <w:r w:rsidRPr="00162B77">
          <w:rPr>
            <w:rFonts w:ascii="Calibri" w:hAnsi="Calibri"/>
            <w:lang w:val="en-US" w:eastAsia="zh-CN"/>
          </w:rPr>
          <w:t>and</w:t>
        </w:r>
        <w:r w:rsidRPr="00162B77">
          <w:rPr>
            <w:rFonts w:ascii="Calibri" w:hAnsi="Calibri"/>
            <w:lang w:val="en-US"/>
          </w:rPr>
          <w:t xml:space="preserve"> </w:t>
        </w:r>
        <w:r w:rsidRPr="00162B77">
          <w:rPr>
            <w:rFonts w:ascii="Calibri" w:hAnsi="Calibri"/>
            <w:lang w:val="en-US" w:eastAsia="zh-CN"/>
          </w:rPr>
          <w:t>updates the corresponding allocation schedules</w:t>
        </w:r>
      </w:ins>
    </w:p>
    <w:p w14:paraId="007702E2" w14:textId="77777777" w:rsidR="00A1168D" w:rsidRPr="00162B77" w:rsidRDefault="00A1168D" w:rsidP="00A1168D">
      <w:pPr>
        <w:pStyle w:val="Luettelokappale"/>
        <w:numPr>
          <w:ilvl w:val="0"/>
          <w:numId w:val="126"/>
        </w:numPr>
        <w:autoSpaceDE w:val="0"/>
        <w:autoSpaceDN w:val="0"/>
        <w:adjustRightInd w:val="0"/>
        <w:spacing w:after="0" w:line="240" w:lineRule="auto"/>
        <w:rPr>
          <w:ins w:id="3364" w:author="Kaski Maiju" w:date="2025-03-19T14:27:00Z" w16du:dateUtc="2025-03-19T12:27:00Z"/>
          <w:rFonts w:ascii="Calibri" w:hAnsi="Calibri"/>
          <w:lang w:val="en-US"/>
        </w:rPr>
      </w:pPr>
      <w:ins w:id="3365" w:author="Kaski Maiju" w:date="2025-03-19T14:27:00Z" w16du:dateUtc="2025-03-19T12:27:00Z">
        <w:r w:rsidRPr="00162B77">
          <w:rPr>
            <w:rFonts w:ascii="Calibri" w:hAnsi="Calibri"/>
            <w:lang w:val="en-US" w:eastAsia="zh-CN"/>
          </w:rPr>
          <w:t>VTS system publishes the latest allocation schedules via use case 1</w:t>
        </w:r>
      </w:ins>
    </w:p>
    <w:p w14:paraId="70B65278" w14:textId="77777777" w:rsidR="00A1168D" w:rsidRPr="00162B77" w:rsidRDefault="00A1168D" w:rsidP="00A1168D">
      <w:pPr>
        <w:pStyle w:val="Luettelokappale"/>
        <w:numPr>
          <w:ilvl w:val="0"/>
          <w:numId w:val="126"/>
        </w:numPr>
        <w:autoSpaceDE w:val="0"/>
        <w:autoSpaceDN w:val="0"/>
        <w:adjustRightInd w:val="0"/>
        <w:spacing w:after="0" w:line="240" w:lineRule="auto"/>
        <w:rPr>
          <w:ins w:id="3366" w:author="Kaski Maiju" w:date="2025-03-19T14:27:00Z" w16du:dateUtc="2025-03-19T12:27:00Z"/>
          <w:rFonts w:ascii="Calibri" w:hAnsi="Calibri"/>
          <w:lang w:val="en-US"/>
        </w:rPr>
      </w:pPr>
      <w:ins w:id="3367" w:author="Kaski Maiju" w:date="2025-03-19T14:27:00Z" w16du:dateUtc="2025-03-19T12:27:00Z">
        <w:r w:rsidRPr="00162B77">
          <w:rPr>
            <w:rFonts w:ascii="Calibri" w:hAnsi="Calibri"/>
            <w:lang w:val="en-US" w:eastAsia="zh-CN"/>
          </w:rPr>
          <w:t>“Scheduling and Allocation Service” generates the feedback message (cancellation completed) based on the latest allocation schedules</w:t>
        </w:r>
      </w:ins>
    </w:p>
    <w:p w14:paraId="1D86B28B" w14:textId="77777777" w:rsidR="00A1168D" w:rsidRPr="00162B77" w:rsidRDefault="00A1168D" w:rsidP="00A1168D">
      <w:pPr>
        <w:pStyle w:val="Luettelokappale"/>
        <w:numPr>
          <w:ilvl w:val="0"/>
          <w:numId w:val="126"/>
        </w:numPr>
        <w:autoSpaceDE w:val="0"/>
        <w:autoSpaceDN w:val="0"/>
        <w:adjustRightInd w:val="0"/>
        <w:spacing w:after="0" w:line="240" w:lineRule="auto"/>
        <w:rPr>
          <w:ins w:id="3368" w:author="Kaski Maiju" w:date="2025-03-19T14:27:00Z" w16du:dateUtc="2025-03-19T12:27:00Z"/>
          <w:rFonts w:ascii="Calibri" w:hAnsi="Calibri"/>
          <w:lang w:val="en-US"/>
        </w:rPr>
      </w:pPr>
      <w:ins w:id="3369" w:author="Kaski Maiju" w:date="2025-03-19T14:27:00Z" w16du:dateUtc="2025-03-19T12:27:00Z">
        <w:r w:rsidRPr="00162B77">
          <w:rPr>
            <w:rFonts w:ascii="Calibri" w:hAnsi="Calibri"/>
            <w:lang w:val="en-US" w:eastAsia="zh-CN"/>
          </w:rPr>
          <w:t>“Scheduling and Allocation Service” sends the generated message to the initial receiving path</w:t>
        </w:r>
      </w:ins>
    </w:p>
    <w:p w14:paraId="537C418E" w14:textId="77777777" w:rsidR="00A1168D" w:rsidRPr="00162B77" w:rsidRDefault="00A1168D" w:rsidP="00A1168D">
      <w:pPr>
        <w:pStyle w:val="Bullet1"/>
        <w:numPr>
          <w:ilvl w:val="0"/>
          <w:numId w:val="0"/>
        </w:numPr>
        <w:rPr>
          <w:ins w:id="3370" w:author="Kaski Maiju" w:date="2025-03-19T14:27:00Z" w16du:dateUtc="2025-03-19T12:27:00Z"/>
        </w:rPr>
      </w:pPr>
    </w:p>
    <w:p w14:paraId="60EBD43A" w14:textId="5EFC7FD6" w:rsidR="00A1168D" w:rsidRPr="00162B77" w:rsidRDefault="00A1168D" w:rsidP="00A1168D">
      <w:pPr>
        <w:pStyle w:val="AppendixHead3"/>
        <w:rPr>
          <w:ins w:id="3371" w:author="Kaski Maiju" w:date="2025-03-19T14:27:00Z" w16du:dateUtc="2025-03-19T12:27:00Z"/>
          <w:rFonts w:ascii="Calibri" w:eastAsiaTheme="minorEastAsia" w:hAnsi="Calibri" w:cs="Calibri"/>
          <w:lang w:eastAsia="zh-CN"/>
        </w:rPr>
      </w:pPr>
      <w:ins w:id="3372" w:author="Kaski Maiju" w:date="2025-03-19T14:27:00Z" w16du:dateUtc="2025-03-19T12:27:00Z">
        <w:r w:rsidRPr="00162B77">
          <w:rPr>
            <w:rFonts w:ascii="Calibri" w:hAnsi="Calibri" w:cs="Calibri"/>
            <w:lang w:eastAsia="zh-CN"/>
          </w:rPr>
          <w:lastRenderedPageBreak/>
          <w:t xml:space="preserve">Use Case </w:t>
        </w:r>
      </w:ins>
      <w:ins w:id="3373" w:author="Kaski Maiju" w:date="2025-09-25T10:50:00Z" w16du:dateUtc="2025-09-25T08:50:00Z">
        <w:r w:rsidR="00162B77">
          <w:t>6.2.</w:t>
        </w:r>
        <w:r w:rsidR="00162B77">
          <w:t xml:space="preserve">7 </w:t>
        </w:r>
      </w:ins>
      <w:ins w:id="3374" w:author="Kaski Maiju" w:date="2025-03-19T14:27:00Z" w16du:dateUtc="2025-03-19T12:27:00Z">
        <w:r w:rsidRPr="00162B77">
          <w:rPr>
            <w:rFonts w:ascii="Calibri" w:hAnsi="Calibri" w:cs="Calibri"/>
            <w:lang w:eastAsia="zh-CN"/>
          </w:rPr>
          <w:t>–</w:t>
        </w:r>
        <w:r w:rsidRPr="00162B77">
          <w:rPr>
            <w:rFonts w:ascii="Calibri" w:eastAsiaTheme="minorEastAsia" w:hAnsi="Calibri" w:cs="Calibri"/>
            <w:lang w:eastAsia="zh-CN"/>
          </w:rPr>
          <w:t xml:space="preserve"> Cancelling the allocated schedule by VTS</w:t>
        </w:r>
      </w:ins>
      <w:ins w:id="3375" w:author="Kaski Maiju" w:date="2025-09-25T10:49:00Z" w16du:dateUtc="2025-09-25T08:49:00Z">
        <w:r w:rsidR="00162B77">
          <w:rPr>
            <w:rFonts w:ascii="Calibri" w:eastAsiaTheme="minorEastAsia" w:hAnsi="Calibri" w:cs="Calibri"/>
            <w:lang w:eastAsia="zh-CN"/>
          </w:rPr>
          <w:t xml:space="preserve"> </w:t>
        </w:r>
        <w:r w:rsidR="00162B77">
          <w:rPr>
            <w:rFonts w:ascii="Calibri" w:hAnsi="Calibri" w:cs="Calibri"/>
            <w:lang w:eastAsia="zh-CN"/>
          </w:rPr>
          <w:t>(CHINA MSA)</w:t>
        </w:r>
      </w:ins>
    </w:p>
    <w:p w14:paraId="5239A7A3" w14:textId="77777777" w:rsidR="00A1168D" w:rsidRPr="00162B77" w:rsidRDefault="00A1168D" w:rsidP="00A1168D">
      <w:pPr>
        <w:spacing w:after="160"/>
        <w:ind w:left="2608" w:hanging="2608"/>
        <w:rPr>
          <w:ins w:id="3376" w:author="Kaski Maiju" w:date="2025-03-19T14:27:00Z" w16du:dateUtc="2025-03-19T12:27:00Z"/>
          <w:rFonts w:ascii="Calibri" w:hAnsi="Calibri" w:cs="Times New Roman"/>
        </w:rPr>
      </w:pPr>
      <w:ins w:id="3377"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rPr>
          <w:t xml:space="preserve">Due to </w:t>
        </w:r>
        <w:r w:rsidRPr="00162B77">
          <w:rPr>
            <w:rFonts w:ascii="Calibri" w:hAnsi="Calibri" w:cs="Times New Roman"/>
            <w:lang w:eastAsia="zh-CN"/>
          </w:rPr>
          <w:t>special cases</w:t>
        </w:r>
        <w:r w:rsidRPr="00162B77">
          <w:rPr>
            <w:rFonts w:ascii="Calibri" w:hAnsi="Calibri" w:cs="Times New Roman"/>
          </w:rPr>
          <w:t xml:space="preserve">, </w:t>
        </w:r>
        <w:r w:rsidRPr="00162B77">
          <w:rPr>
            <w:rFonts w:ascii="Calibri" w:hAnsi="Calibri" w:cs="Times New Roman"/>
            <w:lang w:eastAsia="zh-CN"/>
          </w:rPr>
          <w:t xml:space="preserve">such as receiving a cancellation notice from the relevant department, </w:t>
        </w:r>
        <w:r w:rsidRPr="00162B77">
          <w:rPr>
            <w:rFonts w:ascii="Calibri" w:hAnsi="Calibri" w:cs="Times New Roman"/>
          </w:rPr>
          <w:t xml:space="preserve">VTS cancels the </w:t>
        </w:r>
        <w:r w:rsidRPr="00162B77">
          <w:rPr>
            <w:rFonts w:ascii="Calibri" w:hAnsi="Calibri" w:cs="Times New Roman"/>
            <w:lang w:eastAsia="zh-CN"/>
          </w:rPr>
          <w:t>allocated</w:t>
        </w:r>
        <w:r w:rsidRPr="00162B77">
          <w:rPr>
            <w:rFonts w:ascii="Calibri" w:hAnsi="Calibri" w:cs="Times New Roman"/>
          </w:rPr>
          <w:t xml:space="preserve"> schedule for the vessel.</w:t>
        </w:r>
      </w:ins>
    </w:p>
    <w:p w14:paraId="08E0E7A4" w14:textId="77777777" w:rsidR="00A1168D" w:rsidRPr="00162B77" w:rsidRDefault="00A1168D" w:rsidP="00A1168D">
      <w:pPr>
        <w:spacing w:after="160" w:line="259" w:lineRule="auto"/>
        <w:rPr>
          <w:ins w:id="3378" w:author="Kaski Maiju" w:date="2025-03-19T14:27:00Z" w16du:dateUtc="2025-03-19T12:27:00Z"/>
          <w:rFonts w:ascii="Calibri" w:eastAsia="Calibri" w:hAnsi="Calibri"/>
          <w:u w:val="single"/>
        </w:rPr>
      </w:pPr>
      <w:ins w:id="3379" w:author="Kaski Maiju" w:date="2025-03-19T14:27:00Z" w16du:dateUtc="2025-03-19T12:27:00Z">
        <w:r w:rsidRPr="00162B77">
          <w:rPr>
            <w:rFonts w:ascii="Calibri" w:eastAsia="Calibri" w:hAnsi="Calibri"/>
            <w:color w:val="000000" w:themeColor="text1"/>
            <w:u w:val="single"/>
          </w:rPr>
          <w:t>Typical sequence:</w:t>
        </w:r>
      </w:ins>
    </w:p>
    <w:p w14:paraId="372346BC" w14:textId="77777777" w:rsidR="00A1168D" w:rsidRPr="00162B77" w:rsidRDefault="00A1168D" w:rsidP="00A1168D">
      <w:pPr>
        <w:pStyle w:val="Luettelokappale"/>
        <w:numPr>
          <w:ilvl w:val="0"/>
          <w:numId w:val="132"/>
        </w:numPr>
        <w:autoSpaceDE w:val="0"/>
        <w:autoSpaceDN w:val="0"/>
        <w:adjustRightInd w:val="0"/>
        <w:spacing w:after="0" w:line="240" w:lineRule="auto"/>
        <w:rPr>
          <w:ins w:id="3380" w:author="Kaski Maiju" w:date="2025-03-19T14:27:00Z" w16du:dateUtc="2025-03-19T12:27:00Z"/>
          <w:rFonts w:ascii="Calibri" w:hAnsi="Calibri"/>
          <w:lang w:val="en-US"/>
        </w:rPr>
      </w:pPr>
      <w:ins w:id="3381" w:author="Kaski Maiju" w:date="2025-03-19T14:27:00Z" w16du:dateUtc="2025-03-19T12:27:00Z">
        <w:r w:rsidRPr="00162B77">
          <w:rPr>
            <w:rFonts w:ascii="Calibri" w:hAnsi="Calibri"/>
            <w:lang w:val="en-US" w:eastAsia="zh-CN"/>
          </w:rPr>
          <w:t>VTS system</w:t>
        </w:r>
        <w:r w:rsidRPr="00162B77">
          <w:rPr>
            <w:rFonts w:ascii="Calibri" w:hAnsi="Calibri"/>
            <w:lang w:val="en-US"/>
          </w:rPr>
          <w:t xml:space="preserve"> automatically or </w:t>
        </w:r>
        <w:r w:rsidRPr="00162B77">
          <w:rPr>
            <w:rFonts w:ascii="Calibri" w:hAnsi="Calibri"/>
            <w:lang w:val="en-US" w:eastAsia="zh-CN"/>
          </w:rPr>
          <w:t xml:space="preserve">VTS personnel </w:t>
        </w:r>
        <w:r w:rsidRPr="00162B77">
          <w:rPr>
            <w:rFonts w:ascii="Calibri" w:hAnsi="Calibri"/>
            <w:lang w:val="en-US"/>
          </w:rPr>
          <w:t xml:space="preserve">manually </w:t>
        </w:r>
        <w:r w:rsidRPr="00162B77">
          <w:rPr>
            <w:rFonts w:ascii="Calibri" w:hAnsi="Calibri"/>
            <w:lang w:val="en-US" w:eastAsia="zh-CN"/>
          </w:rPr>
          <w:t>cancels the allocated slot or anchorage for the vessel,</w:t>
        </w:r>
        <w:r w:rsidRPr="00162B77">
          <w:rPr>
            <w:rFonts w:ascii="Calibri" w:hAnsi="Calibri"/>
            <w:lang w:val="en-US"/>
          </w:rPr>
          <w:t xml:space="preserve"> </w:t>
        </w:r>
        <w:r w:rsidRPr="00162B77">
          <w:rPr>
            <w:rFonts w:ascii="Calibri" w:hAnsi="Calibri"/>
            <w:lang w:val="en-US" w:eastAsia="zh-CN"/>
          </w:rPr>
          <w:t>and</w:t>
        </w:r>
        <w:r w:rsidRPr="00162B77">
          <w:rPr>
            <w:rFonts w:ascii="Calibri" w:hAnsi="Calibri"/>
            <w:lang w:val="en-US"/>
          </w:rPr>
          <w:t xml:space="preserve"> </w:t>
        </w:r>
        <w:r w:rsidRPr="00162B77">
          <w:rPr>
            <w:rFonts w:ascii="Calibri" w:hAnsi="Calibri"/>
            <w:lang w:val="en-US" w:eastAsia="zh-CN"/>
          </w:rPr>
          <w:t>updates the corresponding allocation schedules</w:t>
        </w:r>
      </w:ins>
    </w:p>
    <w:p w14:paraId="5F5D7110" w14:textId="77777777" w:rsidR="00A1168D" w:rsidRPr="00162B77" w:rsidRDefault="00A1168D" w:rsidP="00A1168D">
      <w:pPr>
        <w:pStyle w:val="Luettelokappale"/>
        <w:numPr>
          <w:ilvl w:val="0"/>
          <w:numId w:val="132"/>
        </w:numPr>
        <w:autoSpaceDE w:val="0"/>
        <w:autoSpaceDN w:val="0"/>
        <w:adjustRightInd w:val="0"/>
        <w:spacing w:after="0" w:line="240" w:lineRule="auto"/>
        <w:rPr>
          <w:ins w:id="3382" w:author="Kaski Maiju" w:date="2025-03-19T14:27:00Z" w16du:dateUtc="2025-03-19T12:27:00Z"/>
          <w:rFonts w:ascii="Calibri" w:hAnsi="Calibri"/>
          <w:lang w:val="en-US"/>
        </w:rPr>
      </w:pPr>
      <w:ins w:id="3383" w:author="Kaski Maiju" w:date="2025-03-19T14:27:00Z" w16du:dateUtc="2025-03-19T12:27:00Z">
        <w:r w:rsidRPr="00162B77">
          <w:rPr>
            <w:rFonts w:ascii="Calibri" w:hAnsi="Calibri"/>
            <w:lang w:val="en-US" w:eastAsia="zh-CN"/>
          </w:rPr>
          <w:t>VTS system publishes the latest allocation schedules via use case 1</w:t>
        </w:r>
      </w:ins>
    </w:p>
    <w:p w14:paraId="1EC759B1" w14:textId="77777777" w:rsidR="00A1168D" w:rsidRPr="00162B77" w:rsidRDefault="00A1168D" w:rsidP="00A1168D">
      <w:pPr>
        <w:pStyle w:val="Luettelokappale"/>
        <w:numPr>
          <w:ilvl w:val="0"/>
          <w:numId w:val="132"/>
        </w:numPr>
        <w:autoSpaceDE w:val="0"/>
        <w:autoSpaceDN w:val="0"/>
        <w:adjustRightInd w:val="0"/>
        <w:spacing w:after="0" w:line="240" w:lineRule="auto"/>
        <w:rPr>
          <w:ins w:id="3384" w:author="Kaski Maiju" w:date="2025-03-19T14:27:00Z" w16du:dateUtc="2025-03-19T12:27:00Z"/>
          <w:rFonts w:ascii="Calibri" w:hAnsi="Calibri"/>
          <w:lang w:val="en-US"/>
        </w:rPr>
      </w:pPr>
      <w:ins w:id="3385" w:author="Kaski Maiju" w:date="2025-03-19T14:27:00Z" w16du:dateUtc="2025-03-19T12:27:00Z">
        <w:r w:rsidRPr="00162B77">
          <w:rPr>
            <w:rFonts w:ascii="Calibri" w:hAnsi="Calibri"/>
            <w:lang w:val="en-US" w:eastAsia="zh-CN"/>
          </w:rPr>
          <w:t>“Scheduling and Allocation Service” generates the notification message (cancelled schedule) based on the latest allocation schedules</w:t>
        </w:r>
      </w:ins>
    </w:p>
    <w:p w14:paraId="60C89DD6" w14:textId="77777777" w:rsidR="00A1168D" w:rsidRPr="00162B77" w:rsidRDefault="00A1168D" w:rsidP="00A1168D">
      <w:pPr>
        <w:pStyle w:val="Luettelokappale"/>
        <w:numPr>
          <w:ilvl w:val="0"/>
          <w:numId w:val="132"/>
        </w:numPr>
        <w:autoSpaceDE w:val="0"/>
        <w:autoSpaceDN w:val="0"/>
        <w:adjustRightInd w:val="0"/>
        <w:spacing w:after="0" w:line="240" w:lineRule="auto"/>
        <w:rPr>
          <w:ins w:id="3386" w:author="Kaski Maiju" w:date="2025-03-19T14:27:00Z" w16du:dateUtc="2025-03-19T12:27:00Z"/>
          <w:rFonts w:ascii="Calibri" w:hAnsi="Calibri"/>
          <w:lang w:val="en-US"/>
        </w:rPr>
      </w:pPr>
      <w:ins w:id="3387" w:author="Kaski Maiju" w:date="2025-03-19T14:27:00Z" w16du:dateUtc="2025-03-19T12:27:00Z">
        <w:r w:rsidRPr="00162B77">
          <w:rPr>
            <w:rFonts w:ascii="Calibri" w:hAnsi="Calibri"/>
            <w:lang w:val="en-US" w:eastAsia="zh-CN"/>
          </w:rPr>
          <w:t>“Scheduling and Allocation Service” sends the generated message to the vessel</w:t>
        </w:r>
      </w:ins>
    </w:p>
    <w:p w14:paraId="0B5BFFF9" w14:textId="77777777" w:rsidR="00A1168D" w:rsidRPr="00162B77" w:rsidRDefault="00A1168D" w:rsidP="00A1168D">
      <w:pPr>
        <w:pStyle w:val="Bullet1"/>
        <w:numPr>
          <w:ilvl w:val="0"/>
          <w:numId w:val="0"/>
        </w:numPr>
        <w:rPr>
          <w:ins w:id="3388" w:author="Kaski Maiju" w:date="2025-03-19T14:27:00Z" w16du:dateUtc="2025-03-19T12:27:00Z"/>
        </w:rPr>
      </w:pPr>
    </w:p>
    <w:p w14:paraId="231B202A" w14:textId="65CEB9D0" w:rsidR="00A1168D" w:rsidRPr="00162B77" w:rsidRDefault="00A1168D" w:rsidP="00A1168D">
      <w:pPr>
        <w:pStyle w:val="AppendixHead3"/>
        <w:rPr>
          <w:ins w:id="3389" w:author="Kaski Maiju" w:date="2025-03-19T14:27:00Z" w16du:dateUtc="2025-03-19T12:27:00Z"/>
          <w:rFonts w:ascii="Calibri" w:eastAsiaTheme="minorEastAsia" w:hAnsi="Calibri" w:cs="Calibri"/>
          <w:lang w:eastAsia="zh-CN"/>
        </w:rPr>
      </w:pPr>
      <w:ins w:id="3390" w:author="Kaski Maiju" w:date="2025-03-19T14:27:00Z" w16du:dateUtc="2025-03-19T12:27:00Z">
        <w:r w:rsidRPr="00162B77">
          <w:rPr>
            <w:rFonts w:ascii="Calibri" w:hAnsi="Calibri" w:cs="Calibri"/>
            <w:lang w:eastAsia="zh-CN"/>
          </w:rPr>
          <w:t xml:space="preserve">Use Case </w:t>
        </w:r>
      </w:ins>
      <w:ins w:id="3391" w:author="Kaski Maiju" w:date="2025-09-25T10:50:00Z" w16du:dateUtc="2025-09-25T08:50:00Z">
        <w:r w:rsidR="00162B77">
          <w:t>6.2.</w:t>
        </w:r>
        <w:r w:rsidR="00162B77">
          <w:t>8</w:t>
        </w:r>
      </w:ins>
      <w:ins w:id="3392" w:author="Kaski Maiju" w:date="2025-03-19T14:27:00Z" w16du:dateUtc="2025-03-19T12:27:00Z">
        <w:r w:rsidRPr="00162B77">
          <w:rPr>
            <w:rFonts w:ascii="Calibri" w:hAnsi="Calibri" w:cs="Calibri"/>
            <w:lang w:eastAsia="zh-CN"/>
          </w:rPr>
          <w:t xml:space="preserve"> –</w:t>
        </w:r>
        <w:r w:rsidRPr="00162B77">
          <w:rPr>
            <w:rFonts w:ascii="Calibri" w:eastAsiaTheme="minorEastAsia" w:hAnsi="Calibri" w:cs="Calibri"/>
            <w:lang w:eastAsia="zh-CN"/>
          </w:rPr>
          <w:t xml:space="preserve"> Reallocating slots of traffic flow</w:t>
        </w:r>
      </w:ins>
      <w:ins w:id="3393" w:author="Kaski Maiju" w:date="2025-09-25T10:49:00Z" w16du:dateUtc="2025-09-25T08:49:00Z">
        <w:r w:rsidR="00162B77">
          <w:rPr>
            <w:rFonts w:ascii="Calibri" w:eastAsiaTheme="minorEastAsia" w:hAnsi="Calibri" w:cs="Calibri"/>
            <w:lang w:eastAsia="zh-CN"/>
          </w:rPr>
          <w:t xml:space="preserve"> </w:t>
        </w:r>
        <w:r w:rsidR="00162B77">
          <w:rPr>
            <w:rFonts w:ascii="Calibri" w:hAnsi="Calibri" w:cs="Calibri"/>
            <w:lang w:eastAsia="zh-CN"/>
          </w:rPr>
          <w:t>(CHINA MSA)</w:t>
        </w:r>
      </w:ins>
    </w:p>
    <w:p w14:paraId="62ADA387" w14:textId="77777777" w:rsidR="00A1168D" w:rsidRPr="00162B77" w:rsidRDefault="00A1168D" w:rsidP="00A1168D">
      <w:pPr>
        <w:spacing w:after="160"/>
        <w:ind w:left="2608" w:hanging="2608"/>
        <w:rPr>
          <w:ins w:id="3394" w:author="Kaski Maiju" w:date="2025-03-19T14:27:00Z" w16du:dateUtc="2025-03-19T12:27:00Z"/>
          <w:rFonts w:ascii="Calibri" w:hAnsi="Calibri" w:cs="Times New Roman"/>
        </w:rPr>
      </w:pPr>
      <w:ins w:id="3395"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rPr>
          <w:t xml:space="preserve">When external influences are eliminated, VTS unfreezes the </w:t>
        </w:r>
        <w:r w:rsidRPr="00162B77">
          <w:rPr>
            <w:rFonts w:ascii="Calibri" w:hAnsi="Calibri" w:cs="Times New Roman"/>
            <w:lang w:eastAsia="zh-CN"/>
          </w:rPr>
          <w:t>allocation</w:t>
        </w:r>
        <w:r w:rsidRPr="00162B77">
          <w:rPr>
            <w:rFonts w:ascii="Calibri" w:hAnsi="Calibri" w:cs="Times New Roman"/>
          </w:rPr>
          <w:t xml:space="preserve"> schedule</w:t>
        </w:r>
        <w:r w:rsidRPr="00162B77">
          <w:rPr>
            <w:rFonts w:ascii="Calibri" w:hAnsi="Calibri" w:cs="Times New Roman"/>
            <w:lang w:eastAsia="zh-CN"/>
          </w:rPr>
          <w:t>s</w:t>
        </w:r>
        <w:r w:rsidRPr="00162B77">
          <w:rPr>
            <w:rFonts w:ascii="Calibri" w:hAnsi="Calibri" w:cs="Times New Roman"/>
          </w:rPr>
          <w:t xml:space="preserve"> and </w:t>
        </w:r>
        <w:r w:rsidRPr="00162B77">
          <w:rPr>
            <w:rFonts w:ascii="Calibri" w:hAnsi="Calibri" w:cs="Times New Roman"/>
            <w:lang w:eastAsia="zh-CN"/>
          </w:rPr>
          <w:t>reallocates traffic slots</w:t>
        </w:r>
        <w:r w:rsidRPr="00162B77">
          <w:rPr>
            <w:rFonts w:ascii="Calibri" w:hAnsi="Calibri" w:cs="Times New Roman"/>
          </w:rPr>
          <w:t xml:space="preserve"> </w:t>
        </w:r>
        <w:r w:rsidRPr="00162B77">
          <w:rPr>
            <w:rFonts w:ascii="Calibri" w:hAnsi="Calibri" w:cs="Times New Roman"/>
            <w:lang w:eastAsia="zh-CN"/>
          </w:rPr>
          <w:t>for</w:t>
        </w:r>
        <w:r w:rsidRPr="00162B77">
          <w:rPr>
            <w:rFonts w:ascii="Calibri" w:hAnsi="Calibri" w:cs="Times New Roman"/>
          </w:rPr>
          <w:t xml:space="preserve"> </w:t>
        </w:r>
        <w:r w:rsidRPr="00162B77">
          <w:rPr>
            <w:rFonts w:ascii="Calibri" w:hAnsi="Calibri" w:cs="Times New Roman"/>
            <w:lang w:eastAsia="zh-CN"/>
          </w:rPr>
          <w:t xml:space="preserve">those </w:t>
        </w:r>
        <w:r w:rsidRPr="00162B77">
          <w:rPr>
            <w:rFonts w:ascii="Calibri" w:hAnsi="Calibri" w:cs="Times New Roman"/>
          </w:rPr>
          <w:t>waiting</w:t>
        </w:r>
        <w:r w:rsidRPr="00162B77">
          <w:rPr>
            <w:rFonts w:ascii="Calibri" w:hAnsi="Calibri" w:cs="Times New Roman"/>
            <w:lang w:eastAsia="zh-CN"/>
          </w:rPr>
          <w:t xml:space="preserve"> vessels.</w:t>
        </w:r>
        <w:r w:rsidRPr="00162B77">
          <w:rPr>
            <w:rFonts w:ascii="Calibri" w:hAnsi="Calibri" w:cs="Times New Roman"/>
          </w:rPr>
          <w:t xml:space="preserve"> </w:t>
        </w:r>
      </w:ins>
    </w:p>
    <w:p w14:paraId="3A675BB1" w14:textId="77777777" w:rsidR="00A1168D" w:rsidRPr="00162B77" w:rsidRDefault="00A1168D" w:rsidP="00A1168D">
      <w:pPr>
        <w:spacing w:after="160" w:line="259" w:lineRule="auto"/>
        <w:rPr>
          <w:ins w:id="3396" w:author="Kaski Maiju" w:date="2025-03-19T14:27:00Z" w16du:dateUtc="2025-03-19T12:27:00Z"/>
          <w:rFonts w:ascii="Calibri" w:eastAsia="Calibri" w:hAnsi="Calibri"/>
          <w:u w:val="single"/>
        </w:rPr>
      </w:pPr>
      <w:ins w:id="3397" w:author="Kaski Maiju" w:date="2025-03-19T14:27:00Z" w16du:dateUtc="2025-03-19T12:27:00Z">
        <w:r w:rsidRPr="00162B77">
          <w:rPr>
            <w:rFonts w:ascii="Calibri" w:eastAsia="Calibri" w:hAnsi="Calibri"/>
            <w:color w:val="000000" w:themeColor="text1"/>
            <w:u w:val="single"/>
          </w:rPr>
          <w:t>Typical sequence:</w:t>
        </w:r>
      </w:ins>
    </w:p>
    <w:p w14:paraId="2A35737D" w14:textId="77777777" w:rsidR="00A1168D" w:rsidRPr="00162B77" w:rsidRDefault="00A1168D" w:rsidP="00A1168D">
      <w:pPr>
        <w:pStyle w:val="Luettelokappale"/>
        <w:numPr>
          <w:ilvl w:val="0"/>
          <w:numId w:val="133"/>
        </w:numPr>
        <w:autoSpaceDE w:val="0"/>
        <w:autoSpaceDN w:val="0"/>
        <w:adjustRightInd w:val="0"/>
        <w:spacing w:after="0" w:line="240" w:lineRule="auto"/>
        <w:rPr>
          <w:ins w:id="3398" w:author="Kaski Maiju" w:date="2025-03-19T14:27:00Z" w16du:dateUtc="2025-03-19T12:27:00Z"/>
          <w:rFonts w:ascii="Calibri" w:hAnsi="Calibri"/>
          <w:lang w:val="en-US"/>
        </w:rPr>
      </w:pPr>
      <w:ins w:id="3399" w:author="Kaski Maiju" w:date="2025-03-19T14:27:00Z" w16du:dateUtc="2025-03-19T12:27:00Z">
        <w:r w:rsidRPr="00162B77">
          <w:rPr>
            <w:rFonts w:ascii="Calibri" w:hAnsi="Calibri"/>
            <w:lang w:val="en-US" w:eastAsia="zh-CN"/>
          </w:rPr>
          <w:t>VTS system</w:t>
        </w:r>
        <w:r w:rsidRPr="00162B77">
          <w:rPr>
            <w:rFonts w:ascii="Calibri" w:hAnsi="Calibri"/>
            <w:lang w:val="en-US"/>
          </w:rPr>
          <w:t xml:space="preserve"> automatically or </w:t>
        </w:r>
        <w:r w:rsidRPr="00162B77">
          <w:rPr>
            <w:rFonts w:ascii="Calibri" w:hAnsi="Calibri"/>
            <w:lang w:val="en-US" w:eastAsia="zh-CN"/>
          </w:rPr>
          <w:t xml:space="preserve">VTS personnel </w:t>
        </w:r>
        <w:r w:rsidRPr="00162B77">
          <w:rPr>
            <w:rFonts w:ascii="Calibri" w:hAnsi="Calibri"/>
            <w:lang w:val="en-US"/>
          </w:rPr>
          <w:t>manually</w:t>
        </w:r>
        <w:r w:rsidRPr="00162B77">
          <w:rPr>
            <w:rFonts w:ascii="Calibri" w:hAnsi="Calibri"/>
            <w:lang w:val="en-US" w:eastAsia="zh-CN"/>
          </w:rPr>
          <w:t xml:space="preserve"> unfreezes the allocation schedules of traffic slots</w:t>
        </w:r>
      </w:ins>
    </w:p>
    <w:p w14:paraId="5F9C423F" w14:textId="77777777" w:rsidR="00A1168D" w:rsidRPr="00162B77" w:rsidRDefault="00A1168D" w:rsidP="00A1168D">
      <w:pPr>
        <w:pStyle w:val="Luettelokappale"/>
        <w:numPr>
          <w:ilvl w:val="0"/>
          <w:numId w:val="133"/>
        </w:numPr>
        <w:autoSpaceDE w:val="0"/>
        <w:autoSpaceDN w:val="0"/>
        <w:adjustRightInd w:val="0"/>
        <w:spacing w:after="0" w:line="240" w:lineRule="auto"/>
        <w:rPr>
          <w:ins w:id="3400" w:author="Kaski Maiju" w:date="2025-03-19T14:27:00Z" w16du:dateUtc="2025-03-19T12:27:00Z"/>
          <w:rFonts w:ascii="Calibri" w:hAnsi="Calibri"/>
          <w:lang w:val="en-US"/>
        </w:rPr>
      </w:pPr>
      <w:ins w:id="3401" w:author="Kaski Maiju" w:date="2025-03-19T14:27:00Z" w16du:dateUtc="2025-03-19T12:27:00Z">
        <w:r w:rsidRPr="00162B77">
          <w:rPr>
            <w:rFonts w:ascii="Calibri" w:hAnsi="Calibri"/>
            <w:lang w:val="en-US" w:eastAsia="zh-CN"/>
          </w:rPr>
          <w:t>VTS system</w:t>
        </w:r>
        <w:r w:rsidRPr="00162B77">
          <w:rPr>
            <w:rFonts w:ascii="Calibri" w:hAnsi="Calibri"/>
            <w:lang w:val="en-US"/>
          </w:rPr>
          <w:t xml:space="preserve"> automatically or </w:t>
        </w:r>
        <w:r w:rsidRPr="00162B77">
          <w:rPr>
            <w:rFonts w:ascii="Calibri" w:hAnsi="Calibri"/>
            <w:lang w:val="en-US" w:eastAsia="zh-CN"/>
          </w:rPr>
          <w:t xml:space="preserve">VTS personnel </w:t>
        </w:r>
        <w:r w:rsidRPr="00162B77">
          <w:rPr>
            <w:rFonts w:ascii="Calibri" w:hAnsi="Calibri"/>
            <w:lang w:val="en-US"/>
          </w:rPr>
          <w:t xml:space="preserve">manually </w:t>
        </w:r>
        <w:r w:rsidRPr="00162B77">
          <w:rPr>
            <w:rFonts w:ascii="Calibri" w:hAnsi="Calibri"/>
            <w:lang w:val="en-US" w:eastAsia="zh-CN"/>
          </w:rPr>
          <w:t>reallocates passage slots for those waiting vessels, and</w:t>
        </w:r>
        <w:r w:rsidRPr="00162B77">
          <w:rPr>
            <w:rFonts w:ascii="Calibri" w:hAnsi="Calibri"/>
            <w:lang w:val="en-US"/>
          </w:rPr>
          <w:t xml:space="preserve"> </w:t>
        </w:r>
        <w:r w:rsidRPr="00162B77">
          <w:rPr>
            <w:rFonts w:ascii="Calibri" w:hAnsi="Calibri"/>
            <w:lang w:val="en-US" w:eastAsia="zh-CN"/>
          </w:rPr>
          <w:t>updates the allocation schedules of traffic slots</w:t>
        </w:r>
      </w:ins>
    </w:p>
    <w:p w14:paraId="08A661CD" w14:textId="77777777" w:rsidR="00A1168D" w:rsidRPr="00162B77" w:rsidRDefault="00A1168D" w:rsidP="00A1168D">
      <w:pPr>
        <w:pStyle w:val="Luettelokappale"/>
        <w:numPr>
          <w:ilvl w:val="0"/>
          <w:numId w:val="133"/>
        </w:numPr>
        <w:autoSpaceDE w:val="0"/>
        <w:autoSpaceDN w:val="0"/>
        <w:adjustRightInd w:val="0"/>
        <w:spacing w:after="0" w:line="240" w:lineRule="auto"/>
        <w:rPr>
          <w:ins w:id="3402" w:author="Kaski Maiju" w:date="2025-03-19T14:27:00Z" w16du:dateUtc="2025-03-19T12:27:00Z"/>
          <w:rFonts w:ascii="Calibri" w:hAnsi="Calibri"/>
          <w:lang w:val="en-US"/>
        </w:rPr>
      </w:pPr>
      <w:ins w:id="3403" w:author="Kaski Maiju" w:date="2025-03-19T14:27:00Z" w16du:dateUtc="2025-03-19T12:27:00Z">
        <w:r w:rsidRPr="00162B77">
          <w:rPr>
            <w:rFonts w:ascii="Calibri" w:hAnsi="Calibri"/>
            <w:lang w:val="en-US" w:eastAsia="zh-CN"/>
          </w:rPr>
          <w:t>VTS system publishes the latest allocation schedules of traffic slots via use case 1</w:t>
        </w:r>
      </w:ins>
    </w:p>
    <w:p w14:paraId="7202B310" w14:textId="77777777" w:rsidR="00A1168D" w:rsidRPr="00162B77" w:rsidRDefault="00A1168D" w:rsidP="00A1168D">
      <w:pPr>
        <w:pStyle w:val="Luettelokappale"/>
        <w:numPr>
          <w:ilvl w:val="0"/>
          <w:numId w:val="133"/>
        </w:numPr>
        <w:autoSpaceDE w:val="0"/>
        <w:autoSpaceDN w:val="0"/>
        <w:adjustRightInd w:val="0"/>
        <w:spacing w:after="0" w:line="240" w:lineRule="auto"/>
        <w:rPr>
          <w:ins w:id="3404" w:author="Kaski Maiju" w:date="2025-03-19T14:27:00Z" w16du:dateUtc="2025-03-19T12:27:00Z"/>
          <w:rFonts w:ascii="Calibri" w:hAnsi="Calibri"/>
          <w:lang w:val="en-US"/>
        </w:rPr>
      </w:pPr>
      <w:ins w:id="3405" w:author="Kaski Maiju" w:date="2025-03-19T14:27:00Z" w16du:dateUtc="2025-03-19T12:27:00Z">
        <w:r w:rsidRPr="00162B77">
          <w:rPr>
            <w:rFonts w:ascii="Calibri" w:hAnsi="Calibri"/>
            <w:lang w:val="en-US" w:eastAsia="zh-CN"/>
          </w:rPr>
          <w:t>“Scheduling and Allocation Service” generates the re-allocation messages corresponding to vessels based on the latest allocation schedules</w:t>
        </w:r>
      </w:ins>
    </w:p>
    <w:p w14:paraId="6C9C527D" w14:textId="77777777" w:rsidR="00A1168D" w:rsidRPr="00162B77" w:rsidRDefault="00A1168D" w:rsidP="00A1168D">
      <w:pPr>
        <w:pStyle w:val="Luettelokappale"/>
        <w:numPr>
          <w:ilvl w:val="0"/>
          <w:numId w:val="133"/>
        </w:numPr>
        <w:autoSpaceDE w:val="0"/>
        <w:autoSpaceDN w:val="0"/>
        <w:adjustRightInd w:val="0"/>
        <w:spacing w:after="0" w:line="240" w:lineRule="auto"/>
        <w:rPr>
          <w:ins w:id="3406" w:author="Kaski Maiju" w:date="2025-03-19T14:27:00Z" w16du:dateUtc="2025-03-19T12:27:00Z"/>
          <w:rFonts w:ascii="Calibri" w:hAnsi="Calibri"/>
          <w:lang w:val="en-US"/>
        </w:rPr>
      </w:pPr>
      <w:ins w:id="3407" w:author="Kaski Maiju" w:date="2025-03-19T14:27:00Z" w16du:dateUtc="2025-03-19T12:27:00Z">
        <w:r w:rsidRPr="00162B77">
          <w:rPr>
            <w:rFonts w:ascii="Calibri" w:hAnsi="Calibri"/>
            <w:lang w:val="en-US" w:eastAsia="zh-CN"/>
          </w:rPr>
          <w:t>“Scheduling and Allocation Service” sends the generated messages to the relevant vessels</w:t>
        </w:r>
      </w:ins>
    </w:p>
    <w:p w14:paraId="441571FB" w14:textId="77777777" w:rsidR="00A1168D" w:rsidRPr="00162B77" w:rsidRDefault="00A1168D" w:rsidP="00A1168D">
      <w:pPr>
        <w:pStyle w:val="Bullet1"/>
        <w:numPr>
          <w:ilvl w:val="0"/>
          <w:numId w:val="0"/>
        </w:numPr>
        <w:rPr>
          <w:ins w:id="3408" w:author="Kaski Maiju" w:date="2025-03-19T14:27:00Z" w16du:dateUtc="2025-03-19T12:27:00Z"/>
          <w:lang w:val="en-US"/>
        </w:rPr>
      </w:pPr>
    </w:p>
    <w:p w14:paraId="01DE6B95" w14:textId="77777777" w:rsidR="00A1168D" w:rsidRPr="00162B77" w:rsidRDefault="00A1168D" w:rsidP="00A1168D">
      <w:pPr>
        <w:pStyle w:val="Bullet1"/>
        <w:numPr>
          <w:ilvl w:val="0"/>
          <w:numId w:val="0"/>
        </w:numPr>
        <w:rPr>
          <w:ins w:id="3409" w:author="Kaski Maiju" w:date="2025-03-19T14:27:00Z" w16du:dateUtc="2025-03-19T12:27:00Z"/>
          <w:lang w:val="en-US"/>
        </w:rPr>
      </w:pPr>
    </w:p>
    <w:p w14:paraId="4CD1D419" w14:textId="5B389BB9" w:rsidR="00A1168D" w:rsidRPr="00162B77" w:rsidRDefault="00A1168D" w:rsidP="00A1168D">
      <w:pPr>
        <w:pStyle w:val="AppendixHead3"/>
        <w:rPr>
          <w:ins w:id="3410" w:author="Kaski Maiju" w:date="2025-03-19T14:27:00Z" w16du:dateUtc="2025-03-19T12:27:00Z"/>
          <w:rFonts w:ascii="Calibri" w:eastAsiaTheme="minorEastAsia" w:hAnsi="Calibri" w:cs="Calibri"/>
          <w:lang w:eastAsia="zh-CN"/>
        </w:rPr>
      </w:pPr>
      <w:ins w:id="3411" w:author="Kaski Maiju" w:date="2025-03-19T14:27:00Z" w16du:dateUtc="2025-03-19T12:27:00Z">
        <w:r w:rsidRPr="00162B77">
          <w:rPr>
            <w:rFonts w:ascii="Calibri" w:hAnsi="Calibri" w:cs="Calibri"/>
            <w:lang w:eastAsia="zh-CN"/>
          </w:rPr>
          <w:t xml:space="preserve">Use Case </w:t>
        </w:r>
      </w:ins>
      <w:ins w:id="3412" w:author="Kaski Maiju" w:date="2025-09-25T10:50:00Z" w16du:dateUtc="2025-09-25T08:50:00Z">
        <w:r w:rsidR="00162B77">
          <w:t>6.2.</w:t>
        </w:r>
        <w:r w:rsidR="00162B77">
          <w:t>9</w:t>
        </w:r>
      </w:ins>
      <w:ins w:id="3413" w:author="Kaski Maiju" w:date="2025-03-19T14:27:00Z" w16du:dateUtc="2025-03-19T12:27:00Z">
        <w:r w:rsidRPr="00162B77">
          <w:rPr>
            <w:rFonts w:ascii="Calibri" w:hAnsi="Calibri" w:cs="Calibri"/>
            <w:lang w:eastAsia="zh-CN"/>
          </w:rPr>
          <w:t xml:space="preserve"> –</w:t>
        </w:r>
        <w:r w:rsidRPr="00162B77">
          <w:rPr>
            <w:rFonts w:ascii="Calibri" w:eastAsiaTheme="minorEastAsia" w:hAnsi="Calibri" w:cs="Calibri"/>
            <w:lang w:eastAsia="zh-CN"/>
          </w:rPr>
          <w:t xml:space="preserve"> Modifying the allocated schedule from vessel</w:t>
        </w:r>
      </w:ins>
      <w:ins w:id="3414" w:author="Kaski Maiju" w:date="2025-09-25T10:49:00Z" w16du:dateUtc="2025-09-25T08:49:00Z">
        <w:r w:rsidR="00162B77">
          <w:rPr>
            <w:rFonts w:ascii="Calibri" w:eastAsiaTheme="minorEastAsia" w:hAnsi="Calibri" w:cs="Calibri"/>
            <w:lang w:eastAsia="zh-CN"/>
          </w:rPr>
          <w:t xml:space="preserve"> </w:t>
        </w:r>
        <w:r w:rsidR="00162B77">
          <w:rPr>
            <w:rFonts w:ascii="Calibri" w:hAnsi="Calibri" w:cs="Calibri"/>
            <w:lang w:eastAsia="zh-CN"/>
          </w:rPr>
          <w:t>(CHINA MSA)</w:t>
        </w:r>
      </w:ins>
    </w:p>
    <w:p w14:paraId="28C299EE" w14:textId="77777777" w:rsidR="00A1168D" w:rsidRPr="00162B77" w:rsidRDefault="00A1168D" w:rsidP="00A1168D">
      <w:pPr>
        <w:spacing w:after="160"/>
        <w:ind w:left="2608" w:hanging="2608"/>
        <w:rPr>
          <w:ins w:id="3415" w:author="Kaski Maiju" w:date="2025-03-19T14:27:00Z" w16du:dateUtc="2025-03-19T12:27:00Z"/>
          <w:rFonts w:ascii="Calibri" w:hAnsi="Calibri" w:cs="Times New Roman"/>
        </w:rPr>
      </w:pPr>
      <w:ins w:id="3416" w:author="Kaski Maiju" w:date="2025-03-19T14:27:00Z" w16du:dateUtc="2025-03-19T12:27:00Z">
        <w:r w:rsidRPr="00162B77">
          <w:rPr>
            <w:rFonts w:ascii="Calibri" w:eastAsia="Calibri" w:hAnsi="Calibri" w:cs="Times New Roman"/>
            <w:u w:val="single"/>
          </w:rPr>
          <w:t>Description:</w:t>
        </w:r>
        <w:r w:rsidRPr="00162B77">
          <w:rPr>
            <w:rFonts w:ascii="Calibri" w:eastAsia="Calibri" w:hAnsi="Calibri" w:cs="Times New Roman"/>
          </w:rPr>
          <w:tab/>
        </w:r>
        <w:r w:rsidRPr="00162B77">
          <w:rPr>
            <w:rFonts w:ascii="Calibri" w:hAnsi="Calibri" w:cs="Times New Roman"/>
          </w:rPr>
          <w:t xml:space="preserve">Due to changes in vessel’s route </w:t>
        </w:r>
        <w:r w:rsidRPr="00162B77">
          <w:rPr>
            <w:rFonts w:ascii="Calibri" w:hAnsi="Calibri" w:cs="Times New Roman"/>
            <w:lang w:eastAsia="zh-CN"/>
          </w:rPr>
          <w:t>schedule</w:t>
        </w:r>
        <w:r w:rsidRPr="00162B77">
          <w:rPr>
            <w:rFonts w:ascii="Calibri" w:hAnsi="Calibri" w:cs="Times New Roman"/>
          </w:rPr>
          <w:t xml:space="preserve">, the service receives the </w:t>
        </w:r>
        <w:r w:rsidRPr="00162B77">
          <w:rPr>
            <w:rFonts w:ascii="Calibri" w:hAnsi="Calibri" w:cs="Times New Roman"/>
            <w:lang w:eastAsia="zh-CN"/>
          </w:rPr>
          <w:t>vessel’s modification message</w:t>
        </w:r>
        <w:r w:rsidRPr="00162B77">
          <w:rPr>
            <w:rFonts w:ascii="Calibri" w:hAnsi="Calibri" w:cs="Times New Roman"/>
          </w:rPr>
          <w:t xml:space="preserve">, and VTS cancels the </w:t>
        </w:r>
        <w:r w:rsidRPr="00162B77">
          <w:rPr>
            <w:rFonts w:ascii="Calibri" w:hAnsi="Calibri" w:cs="Times New Roman"/>
            <w:lang w:eastAsia="zh-CN"/>
          </w:rPr>
          <w:t>allocated</w:t>
        </w:r>
        <w:r w:rsidRPr="00162B77">
          <w:rPr>
            <w:rFonts w:ascii="Calibri" w:hAnsi="Calibri" w:cs="Times New Roman"/>
          </w:rPr>
          <w:t xml:space="preserve"> schedule for the vessel</w:t>
        </w:r>
        <w:r w:rsidRPr="00162B77">
          <w:rPr>
            <w:rFonts w:ascii="Calibri" w:hAnsi="Calibri" w:cs="Times New Roman"/>
            <w:lang w:eastAsia="zh-CN"/>
          </w:rPr>
          <w:t>, and then allocates a new traffic slot or an anchorage resource</w:t>
        </w:r>
        <w:r w:rsidRPr="00162B77">
          <w:rPr>
            <w:rFonts w:ascii="Calibri" w:hAnsi="Calibri" w:cs="Times New Roman"/>
          </w:rPr>
          <w:t xml:space="preserve">. </w:t>
        </w:r>
      </w:ins>
    </w:p>
    <w:p w14:paraId="4C97F795" w14:textId="77777777" w:rsidR="00A1168D" w:rsidRPr="00162B77" w:rsidRDefault="00A1168D" w:rsidP="00A1168D">
      <w:pPr>
        <w:spacing w:after="160" w:line="259" w:lineRule="auto"/>
        <w:rPr>
          <w:ins w:id="3417" w:author="Kaski Maiju" w:date="2025-03-19T14:27:00Z" w16du:dateUtc="2025-03-19T12:27:00Z"/>
          <w:rFonts w:ascii="Calibri" w:eastAsia="Calibri" w:hAnsi="Calibri"/>
          <w:u w:val="single"/>
        </w:rPr>
      </w:pPr>
      <w:ins w:id="3418" w:author="Kaski Maiju" w:date="2025-03-19T14:27:00Z" w16du:dateUtc="2025-03-19T12:27:00Z">
        <w:r w:rsidRPr="00162B77">
          <w:rPr>
            <w:rFonts w:ascii="Calibri" w:eastAsia="Calibri" w:hAnsi="Calibri"/>
            <w:color w:val="000000" w:themeColor="text1"/>
            <w:u w:val="single"/>
          </w:rPr>
          <w:t>Typical sequence:</w:t>
        </w:r>
      </w:ins>
    </w:p>
    <w:p w14:paraId="7D01EAD6" w14:textId="77777777" w:rsidR="00A1168D" w:rsidRPr="00162B77" w:rsidRDefault="00A1168D" w:rsidP="00A1168D">
      <w:pPr>
        <w:pStyle w:val="Luettelokappale"/>
        <w:numPr>
          <w:ilvl w:val="0"/>
          <w:numId w:val="136"/>
        </w:numPr>
        <w:autoSpaceDE w:val="0"/>
        <w:autoSpaceDN w:val="0"/>
        <w:adjustRightInd w:val="0"/>
        <w:spacing w:after="0" w:line="240" w:lineRule="auto"/>
        <w:rPr>
          <w:ins w:id="3419" w:author="Kaski Maiju" w:date="2025-03-19T14:27:00Z" w16du:dateUtc="2025-03-19T12:27:00Z"/>
          <w:rFonts w:ascii="Calibri" w:hAnsi="Calibri"/>
          <w:lang w:val="en-US"/>
        </w:rPr>
      </w:pPr>
      <w:ins w:id="3420" w:author="Kaski Maiju" w:date="2025-03-19T14:27:00Z" w16du:dateUtc="2025-03-19T12:27:00Z">
        <w:r w:rsidRPr="00162B77">
          <w:rPr>
            <w:rFonts w:ascii="Calibri" w:hAnsi="Calibri"/>
            <w:lang w:val="en-US" w:eastAsia="zh-CN"/>
          </w:rPr>
          <w:t xml:space="preserve">“Scheduling and Allocation Service” </w:t>
        </w:r>
        <w:r w:rsidRPr="00162B77">
          <w:rPr>
            <w:rFonts w:ascii="Calibri" w:hAnsi="Calibri"/>
            <w:lang w:val="en-US"/>
          </w:rPr>
          <w:t>acknowledges automatically</w:t>
        </w:r>
        <w:r w:rsidRPr="00162B77">
          <w:rPr>
            <w:rFonts w:ascii="Calibri" w:hAnsi="Calibri"/>
            <w:lang w:val="en-US" w:eastAsia="zh-CN"/>
          </w:rPr>
          <w:t xml:space="preserve"> upon receiving </w:t>
        </w:r>
        <w:r w:rsidRPr="00162B77">
          <w:rPr>
            <w:rFonts w:ascii="Calibri" w:hAnsi="Calibri" w:cs="Times New Roman"/>
            <w:lang w:val="en-US"/>
            <w:rPrChange w:id="3421" w:author="Kaski Maiju" w:date="2025-09-25T10:48:00Z" w16du:dateUtc="2025-09-25T08:48:00Z">
              <w:rPr>
                <w:rFonts w:ascii="Calibri" w:hAnsi="Calibri" w:cs="Times New Roman"/>
              </w:rPr>
            </w:rPrChange>
          </w:rPr>
          <w:t xml:space="preserve">the </w:t>
        </w:r>
        <w:r w:rsidRPr="00162B77">
          <w:rPr>
            <w:rFonts w:ascii="Calibri" w:hAnsi="Calibri" w:cs="Times New Roman"/>
            <w:lang w:val="en-US" w:eastAsia="zh-CN"/>
            <w:rPrChange w:id="3422" w:author="Kaski Maiju" w:date="2025-09-25T10:48:00Z" w16du:dateUtc="2025-09-25T08:48:00Z">
              <w:rPr>
                <w:rFonts w:ascii="Calibri" w:hAnsi="Calibri" w:cs="Times New Roman"/>
                <w:lang w:eastAsia="zh-CN"/>
              </w:rPr>
            </w:rPrChange>
          </w:rPr>
          <w:t>vessel’s modification message</w:t>
        </w:r>
        <w:r w:rsidRPr="00162B77">
          <w:rPr>
            <w:rFonts w:ascii="Calibri" w:hAnsi="Calibri"/>
            <w:lang w:val="en-US" w:eastAsia="zh-CN"/>
          </w:rPr>
          <w:t xml:space="preserve"> (new ETA/ETA and ETD)</w:t>
        </w:r>
      </w:ins>
    </w:p>
    <w:p w14:paraId="4D9B2088" w14:textId="77777777" w:rsidR="00A1168D" w:rsidRPr="00162B77" w:rsidRDefault="00A1168D" w:rsidP="00A1168D">
      <w:pPr>
        <w:pStyle w:val="Luettelokappale"/>
        <w:numPr>
          <w:ilvl w:val="0"/>
          <w:numId w:val="136"/>
        </w:numPr>
        <w:autoSpaceDE w:val="0"/>
        <w:autoSpaceDN w:val="0"/>
        <w:adjustRightInd w:val="0"/>
        <w:spacing w:after="0" w:line="240" w:lineRule="auto"/>
        <w:rPr>
          <w:ins w:id="3423" w:author="Kaski Maiju" w:date="2025-03-19T14:27:00Z" w16du:dateUtc="2025-03-19T12:27:00Z"/>
          <w:rFonts w:ascii="Calibri" w:hAnsi="Calibri"/>
          <w:lang w:val="en-US"/>
        </w:rPr>
      </w:pPr>
      <w:ins w:id="3424" w:author="Kaski Maiju" w:date="2025-03-19T14:27:00Z" w16du:dateUtc="2025-03-19T12:27:00Z">
        <w:r w:rsidRPr="00162B77">
          <w:rPr>
            <w:rFonts w:ascii="Calibri" w:hAnsi="Calibri"/>
            <w:lang w:val="en-US" w:eastAsia="zh-CN"/>
          </w:rPr>
          <w:t xml:space="preserve"> “Scheduling and Allocation Service” distributes the modification message, allocates new schedule via use case 3 or use case 4, and cancels the allocated schedule via use case 5.</w:t>
        </w:r>
      </w:ins>
    </w:p>
    <w:p w14:paraId="1155A9BB" w14:textId="77777777" w:rsidR="00A1168D" w:rsidRPr="00162B77" w:rsidRDefault="00A1168D" w:rsidP="00D14277">
      <w:pPr>
        <w:pStyle w:val="Leipteksti"/>
        <w:ind w:left="360"/>
        <w:rPr>
          <w:ins w:id="3425" w:author="Kaski Maiju" w:date="2025-03-19T14:26:00Z" w16du:dateUtc="2025-03-19T12:26:00Z"/>
        </w:rPr>
      </w:pPr>
    </w:p>
    <w:p w14:paraId="45326B0C" w14:textId="67841175" w:rsidR="00D14277" w:rsidRPr="00162B77" w:rsidDel="006C0517" w:rsidRDefault="00D14277">
      <w:pPr>
        <w:pStyle w:val="AppendixHead2"/>
        <w:rPr>
          <w:del w:id="3426" w:author="Kaski Maiju" w:date="2024-09-26T11:50:00Z" w16du:dateUtc="2024-09-26T08:50:00Z"/>
          <w:rPrChange w:id="3427" w:author="Kaski Maiju" w:date="2025-09-25T10:48:00Z" w16du:dateUtc="2025-09-25T08:48:00Z">
            <w:rPr>
              <w:del w:id="3428" w:author="Kaski Maiju" w:date="2024-09-26T11:50:00Z" w16du:dateUtc="2024-09-26T08:50:00Z"/>
            </w:rPr>
          </w:rPrChange>
        </w:rPr>
        <w:pPrChange w:id="3429" w:author="Kaski Maiju" w:date="2024-09-23T15:03:00Z" w16du:dateUtc="2024-09-23T12:03:00Z">
          <w:pPr>
            <w:pStyle w:val="Bullet1"/>
          </w:pPr>
        </w:pPrChange>
      </w:pPr>
      <w:del w:id="3430" w:author="Kaski Maiju" w:date="2024-09-26T11:50:00Z" w16du:dateUtc="2024-09-26T08:50:00Z">
        <w:r w:rsidRPr="00162B77" w:rsidDel="006C0517">
          <w:rPr>
            <w:rPrChange w:id="3431" w:author="Kaski Maiju" w:date="2025-09-25T10:48:00Z" w16du:dateUtc="2025-09-25T08:48:00Z">
              <w:rPr/>
            </w:rPrChange>
          </w:rPr>
          <w:delText>Intended Track Exchange Service</w:delText>
        </w:r>
      </w:del>
    </w:p>
    <w:p w14:paraId="06710315" w14:textId="3E106B89" w:rsidR="006D0F9C" w:rsidRPr="00162B77" w:rsidDel="006C0517" w:rsidRDefault="00D14277" w:rsidP="00D14277">
      <w:pPr>
        <w:pStyle w:val="Leipteksti"/>
        <w:ind w:left="360"/>
        <w:rPr>
          <w:del w:id="3432" w:author="Kaski Maiju" w:date="2024-09-26T11:50:00Z" w16du:dateUtc="2024-09-26T08:50:00Z"/>
        </w:rPr>
      </w:pPr>
      <w:del w:id="3433" w:author="Kaski Maiju" w:date="2024-09-26T11:50:00Z" w16du:dateUtc="2024-09-26T08:50:00Z">
        <w:r w:rsidRPr="00162B77" w:rsidDel="006C0517">
          <w:delText>Intended Track Exchange Service (ITES) is primarily designed for vessels to exchange the track. Vessels can share their intended tracks and navigational intentions with other vessels and with VTS authorities, promoting safety by allowing for better situational awareness and collision avoidance. It aid vessels in track planning and decision-making to avoid potential conflicts. Within this service the VTS authority receive and review intended tracks from vessels operating in the VTS-area, allowing the VTS operator to intervene promptly in case of potential safety hazards and navigational issues.</w:delText>
        </w:r>
      </w:del>
    </w:p>
    <w:p w14:paraId="7F661E46" w14:textId="1AACF876" w:rsidR="00D14277" w:rsidRPr="00162B77" w:rsidDel="006C0517" w:rsidRDefault="00D14277">
      <w:pPr>
        <w:pStyle w:val="AppendixHead2"/>
        <w:rPr>
          <w:del w:id="3434" w:author="Kaski Maiju" w:date="2024-09-26T11:50:00Z" w16du:dateUtc="2024-09-26T08:50:00Z"/>
          <w:rPrChange w:id="3435" w:author="Kaski Maiju" w:date="2025-09-25T10:48:00Z" w16du:dateUtc="2025-09-25T08:48:00Z">
            <w:rPr>
              <w:del w:id="3436" w:author="Kaski Maiju" w:date="2024-09-26T11:50:00Z" w16du:dateUtc="2024-09-26T08:50:00Z"/>
            </w:rPr>
          </w:rPrChange>
        </w:rPr>
        <w:pPrChange w:id="3437" w:author="Kaski Maiju" w:date="2024-09-23T15:03:00Z" w16du:dateUtc="2024-09-23T12:03:00Z">
          <w:pPr>
            <w:pStyle w:val="Bullet1"/>
          </w:pPr>
        </w:pPrChange>
      </w:pPr>
      <w:del w:id="3438" w:author="Kaski Maiju" w:date="2024-09-26T11:50:00Z" w16du:dateUtc="2024-09-26T08:50:00Z">
        <w:r w:rsidRPr="00162B77" w:rsidDel="006C0517">
          <w:rPr>
            <w:rPrChange w:id="3439" w:author="Kaski Maiju" w:date="2025-09-25T10:48:00Z" w16du:dateUtc="2025-09-25T08:48:00Z">
              <w:rPr/>
            </w:rPrChange>
          </w:rPr>
          <w:delText xml:space="preserve">Voyage Plan Information Service </w:delText>
        </w:r>
      </w:del>
    </w:p>
    <w:p w14:paraId="47B8FE86" w14:textId="39EA78F9" w:rsidR="006D0F9C" w:rsidRPr="00162B77" w:rsidDel="006C0517" w:rsidRDefault="00D14277" w:rsidP="00D14277">
      <w:pPr>
        <w:pStyle w:val="Bullet1"/>
        <w:numPr>
          <w:ilvl w:val="0"/>
          <w:numId w:val="0"/>
        </w:numPr>
        <w:ind w:left="360"/>
        <w:rPr>
          <w:del w:id="3440" w:author="Kaski Maiju" w:date="2024-09-26T11:50:00Z" w16du:dateUtc="2024-09-26T08:50:00Z"/>
        </w:rPr>
      </w:pPr>
      <w:del w:id="3441" w:author="Kaski Maiju" w:date="2024-09-26T11:50:00Z" w16du:dateUtc="2024-09-26T08:50:00Z">
        <w:r w:rsidRPr="00162B77" w:rsidDel="006C0517">
          <w:delText xml:space="preserve">A Voyage Plan Information Service (VPIS) is designed to assist ship operators and mariners in planning and executing voyages safely and efficiently. Within this service the VTS </w:delText>
        </w:r>
      </w:del>
      <w:del w:id="3442" w:author="Kaski Maiju" w:date="2024-06-27T10:46:00Z">
        <w:r w:rsidRPr="00162B77" w:rsidDel="0003538E">
          <w:delText>authority</w:delText>
        </w:r>
      </w:del>
      <w:del w:id="3443" w:author="Kaski Maiju" w:date="2024-09-26T11:50:00Z" w16du:dateUtc="2024-09-26T08:50:00Z">
        <w:r w:rsidRPr="00162B77" w:rsidDel="006C0517">
          <w:delText>(s) provide comprehensive information to help vessels navigate from departure point to its final destination while considering various factors and potential hazards. The primary purpose is to enhance navigation safety, optimize route planning, and ensure compliance with regulations. This information includes: local port information, regulations, restrictions, reporting requirements, fairway information, and VTS area.</w:delText>
        </w:r>
      </w:del>
    </w:p>
    <w:p w14:paraId="3A1F4BBD" w14:textId="15EAE02D" w:rsidR="00D14277" w:rsidRPr="00162B77" w:rsidDel="006C0517" w:rsidRDefault="00D14277">
      <w:pPr>
        <w:pStyle w:val="AppendixHead2"/>
        <w:rPr>
          <w:del w:id="3444" w:author="Kaski Maiju" w:date="2024-09-26T11:50:00Z" w16du:dateUtc="2024-09-26T08:50:00Z"/>
          <w:rPrChange w:id="3445" w:author="Kaski Maiju" w:date="2025-09-25T10:48:00Z" w16du:dateUtc="2025-09-25T08:48:00Z">
            <w:rPr>
              <w:del w:id="3446" w:author="Kaski Maiju" w:date="2024-09-26T11:50:00Z" w16du:dateUtc="2024-09-26T08:50:00Z"/>
            </w:rPr>
          </w:rPrChange>
        </w:rPr>
        <w:pPrChange w:id="3447" w:author="Kaski Maiju" w:date="2024-09-23T15:03:00Z" w16du:dateUtc="2024-09-23T12:03:00Z">
          <w:pPr>
            <w:pStyle w:val="Bullet1"/>
          </w:pPr>
        </w:pPrChange>
      </w:pPr>
      <w:del w:id="3448" w:author="Kaski Maiju" w:date="2024-09-26T11:50:00Z" w16du:dateUtc="2024-09-26T08:50:00Z">
        <w:r w:rsidRPr="00162B77" w:rsidDel="006C0517">
          <w:rPr>
            <w:rPrChange w:id="3449" w:author="Kaski Maiju" w:date="2025-09-25T10:48:00Z" w16du:dateUtc="2025-09-25T08:48:00Z">
              <w:rPr/>
            </w:rPrChange>
          </w:rPr>
          <w:delText>VTS Reporting Service</w:delText>
        </w:r>
      </w:del>
    </w:p>
    <w:p w14:paraId="58212DB5" w14:textId="69219A1F" w:rsidR="006D0F9C" w:rsidRPr="00162B77" w:rsidDel="006C0517" w:rsidRDefault="00D14277" w:rsidP="00D14277">
      <w:pPr>
        <w:pStyle w:val="Bullet1"/>
        <w:numPr>
          <w:ilvl w:val="0"/>
          <w:numId w:val="0"/>
        </w:numPr>
        <w:ind w:left="360"/>
        <w:rPr>
          <w:del w:id="3450" w:author="Kaski Maiju" w:date="2024-09-26T11:50:00Z" w16du:dateUtc="2024-09-26T08:50:00Z"/>
          <w:color w:val="auto"/>
        </w:rPr>
      </w:pPr>
      <w:del w:id="3451" w:author="Kaski Maiju" w:date="2024-09-26T11:50:00Z" w16du:dateUtc="2024-09-26T08:50:00Z">
        <w:r w:rsidRPr="00162B77" w:rsidDel="006C0517">
          <w:delText xml:space="preserve">The VTS Reporting service is designed for vessels to report to the VTS area. When the vessel sails to the VTS reporting line at the destination port, it will send </w:delText>
        </w:r>
        <w:r w:rsidR="003F0BDC" w:rsidRPr="00162B77" w:rsidDel="006C0517">
          <w:delText>an</w:delText>
        </w:r>
        <w:r w:rsidRPr="00162B77" w:rsidDel="006C0517">
          <w:delText xml:space="preserve"> arrival report to VTS. With this service the VTS authority(s) can prepare the arrival of the vessel.</w:delText>
        </w:r>
      </w:del>
    </w:p>
    <w:p w14:paraId="459C958C" w14:textId="0E2E0F74" w:rsidR="00D14277" w:rsidRPr="00162B77" w:rsidDel="006C0517" w:rsidRDefault="00D14277">
      <w:pPr>
        <w:pStyle w:val="AppendixHead2"/>
        <w:rPr>
          <w:del w:id="3452" w:author="Kaski Maiju" w:date="2024-09-26T11:50:00Z" w16du:dateUtc="2024-09-26T08:50:00Z"/>
          <w:rPrChange w:id="3453" w:author="Kaski Maiju" w:date="2025-09-25T10:48:00Z" w16du:dateUtc="2025-09-25T08:48:00Z">
            <w:rPr>
              <w:del w:id="3454" w:author="Kaski Maiju" w:date="2024-09-26T11:50:00Z" w16du:dateUtc="2024-09-26T08:50:00Z"/>
            </w:rPr>
          </w:rPrChange>
        </w:rPr>
        <w:pPrChange w:id="3455" w:author="Kaski Maiju" w:date="2024-09-23T15:04:00Z" w16du:dateUtc="2024-09-23T12:04:00Z">
          <w:pPr>
            <w:pStyle w:val="Bullet1"/>
          </w:pPr>
        </w:pPrChange>
      </w:pPr>
      <w:del w:id="3456" w:author="Kaski Maiju" w:date="2024-09-26T11:50:00Z" w16du:dateUtc="2024-09-26T08:50:00Z">
        <w:r w:rsidRPr="00162B77" w:rsidDel="006C0517">
          <w:rPr>
            <w:rPrChange w:id="3457" w:author="Kaski Maiju" w:date="2025-09-25T10:48:00Z" w16du:dateUtc="2025-09-25T08:48:00Z">
              <w:rPr/>
            </w:rPrChange>
          </w:rPr>
          <w:delText xml:space="preserve">Pre Arrival Information Service </w:delText>
        </w:r>
      </w:del>
    </w:p>
    <w:p w14:paraId="30BD6B5B" w14:textId="0AB953C5" w:rsidR="006D0F9C" w:rsidRPr="00162B77" w:rsidDel="006C0517" w:rsidRDefault="00D14277" w:rsidP="00D14277">
      <w:pPr>
        <w:pStyle w:val="Bullet1"/>
        <w:numPr>
          <w:ilvl w:val="0"/>
          <w:numId w:val="0"/>
        </w:numPr>
        <w:ind w:left="360"/>
        <w:rPr>
          <w:del w:id="3458" w:author="Kaski Maiju" w:date="2024-09-26T11:50:00Z" w16du:dateUtc="2024-09-26T08:50:00Z"/>
          <w:color w:val="auto"/>
        </w:rPr>
      </w:pPr>
      <w:del w:id="3459" w:author="Kaski Maiju" w:date="2024-09-26T11:50:00Z" w16du:dateUtc="2024-09-26T08:50:00Z">
        <w:r w:rsidRPr="00162B77" w:rsidDel="006C0517">
          <w:delText xml:space="preserve">The Pre Arrival Information Service complements the Voyage Plan Information Service (VPIS) during the final stages of their voyage. Within this service the VTS </w:delText>
        </w:r>
      </w:del>
      <w:del w:id="3460" w:author="Kaski Maiju" w:date="2024-06-27T10:47:00Z">
        <w:r w:rsidRPr="00162B77" w:rsidDel="0003538E">
          <w:delText>authority</w:delText>
        </w:r>
      </w:del>
      <w:del w:id="3461" w:author="Kaski Maiju" w:date="2024-09-26T11:50:00Z" w16du:dateUtc="2024-09-26T08:50:00Z">
        <w:r w:rsidRPr="00162B77" w:rsidDel="006C0517">
          <w:delText>(s) will provides mariners specific and real-time information as vessels approach the VTS area and offers data and insights crucial for a safe and efficient voyage. This information includes more detailed information about the current status of the port, including: berth availability, port congestion, local restrictions and data on tide, currents, and their effects on navigation within the area.</w:delText>
        </w:r>
      </w:del>
    </w:p>
    <w:p w14:paraId="66662205" w14:textId="204F2F37" w:rsidR="00D14277" w:rsidRPr="00162B77" w:rsidDel="006C0517" w:rsidRDefault="00D14277">
      <w:pPr>
        <w:pStyle w:val="AppendixHead2"/>
        <w:rPr>
          <w:del w:id="3462" w:author="Kaski Maiju" w:date="2024-09-26T11:50:00Z" w16du:dateUtc="2024-09-26T08:50:00Z"/>
          <w:rPrChange w:id="3463" w:author="Kaski Maiju" w:date="2025-09-25T10:48:00Z" w16du:dateUtc="2025-09-25T08:48:00Z">
            <w:rPr>
              <w:del w:id="3464" w:author="Kaski Maiju" w:date="2024-09-26T11:50:00Z" w16du:dateUtc="2024-09-26T08:50:00Z"/>
            </w:rPr>
          </w:rPrChange>
        </w:rPr>
        <w:pPrChange w:id="3465" w:author="Kaski Maiju" w:date="2024-09-23T15:04:00Z" w16du:dateUtc="2024-09-23T12:04:00Z">
          <w:pPr>
            <w:pStyle w:val="Bullet1"/>
          </w:pPr>
        </w:pPrChange>
      </w:pPr>
      <w:del w:id="3466" w:author="Kaski Maiju" w:date="2024-09-26T11:50:00Z" w16du:dateUtc="2024-09-26T08:50:00Z">
        <w:r w:rsidRPr="00162B77" w:rsidDel="006C0517">
          <w:rPr>
            <w:rPrChange w:id="3467" w:author="Kaski Maiju" w:date="2025-09-25T10:48:00Z" w16du:dateUtc="2025-09-25T08:48:00Z">
              <w:rPr/>
            </w:rPrChange>
          </w:rPr>
          <w:delText>VTS information service</w:delText>
        </w:r>
      </w:del>
    </w:p>
    <w:p w14:paraId="6B3542EC" w14:textId="58140AB0" w:rsidR="006D0F9C" w:rsidRPr="00162B77" w:rsidDel="006C0517" w:rsidRDefault="00D14277" w:rsidP="00D14277">
      <w:pPr>
        <w:pStyle w:val="Leipteksti"/>
        <w:ind w:left="360"/>
        <w:rPr>
          <w:del w:id="3468" w:author="Kaski Maiju" w:date="2024-09-26T11:50:00Z" w16du:dateUtc="2024-09-26T08:50:00Z"/>
        </w:rPr>
      </w:pPr>
      <w:bookmarkStart w:id="3469" w:name="_Hlk146109928"/>
      <w:del w:id="3470" w:author="Kaski Maiju" w:date="2024-09-26T11:50:00Z" w16du:dateUtc="2024-09-26T08:50:00Z">
        <w:r w:rsidRPr="00162B77" w:rsidDel="006C0517">
          <w:delText xml:space="preserve">The primary aim of a VTS Information Service (VIS) is to assist ships in navigating safely within the port area. Within this service the VTS </w:delText>
        </w:r>
      </w:del>
      <w:del w:id="3471" w:author="Kaski Maiju" w:date="2024-06-27T10:48:00Z">
        <w:r w:rsidRPr="00162B77" w:rsidDel="0003538E">
          <w:delText>authority</w:delText>
        </w:r>
      </w:del>
      <w:del w:id="3472" w:author="Kaski Maiju" w:date="2024-09-26T11:50:00Z" w16du:dateUtc="2024-09-26T08:50:00Z">
        <w:r w:rsidRPr="00162B77" w:rsidDel="006C0517">
          <w:delText xml:space="preserve"> delivers specific information on navigational situations and warnings within the VTS area. Such as suspension or change of routes, information on uncharted obstacles such as dangerous wrecks, diving operations, crane activities or ships not under command</w:delText>
        </w:r>
      </w:del>
    </w:p>
    <w:bookmarkEnd w:id="3469"/>
    <w:p w14:paraId="220B43B1" w14:textId="04116738" w:rsidR="00D14277" w:rsidRPr="00162B77" w:rsidDel="006C0517" w:rsidRDefault="00D14277">
      <w:pPr>
        <w:pStyle w:val="AppendixHead2"/>
        <w:rPr>
          <w:del w:id="3473" w:author="Kaski Maiju" w:date="2024-09-26T11:50:00Z" w16du:dateUtc="2024-09-26T08:50:00Z"/>
          <w:rPrChange w:id="3474" w:author="Kaski Maiju" w:date="2025-09-25T10:48:00Z" w16du:dateUtc="2025-09-25T08:48:00Z">
            <w:rPr>
              <w:del w:id="3475" w:author="Kaski Maiju" w:date="2024-09-26T11:50:00Z" w16du:dateUtc="2024-09-26T08:50:00Z"/>
            </w:rPr>
          </w:rPrChange>
        </w:rPr>
        <w:pPrChange w:id="3476" w:author="Kaski Maiju" w:date="2024-09-23T15:04:00Z" w16du:dateUtc="2024-09-23T12:04:00Z">
          <w:pPr>
            <w:pStyle w:val="Bullet1"/>
          </w:pPr>
        </w:pPrChange>
      </w:pPr>
      <w:del w:id="3477" w:author="Kaski Maiju" w:date="2024-09-26T11:50:00Z" w16du:dateUtc="2024-09-26T08:50:00Z">
        <w:r w:rsidRPr="00162B77" w:rsidDel="006C0517">
          <w:rPr>
            <w:rPrChange w:id="3478" w:author="Kaski Maiju" w:date="2025-09-25T10:48:00Z" w16du:dateUtc="2025-09-25T08:48:00Z">
              <w:rPr/>
            </w:rPrChange>
          </w:rPr>
          <w:delText xml:space="preserve">Route Reference Service </w:delText>
        </w:r>
      </w:del>
      <w:del w:id="3479" w:author="Kaski Maiju" w:date="2024-03-14T15:45:00Z">
        <w:r w:rsidRPr="00162B77" w:rsidDel="00902818">
          <w:rPr>
            <w:rPrChange w:id="3480" w:author="Kaski Maiju" w:date="2025-09-25T10:48:00Z" w16du:dateUtc="2025-09-25T08:48:00Z">
              <w:rPr/>
            </w:rPrChange>
          </w:rPr>
          <w:delText>(RE UC1)</w:delText>
        </w:r>
      </w:del>
    </w:p>
    <w:p w14:paraId="2530AD1A" w14:textId="357E934A" w:rsidR="00D14277" w:rsidRPr="00162B77" w:rsidDel="006C0517" w:rsidRDefault="00D14277" w:rsidP="00D14277">
      <w:pPr>
        <w:pStyle w:val="Bullet1"/>
        <w:numPr>
          <w:ilvl w:val="0"/>
          <w:numId w:val="0"/>
        </w:numPr>
        <w:ind w:left="360"/>
        <w:rPr>
          <w:del w:id="3481" w:author="Kaski Maiju" w:date="2024-09-26T11:50:00Z" w16du:dateUtc="2024-09-26T08:50:00Z"/>
        </w:rPr>
      </w:pPr>
      <w:del w:id="3482" w:author="Kaski Maiju" w:date="2024-09-26T11:50:00Z" w16du:dateUtc="2024-09-26T08:50:00Z">
        <w:r w:rsidRPr="00162B77" w:rsidDel="006C0517">
          <w:delText xml:space="preserve">With the Route Reference Service (RRS) coastal and or VTS </w:delText>
        </w:r>
      </w:del>
      <w:del w:id="3483" w:author="Kaski Maiju" w:date="2024-06-27T10:48:00Z">
        <w:r w:rsidRPr="00162B77" w:rsidDel="0003538E">
          <w:delText>authority</w:delText>
        </w:r>
      </w:del>
      <w:del w:id="3484" w:author="Kaski Maiju" w:date="2024-09-26T11:50:00Z" w16du:dateUtc="2024-09-26T08:50:00Z">
        <w:r w:rsidRPr="00162B77" w:rsidDel="006C0517">
          <w:delText xml:space="preserve">(s) offer predefined routes and waypoints, in electronic format. RSS is designed to assist mariners in their voyage planning to define the suitable route on commonly used passages, such as shipping lanes, approaches to ports, and coastal routes.  </w:delText>
        </w:r>
      </w:del>
    </w:p>
    <w:p w14:paraId="576D8314" w14:textId="3E6C6855" w:rsidR="00D14277" w:rsidRPr="00162B77" w:rsidDel="00BE6069" w:rsidRDefault="00D14277">
      <w:pPr>
        <w:pStyle w:val="Otsikko3"/>
        <w:rPr>
          <w:del w:id="3485" w:author="Kaski Maiju" w:date="2024-06-26T13:33:00Z"/>
          <w:rPrChange w:id="3486" w:author="Kaski Maiju" w:date="2025-09-25T10:48:00Z" w16du:dateUtc="2025-09-25T08:48:00Z">
            <w:rPr>
              <w:del w:id="3487" w:author="Kaski Maiju" w:date="2024-06-26T13:33:00Z"/>
            </w:rPr>
          </w:rPrChange>
        </w:rPr>
        <w:pPrChange w:id="3488" w:author="Kaski Maiju" w:date="2024-03-14T15:45:00Z">
          <w:pPr>
            <w:pStyle w:val="Bullet1"/>
          </w:pPr>
        </w:pPrChange>
      </w:pPr>
      <w:del w:id="3489" w:author="Kaski Maiju" w:date="2024-06-26T13:33:00Z">
        <w:r w:rsidRPr="00162B77" w:rsidDel="00BE6069">
          <w:rPr>
            <w:rPrChange w:id="3490" w:author="Kaski Maiju" w:date="2025-09-25T10:48:00Z" w16du:dateUtc="2025-09-25T08:48:00Z">
              <w:rPr/>
            </w:rPrChange>
          </w:rPr>
          <w:delText xml:space="preserve">Route </w:delText>
        </w:r>
      </w:del>
      <w:del w:id="3491" w:author="Kaski Maiju" w:date="2024-03-13T15:54:00Z">
        <w:r w:rsidRPr="00162B77" w:rsidDel="005E285F">
          <w:rPr>
            <w:rPrChange w:id="3492" w:author="Kaski Maiju" w:date="2025-09-25T10:48:00Z" w16du:dateUtc="2025-09-25T08:48:00Z">
              <w:rPr/>
            </w:rPrChange>
          </w:rPr>
          <w:delText>Reporting</w:delText>
        </w:r>
      </w:del>
      <w:del w:id="3493" w:author="Kaski Maiju" w:date="2024-06-26T13:33:00Z">
        <w:r w:rsidRPr="00162B77" w:rsidDel="00BE6069">
          <w:rPr>
            <w:rPrChange w:id="3494" w:author="Kaski Maiju" w:date="2025-09-25T10:48:00Z" w16du:dateUtc="2025-09-25T08:48:00Z">
              <w:rPr/>
            </w:rPrChange>
          </w:rPr>
          <w:delText xml:space="preserve"> Service </w:delText>
        </w:r>
      </w:del>
      <w:del w:id="3495" w:author="Kaski Maiju" w:date="2024-03-13T15:53:00Z">
        <w:r w:rsidRPr="00162B77" w:rsidDel="005E285F">
          <w:rPr>
            <w:rPrChange w:id="3496" w:author="Kaski Maiju" w:date="2025-09-25T10:48:00Z" w16du:dateUtc="2025-09-25T08:48:00Z">
              <w:rPr/>
            </w:rPrChange>
          </w:rPr>
          <w:delText>(RE UC2)</w:delText>
        </w:r>
      </w:del>
    </w:p>
    <w:p w14:paraId="4307588B" w14:textId="53E53F38" w:rsidR="00E92EA8" w:rsidRPr="00162B77" w:rsidDel="00702C17" w:rsidRDefault="00D14277">
      <w:pPr>
        <w:pStyle w:val="AppendixHead2"/>
        <w:rPr>
          <w:del w:id="3497" w:author="Kaski Maiju" w:date="2024-03-14T15:53:00Z"/>
          <w:rPrChange w:id="3498" w:author="Kaski Maiju" w:date="2025-09-25T10:48:00Z" w16du:dateUtc="2025-09-25T08:48:00Z">
            <w:rPr>
              <w:del w:id="3499" w:author="Kaski Maiju" w:date="2024-03-14T15:53:00Z"/>
            </w:rPr>
          </w:rPrChange>
        </w:rPr>
        <w:pPrChange w:id="3500" w:author="Kaski Maiju" w:date="2024-09-23T15:04:00Z" w16du:dateUtc="2024-09-23T12:04:00Z">
          <w:pPr>
            <w:pStyle w:val="Bullet1"/>
            <w:numPr>
              <w:numId w:val="0"/>
            </w:numPr>
            <w:ind w:left="0" w:firstLine="0"/>
          </w:pPr>
        </w:pPrChange>
      </w:pPr>
      <w:del w:id="3501" w:author="Kaski Maiju" w:date="2024-06-26T13:33:00Z">
        <w:r w:rsidRPr="00162B77" w:rsidDel="00BE6069">
          <w:rPr>
            <w:rPrChange w:id="3502" w:author="Kaski Maiju" w:date="2025-09-25T10:48:00Z" w16du:dateUtc="2025-09-25T08:48:00Z">
              <w:rPr/>
            </w:rPrChange>
          </w:rPr>
          <w:delText>Vessel sends prior to its arrival the intended route through the VTS area to the VTS. If the route includes schedule use case can also be used together with VTS traffic clearance service.</w:delText>
        </w:r>
      </w:del>
      <w:bookmarkStart w:id="3503" w:name="_Toc170377902"/>
      <w:bookmarkEnd w:id="3503"/>
    </w:p>
    <w:p w14:paraId="07EEF423" w14:textId="3ABFBFE2" w:rsidR="00D14277" w:rsidRPr="00162B77" w:rsidDel="006C0517" w:rsidRDefault="00D14277">
      <w:pPr>
        <w:pStyle w:val="AppendixHead2"/>
        <w:rPr>
          <w:del w:id="3504" w:author="Kaski Maiju" w:date="2024-09-26T11:50:00Z" w16du:dateUtc="2024-09-26T08:50:00Z"/>
          <w:rPrChange w:id="3505" w:author="Kaski Maiju" w:date="2025-09-25T10:48:00Z" w16du:dateUtc="2025-09-25T08:48:00Z">
            <w:rPr>
              <w:del w:id="3506" w:author="Kaski Maiju" w:date="2024-09-26T11:50:00Z" w16du:dateUtc="2024-09-26T08:50:00Z"/>
            </w:rPr>
          </w:rPrChange>
        </w:rPr>
        <w:pPrChange w:id="3507" w:author="Kaski Maiju" w:date="2024-09-23T15:04:00Z" w16du:dateUtc="2024-09-23T12:04:00Z">
          <w:pPr>
            <w:pStyle w:val="Bullet1"/>
          </w:pPr>
        </w:pPrChange>
      </w:pPr>
      <w:del w:id="3508" w:author="Kaski Maiju" w:date="2024-09-26T11:50:00Z" w16du:dateUtc="2024-09-26T08:50:00Z">
        <w:r w:rsidRPr="00162B77" w:rsidDel="006C0517">
          <w:rPr>
            <w:rPrChange w:id="3509" w:author="Kaski Maiju" w:date="2025-09-25T10:48:00Z" w16du:dateUtc="2025-09-25T08:48:00Z">
              <w:rPr/>
            </w:rPrChange>
          </w:rPr>
          <w:delText xml:space="preserve">Route Crosscheck service </w:delText>
        </w:r>
      </w:del>
      <w:del w:id="3510" w:author="Kaski Maiju" w:date="2024-03-13T16:02:00Z">
        <w:r w:rsidRPr="00162B77" w:rsidDel="005E285F">
          <w:rPr>
            <w:rPrChange w:id="3511" w:author="Kaski Maiju" w:date="2025-09-25T10:48:00Z" w16du:dateUtc="2025-09-25T08:48:00Z">
              <w:rPr/>
            </w:rPrChange>
          </w:rPr>
          <w:delText>(RE UC3)</w:delText>
        </w:r>
      </w:del>
    </w:p>
    <w:p w14:paraId="7AF96645" w14:textId="4770111C" w:rsidR="00FF7A47" w:rsidRPr="00162B77" w:rsidDel="006C0517" w:rsidRDefault="00FF7A47" w:rsidP="00FF7A47">
      <w:pPr>
        <w:pStyle w:val="Bullet1"/>
        <w:numPr>
          <w:ilvl w:val="0"/>
          <w:numId w:val="0"/>
        </w:numPr>
        <w:ind w:left="360"/>
        <w:rPr>
          <w:del w:id="3512" w:author="Kaski Maiju" w:date="2024-09-26T11:50:00Z" w16du:dateUtc="2024-09-26T08:50:00Z"/>
          <w:color w:val="auto"/>
        </w:rPr>
      </w:pPr>
      <w:del w:id="3513" w:author="Kaski Maiju" w:date="2024-09-26T11:50:00Z" w16du:dateUtc="2024-09-26T08:50:00Z">
        <w:r w:rsidRPr="00162B77" w:rsidDel="006C0517">
          <w:delText xml:space="preserve">The purpose of Route Crosscheck </w:delText>
        </w:r>
        <w:r w:rsidR="000E6582" w:rsidRPr="00162B77" w:rsidDel="006C0517">
          <w:delText>S</w:delText>
        </w:r>
        <w:r w:rsidRPr="00162B77" w:rsidDel="006C0517">
          <w:delText>ervice</w:delText>
        </w:r>
        <w:r w:rsidR="000E6582" w:rsidRPr="00162B77" w:rsidDel="006C0517">
          <w:delText xml:space="preserve"> (RCS)</w:delText>
        </w:r>
        <w:r w:rsidRPr="00162B77" w:rsidDel="006C0517">
          <w:delText xml:space="preserve"> is to validate a planned or monitored route from the vessel and compare the information with expertise of the VTSO and its information regarding the specific VTS area ((traffic separation, depth, speed restrictions…, etc). When the VTS receives a route from a vessel the VTS should be able to execute a Route cross check. The cross-checking may be done before the vessel’s departure or before arrival at a certain geographical area (for example a VTS area). The cross-check can include, but is not limited to, Under Keel Clearance (UKC), air draft, no violation of no-go areas, MSI and compliance with mandatory routing.</w:delText>
        </w:r>
      </w:del>
    </w:p>
    <w:p w14:paraId="553E1AD0" w14:textId="1B1EEE4E" w:rsidR="00137A91" w:rsidRPr="00162B77" w:rsidDel="006C0517" w:rsidRDefault="00FF7A47" w:rsidP="00FF7A47">
      <w:pPr>
        <w:pStyle w:val="Bullet1"/>
        <w:numPr>
          <w:ilvl w:val="0"/>
          <w:numId w:val="0"/>
        </w:numPr>
        <w:ind w:left="360"/>
        <w:rPr>
          <w:del w:id="3514" w:author="Kaski Maiju" w:date="2024-09-26T11:50:00Z" w16du:dateUtc="2024-09-26T08:50:00Z"/>
          <w:color w:val="auto"/>
        </w:rPr>
      </w:pPr>
      <w:del w:id="3515" w:author="Kaski Maiju" w:date="2024-09-26T11:50:00Z" w16du:dateUtc="2024-09-26T08:50:00Z">
        <w:r w:rsidRPr="00162B77" w:rsidDel="006C0517">
          <w:delText>When a ship’s route is sent to VTS, the VTS will review the intended route and verify if the route is in accordance with all general and local area information and regulations. Additionally, necessary changes can be sent as a recommended route from shore side actors to the ship</w:delText>
        </w:r>
      </w:del>
    </w:p>
    <w:p w14:paraId="4AE4EBDF" w14:textId="46158CBA" w:rsidR="00D14277" w:rsidRPr="00162B77" w:rsidDel="006C0517" w:rsidRDefault="00D14277">
      <w:pPr>
        <w:pStyle w:val="AppendixHead2"/>
        <w:rPr>
          <w:del w:id="3516" w:author="Kaski Maiju" w:date="2024-09-26T11:50:00Z" w16du:dateUtc="2024-09-26T08:50:00Z"/>
          <w:rPrChange w:id="3517" w:author="Kaski Maiju" w:date="2025-09-25T10:48:00Z" w16du:dateUtc="2025-09-25T08:48:00Z">
            <w:rPr>
              <w:del w:id="3518" w:author="Kaski Maiju" w:date="2024-09-26T11:50:00Z" w16du:dateUtc="2024-09-26T08:50:00Z"/>
            </w:rPr>
          </w:rPrChange>
        </w:rPr>
        <w:pPrChange w:id="3519" w:author="Kaski Maiju" w:date="2024-09-23T15:04:00Z" w16du:dateUtc="2024-09-23T12:04:00Z">
          <w:pPr>
            <w:pStyle w:val="Bullet1"/>
          </w:pPr>
        </w:pPrChange>
      </w:pPr>
      <w:del w:id="3520" w:author="Kaski Maiju" w:date="2024-09-26T11:50:00Z" w16du:dateUtc="2024-09-26T08:50:00Z">
        <w:r w:rsidRPr="00162B77" w:rsidDel="006C0517">
          <w:rPr>
            <w:rPrChange w:id="3521" w:author="Kaski Maiju" w:date="2025-09-25T10:48:00Z" w16du:dateUtc="2025-09-25T08:48:00Z">
              <w:rPr/>
            </w:rPrChange>
          </w:rPr>
          <w:delText xml:space="preserve">Slot Management Service </w:delText>
        </w:r>
      </w:del>
      <w:del w:id="3522" w:author="Kaski Maiju" w:date="2024-09-23T17:15:00Z" w16du:dateUtc="2024-09-23T14:15:00Z">
        <w:r w:rsidRPr="00162B77" w:rsidDel="00640596">
          <w:rPr>
            <w:rPrChange w:id="3523" w:author="Kaski Maiju" w:date="2025-09-25T10:48:00Z" w16du:dateUtc="2025-09-25T08:48:00Z">
              <w:rPr/>
            </w:rPrChange>
          </w:rPr>
          <w:delText xml:space="preserve">including Just in Time </w:delText>
        </w:r>
      </w:del>
      <w:del w:id="3524" w:author="Kaski Maiju" w:date="2024-03-13T16:02:00Z">
        <w:r w:rsidRPr="00162B77" w:rsidDel="005E285F">
          <w:rPr>
            <w:rPrChange w:id="3525" w:author="Kaski Maiju" w:date="2025-09-25T10:48:00Z" w16du:dateUtc="2025-09-25T08:48:00Z">
              <w:rPr/>
            </w:rPrChange>
          </w:rPr>
          <w:delText>(UC4)</w:delText>
        </w:r>
      </w:del>
    </w:p>
    <w:p w14:paraId="2E14C832" w14:textId="4E8DA2FD" w:rsidR="00137A91" w:rsidRPr="00162B77" w:rsidDel="006C0517" w:rsidRDefault="00D14277">
      <w:pPr>
        <w:spacing w:line="259" w:lineRule="auto"/>
        <w:ind w:left="360"/>
        <w:rPr>
          <w:del w:id="3526" w:author="Kaski Maiju" w:date="2024-09-26T12:01:00Z" w16du:dateUtc="2024-09-26T09:01:00Z"/>
          <w:rFonts w:ascii="Calibri" w:eastAsia="Calibri" w:hAnsi="Calibri" w:cs="Times New Roman"/>
          <w:color w:val="FF0000"/>
          <w:szCs w:val="28"/>
          <w:rPrChange w:id="3527" w:author="Kaski Maiju" w:date="2025-09-25T10:48:00Z" w16du:dateUtc="2025-09-25T08:48:00Z">
            <w:rPr>
              <w:del w:id="3528" w:author="Kaski Maiju" w:date="2024-09-26T12:01:00Z" w16du:dateUtc="2024-09-26T09:01:00Z"/>
            </w:rPr>
          </w:rPrChange>
        </w:rPr>
        <w:pPrChange w:id="3529" w:author="Kaski Maiju" w:date="2024-09-26T12:01:00Z" w16du:dateUtc="2024-09-26T09:01:00Z">
          <w:pPr>
            <w:pStyle w:val="Bullet1"/>
            <w:numPr>
              <w:numId w:val="0"/>
            </w:numPr>
            <w:ind w:left="0" w:firstLine="0"/>
          </w:pPr>
        </w:pPrChange>
      </w:pPr>
      <w:del w:id="3530" w:author="Kaski Maiju" w:date="2024-09-23T17:16:00Z" w16du:dateUtc="2024-09-23T14:16:00Z">
        <w:r w:rsidRPr="00162B77" w:rsidDel="00640596">
          <w:rPr>
            <w:rPrChange w:id="3531" w:author="Kaski Maiju" w:date="2025-09-25T10:48:00Z" w16du:dateUtc="2025-09-25T08:48:00Z">
              <w:rPr/>
            </w:rPrChange>
          </w:rPr>
          <w:delText xml:space="preserve">Slot Management Service (SMS) is primarily designed to regulate and coordinate the allocation of berthing slots and arrival/departure times for vessels in port in advance of entrance. Within this service the VTS authority(s) provide a specific timeslot towards the vessel and allocates vessels in a time window to ensure safe and sustainable voyages into the VTS area and extends the ability for VTS to organize vessels approaching and departing from the VTS area, reducing congestion and conflicts near port entrances and exits and implementing Just in Time arrival concepts.  </w:delText>
        </w:r>
      </w:del>
    </w:p>
    <w:p w14:paraId="7B3ECBA9" w14:textId="7DF6CA5F" w:rsidR="00D14277" w:rsidRPr="00162B77" w:rsidDel="006C0517" w:rsidRDefault="00D14277">
      <w:pPr>
        <w:rPr>
          <w:del w:id="3532" w:author="Kaski Maiju" w:date="2024-09-26T12:01:00Z" w16du:dateUtc="2024-09-26T09:01:00Z"/>
        </w:rPr>
        <w:pPrChange w:id="3533" w:author="Kaski Maiju" w:date="2024-09-26T12:01:00Z" w16du:dateUtc="2024-09-26T09:01:00Z">
          <w:pPr>
            <w:pStyle w:val="Bullet1"/>
          </w:pPr>
        </w:pPrChange>
      </w:pPr>
      <w:del w:id="3534" w:author="Kaski Maiju" w:date="2024-09-26T12:01:00Z" w16du:dateUtc="2024-09-26T09:01:00Z">
        <w:r w:rsidRPr="00162B77" w:rsidDel="006C0517">
          <w:rPr>
            <w:rPrChange w:id="3535" w:author="Kaski Maiju" w:date="2025-09-25T10:48:00Z" w16du:dateUtc="2025-09-25T08:48:00Z">
              <w:rPr/>
            </w:rPrChange>
          </w:rPr>
          <w:delText xml:space="preserve">Route Monitoring Service </w:delText>
        </w:r>
      </w:del>
      <w:del w:id="3536" w:author="Kaski Maiju" w:date="2024-03-13T16:02:00Z">
        <w:r w:rsidRPr="00162B77" w:rsidDel="005E285F">
          <w:rPr>
            <w:rPrChange w:id="3537" w:author="Kaski Maiju" w:date="2025-09-25T10:48:00Z" w16du:dateUtc="2025-09-25T08:48:00Z">
              <w:rPr/>
            </w:rPrChange>
          </w:rPr>
          <w:delText>(UC5)</w:delText>
        </w:r>
      </w:del>
    </w:p>
    <w:p w14:paraId="467D58EA" w14:textId="156747FA" w:rsidR="006D0F9C" w:rsidRPr="00162B77" w:rsidDel="006C0517" w:rsidRDefault="00D14277">
      <w:pPr>
        <w:rPr>
          <w:del w:id="3538" w:author="Kaski Maiju" w:date="2024-09-26T12:01:00Z" w16du:dateUtc="2024-09-26T09:01:00Z"/>
        </w:rPr>
        <w:pPrChange w:id="3539" w:author="Kaski Maiju" w:date="2024-09-26T12:01:00Z" w16du:dateUtc="2024-09-26T09:01:00Z">
          <w:pPr>
            <w:pStyle w:val="Leipteksti"/>
            <w:ind w:left="360"/>
          </w:pPr>
        </w:pPrChange>
      </w:pPr>
      <w:del w:id="3540" w:author="Kaski Maiju" w:date="2024-09-26T12:01:00Z" w16du:dateUtc="2024-09-26T09:01:00Z">
        <w:r w:rsidRPr="00162B77" w:rsidDel="006C0517">
          <w:rPr>
            <w:rPrChange w:id="3541" w:author="Kaski Maiju" w:date="2025-09-25T10:48:00Z" w16du:dateUtc="2025-09-25T08:48:00Z">
              <w:rPr/>
            </w:rPrChange>
          </w:rPr>
          <w:delText>The Route Monitoring Service (RMS) is used to monitor vessels that they stay within the planned schedule and corridor as defined in the route plan. Within this service the VTS authority(s) will identify irregular or suspicious vessel activities, such as vessels that may be deviating from their routes or schedules, allowing the VTS operator to intervene promptly in case of potential safety hazards and navigational issues.</w:delText>
        </w:r>
      </w:del>
    </w:p>
    <w:p w14:paraId="6C4D203A" w14:textId="345AEE2D" w:rsidR="00835BD5" w:rsidRPr="00162B77" w:rsidDel="006C0517" w:rsidRDefault="00AA0FAE">
      <w:pPr>
        <w:rPr>
          <w:del w:id="3542" w:author="Kaski Maiju" w:date="2024-09-26T12:01:00Z" w16du:dateUtc="2024-09-26T09:01:00Z"/>
        </w:rPr>
        <w:pPrChange w:id="3543" w:author="Kaski Maiju" w:date="2024-09-26T12:01:00Z" w16du:dateUtc="2024-09-26T09:01:00Z">
          <w:pPr>
            <w:pStyle w:val="Otsikko3"/>
          </w:pPr>
        </w:pPrChange>
      </w:pPr>
      <w:del w:id="3544" w:author="Kaski Maiju" w:date="2024-09-26T12:01:00Z" w16du:dateUtc="2024-09-26T09:01:00Z">
        <w:r w:rsidRPr="00162B77" w:rsidDel="006C0517">
          <w:rPr>
            <w:rPrChange w:id="3545" w:author="Kaski Maiju" w:date="2025-09-25T10:48:00Z" w16du:dateUtc="2025-09-25T08:48:00Z">
              <w:rPr/>
            </w:rPrChange>
          </w:rPr>
          <w:delText>Other Technical Services associated with Maritime Service 1 – Vessel Traffic Services (VTS)</w:delText>
        </w:r>
      </w:del>
    </w:p>
    <w:p w14:paraId="60BBC95F" w14:textId="45E3AD0A" w:rsidR="000C75A8" w:rsidRPr="00162B77" w:rsidDel="006C0517" w:rsidRDefault="000C75A8">
      <w:pPr>
        <w:rPr>
          <w:del w:id="3546" w:author="Kaski Maiju" w:date="2024-09-26T12:01:00Z" w16du:dateUtc="2024-09-26T09:01:00Z"/>
        </w:rPr>
        <w:pPrChange w:id="3547" w:author="Kaski Maiju" w:date="2024-09-26T12:01:00Z" w16du:dateUtc="2024-09-26T09:01:00Z">
          <w:pPr>
            <w:pStyle w:val="Bullet1"/>
          </w:pPr>
        </w:pPrChange>
      </w:pPr>
      <w:bookmarkStart w:id="3548" w:name="_Toc111209590"/>
      <w:del w:id="3549" w:author="Kaski Maiju" w:date="2024-09-26T12:01:00Z" w16du:dateUtc="2024-09-26T09:01:00Z">
        <w:r w:rsidRPr="00162B77" w:rsidDel="006C0517">
          <w:rPr>
            <w:rPrChange w:id="3550" w:author="Kaski Maiju" w:date="2025-09-25T10:48:00Z" w16du:dateUtc="2025-09-25T08:48:00Z">
              <w:rPr/>
            </w:rPrChange>
          </w:rPr>
          <w:delText>Meteorology Service</w:delText>
        </w:r>
        <w:bookmarkEnd w:id="3548"/>
      </w:del>
    </w:p>
    <w:p w14:paraId="6DE6CD64" w14:textId="3BCC27A2" w:rsidR="00137A91" w:rsidRPr="00162B77" w:rsidDel="006C0517" w:rsidRDefault="00156F85">
      <w:pPr>
        <w:rPr>
          <w:del w:id="3551" w:author="Kaski Maiju" w:date="2024-09-26T12:01:00Z" w16du:dateUtc="2024-09-26T09:01:00Z"/>
        </w:rPr>
        <w:pPrChange w:id="3552" w:author="Kaski Maiju" w:date="2024-09-26T12:01:00Z" w16du:dateUtc="2024-09-26T09:01:00Z">
          <w:pPr>
            <w:pStyle w:val="Leipteksti"/>
            <w:ind w:left="360"/>
          </w:pPr>
        </w:pPrChange>
      </w:pPr>
      <w:del w:id="3553" w:author="Kaski Maiju" w:date="2024-09-26T12:01:00Z" w16du:dateUtc="2024-09-26T09:01:00Z">
        <w:r w:rsidRPr="00162B77" w:rsidDel="006C0517">
          <w:rPr>
            <w:rPrChange w:id="3554" w:author="Kaski Maiju" w:date="2025-09-25T10:48:00Z" w16du:dateUtc="2025-09-25T08:48:00Z">
              <w:rPr/>
            </w:rPrChange>
          </w:rPr>
          <w:delText>The service supports the provision of information which could include the speed and direction of the prevailing wind, direction and height of the waves, visibility, atmospheric pressure, the formation of ice, etc.</w:delText>
        </w:r>
      </w:del>
    </w:p>
    <w:p w14:paraId="1F291E0D" w14:textId="61F7E2C8" w:rsidR="000C75A8" w:rsidRPr="00162B77" w:rsidDel="006C0517" w:rsidRDefault="000C75A8">
      <w:pPr>
        <w:rPr>
          <w:del w:id="3555" w:author="Kaski Maiju" w:date="2024-09-26T12:01:00Z" w16du:dateUtc="2024-09-26T09:01:00Z"/>
        </w:rPr>
        <w:pPrChange w:id="3556" w:author="Kaski Maiju" w:date="2024-09-26T12:01:00Z" w16du:dateUtc="2024-09-26T09:01:00Z">
          <w:pPr>
            <w:pStyle w:val="Bullet1"/>
          </w:pPr>
        </w:pPrChange>
      </w:pPr>
      <w:bookmarkStart w:id="3557" w:name="_Toc111209591"/>
      <w:del w:id="3558" w:author="Kaski Maiju" w:date="2024-09-26T12:01:00Z" w16du:dateUtc="2024-09-26T09:01:00Z">
        <w:r w:rsidRPr="00162B77" w:rsidDel="006C0517">
          <w:rPr>
            <w:rPrChange w:id="3559" w:author="Kaski Maiju" w:date="2025-09-25T10:48:00Z" w16du:dateUtc="2025-09-25T08:48:00Z">
              <w:rPr/>
            </w:rPrChange>
          </w:rPr>
          <w:delText>Meteorological warnings Service</w:delText>
        </w:r>
        <w:bookmarkEnd w:id="3557"/>
      </w:del>
    </w:p>
    <w:p w14:paraId="6EF7C3A4" w14:textId="560B0300" w:rsidR="00137A91" w:rsidRPr="00162B77" w:rsidDel="006C0517" w:rsidRDefault="00835BD5">
      <w:pPr>
        <w:rPr>
          <w:del w:id="3560" w:author="Kaski Maiju" w:date="2024-09-26T12:01:00Z" w16du:dateUtc="2024-09-26T09:01:00Z"/>
        </w:rPr>
        <w:pPrChange w:id="3561" w:author="Kaski Maiju" w:date="2024-09-26T12:01:00Z" w16du:dateUtc="2024-09-26T09:01:00Z">
          <w:pPr>
            <w:pStyle w:val="Leipteksti"/>
            <w:ind w:firstLine="360"/>
          </w:pPr>
        </w:pPrChange>
      </w:pPr>
      <w:del w:id="3562" w:author="Kaski Maiju" w:date="2024-09-26T12:01:00Z" w16du:dateUtc="2024-09-26T09:01:00Z">
        <w:r w:rsidRPr="00162B77" w:rsidDel="006C0517">
          <w:rPr>
            <w:rPrChange w:id="3563" w:author="Kaski Maiju" w:date="2025-09-25T10:48:00Z" w16du:dateUtc="2025-09-25T08:48:00Z">
              <w:rPr/>
            </w:rPrChange>
          </w:rPr>
          <w:delText>The service supports the provision of warnings concerning gale, storm, tsunami, restricted visibility, etc.</w:delText>
        </w:r>
      </w:del>
    </w:p>
    <w:p w14:paraId="077298B7" w14:textId="49BC8D47" w:rsidR="000C75A8" w:rsidRPr="00162B77" w:rsidDel="006C0517" w:rsidRDefault="000C75A8">
      <w:pPr>
        <w:rPr>
          <w:del w:id="3564" w:author="Kaski Maiju" w:date="2024-09-26T12:01:00Z" w16du:dateUtc="2024-09-26T09:01:00Z"/>
        </w:rPr>
        <w:pPrChange w:id="3565" w:author="Kaski Maiju" w:date="2024-09-26T12:01:00Z" w16du:dateUtc="2024-09-26T09:01:00Z">
          <w:pPr>
            <w:pStyle w:val="Bullet1"/>
          </w:pPr>
        </w:pPrChange>
      </w:pPr>
      <w:bookmarkStart w:id="3566" w:name="_Toc111209592"/>
      <w:del w:id="3567" w:author="Kaski Maiju" w:date="2024-09-26T12:01:00Z" w16du:dateUtc="2024-09-26T09:01:00Z">
        <w:r w:rsidRPr="00162B77" w:rsidDel="006C0517">
          <w:rPr>
            <w:rPrChange w:id="3568" w:author="Kaski Maiju" w:date="2025-09-25T10:48:00Z" w16du:dateUtc="2025-09-25T08:48:00Z">
              <w:rPr/>
            </w:rPrChange>
          </w:rPr>
          <w:delText>Hydrographic Service</w:delText>
        </w:r>
        <w:bookmarkEnd w:id="3566"/>
      </w:del>
    </w:p>
    <w:p w14:paraId="61882394" w14:textId="589B57B5" w:rsidR="00137A91" w:rsidRPr="00162B77" w:rsidDel="006C0517" w:rsidRDefault="00835BD5">
      <w:pPr>
        <w:rPr>
          <w:del w:id="3569" w:author="Kaski Maiju" w:date="2024-09-26T12:01:00Z" w16du:dateUtc="2024-09-26T09:01:00Z"/>
        </w:rPr>
        <w:pPrChange w:id="3570" w:author="Kaski Maiju" w:date="2024-09-26T12:01:00Z" w16du:dateUtc="2024-09-26T09:01:00Z">
          <w:pPr>
            <w:pStyle w:val="Leipteksti"/>
            <w:ind w:left="360"/>
          </w:pPr>
        </w:pPrChange>
      </w:pPr>
      <w:del w:id="3571" w:author="Kaski Maiju" w:date="2024-09-26T12:01:00Z" w16du:dateUtc="2024-09-26T09:01:00Z">
        <w:r w:rsidRPr="00162B77" w:rsidDel="006C0517">
          <w:rPr>
            <w:rPrChange w:id="3572" w:author="Kaski Maiju" w:date="2025-09-25T10:48:00Z" w16du:dateUtc="2025-09-25T08:48:00Z">
              <w:rPr/>
            </w:rPrChange>
          </w:rPr>
          <w:delText>The service supports the provision of information which could include factors such as the stability of the seabed, sea depth, the accuracy of surveys, tidal ranges, tidal streams, prevailing currents and swell, etc.</w:delText>
        </w:r>
      </w:del>
    </w:p>
    <w:p w14:paraId="52595C9A" w14:textId="2B4404DA" w:rsidR="000C75A8" w:rsidRPr="00162B77" w:rsidDel="006C0517" w:rsidRDefault="000C75A8">
      <w:pPr>
        <w:rPr>
          <w:del w:id="3573" w:author="Kaski Maiju" w:date="2024-09-26T12:01:00Z" w16du:dateUtc="2024-09-26T09:01:00Z"/>
        </w:rPr>
        <w:pPrChange w:id="3574" w:author="Kaski Maiju" w:date="2024-09-26T12:01:00Z" w16du:dateUtc="2024-09-26T09:01:00Z">
          <w:pPr>
            <w:pStyle w:val="Bullet1"/>
          </w:pPr>
        </w:pPrChange>
      </w:pPr>
      <w:bookmarkStart w:id="3575" w:name="_Toc111209593"/>
      <w:del w:id="3576" w:author="Kaski Maiju" w:date="2024-09-26T12:01:00Z" w16du:dateUtc="2024-09-26T09:01:00Z">
        <w:r w:rsidRPr="00162B77" w:rsidDel="006C0517">
          <w:rPr>
            <w:rPrChange w:id="3577" w:author="Kaski Maiju" w:date="2025-09-25T10:48:00Z" w16du:dateUtc="2025-09-25T08:48:00Z">
              <w:rPr/>
            </w:rPrChange>
          </w:rPr>
          <w:delText>AtoN information Service</w:delText>
        </w:r>
        <w:bookmarkEnd w:id="3575"/>
      </w:del>
    </w:p>
    <w:p w14:paraId="6CD85C42" w14:textId="479BC244" w:rsidR="00137A91" w:rsidRPr="00162B77" w:rsidDel="006C0517" w:rsidRDefault="00835BD5">
      <w:pPr>
        <w:rPr>
          <w:del w:id="3578" w:author="Kaski Maiju" w:date="2024-09-26T12:01:00Z" w16du:dateUtc="2024-09-26T09:01:00Z"/>
        </w:rPr>
        <w:pPrChange w:id="3579" w:author="Kaski Maiju" w:date="2024-09-26T12:01:00Z" w16du:dateUtc="2024-09-26T09:01:00Z">
          <w:pPr>
            <w:pStyle w:val="Leipteksti"/>
            <w:ind w:firstLine="360"/>
          </w:pPr>
        </w:pPrChange>
      </w:pPr>
      <w:del w:id="3580" w:author="Kaski Maiju" w:date="2024-09-26T12:01:00Z" w16du:dateUtc="2024-09-26T09:01:00Z">
        <w:r w:rsidRPr="00162B77" w:rsidDel="006C0517">
          <w:rPr>
            <w:rPrChange w:id="3581" w:author="Kaski Maiju" w:date="2025-09-25T10:48:00Z" w16du:dateUtc="2025-09-25T08:48:00Z">
              <w:rPr/>
            </w:rPrChange>
          </w:rPr>
          <w:delText>The service supports the provision of Aids to Navigation information for end-users (primarily navigators).</w:delText>
        </w:r>
      </w:del>
    </w:p>
    <w:p w14:paraId="49425BA8" w14:textId="330B15E5" w:rsidR="000C75A8" w:rsidRPr="00162B77" w:rsidDel="006C0517" w:rsidRDefault="000C75A8">
      <w:pPr>
        <w:rPr>
          <w:del w:id="3582" w:author="Kaski Maiju" w:date="2024-09-26T12:01:00Z" w16du:dateUtc="2024-09-26T09:01:00Z"/>
        </w:rPr>
        <w:pPrChange w:id="3583" w:author="Kaski Maiju" w:date="2024-09-26T12:01:00Z" w16du:dateUtc="2024-09-26T09:01:00Z">
          <w:pPr>
            <w:pStyle w:val="Bullet1"/>
          </w:pPr>
        </w:pPrChange>
      </w:pPr>
      <w:bookmarkStart w:id="3584" w:name="_Toc111209594"/>
      <w:del w:id="3585" w:author="Kaski Maiju" w:date="2024-09-26T12:01:00Z" w16du:dateUtc="2024-09-26T09:01:00Z">
        <w:r w:rsidRPr="00162B77" w:rsidDel="006C0517">
          <w:rPr>
            <w:rPrChange w:id="3586" w:author="Kaski Maiju" w:date="2025-09-25T10:48:00Z" w16du:dateUtc="2025-09-25T08:48:00Z">
              <w:rPr/>
            </w:rPrChange>
          </w:rPr>
          <w:delText xml:space="preserve">Navigational warning </w:delText>
        </w:r>
        <w:r w:rsidR="00D14277" w:rsidRPr="00162B77" w:rsidDel="006C0517">
          <w:rPr>
            <w:rPrChange w:id="3587" w:author="Kaski Maiju" w:date="2025-09-25T10:48:00Z" w16du:dateUtc="2025-09-25T08:48:00Z">
              <w:rPr/>
            </w:rPrChange>
          </w:rPr>
          <w:delText>S</w:delText>
        </w:r>
        <w:r w:rsidRPr="00162B77" w:rsidDel="006C0517">
          <w:rPr>
            <w:rPrChange w:id="3588" w:author="Kaski Maiju" w:date="2025-09-25T10:48:00Z" w16du:dateUtc="2025-09-25T08:48:00Z">
              <w:rPr/>
            </w:rPrChange>
          </w:rPr>
          <w:delText>ervice</w:delText>
        </w:r>
        <w:bookmarkEnd w:id="3584"/>
      </w:del>
    </w:p>
    <w:p w14:paraId="79F844CD" w14:textId="3C208B38" w:rsidR="00137A91" w:rsidRPr="00162B77" w:rsidDel="006C0517" w:rsidRDefault="00835BD5">
      <w:pPr>
        <w:rPr>
          <w:del w:id="3589" w:author="Kaski Maiju" w:date="2024-09-26T12:01:00Z" w16du:dateUtc="2024-09-26T09:01:00Z"/>
        </w:rPr>
        <w:pPrChange w:id="3590" w:author="Kaski Maiju" w:date="2024-09-26T12:01:00Z" w16du:dateUtc="2024-09-26T09:01:00Z">
          <w:pPr>
            <w:pStyle w:val="Leipteksti"/>
            <w:ind w:left="360"/>
          </w:pPr>
        </w:pPrChange>
      </w:pPr>
      <w:del w:id="3591" w:author="Kaski Maiju" w:date="2024-09-26T12:01:00Z" w16du:dateUtc="2024-09-26T09:01:00Z">
        <w:r w:rsidRPr="00162B77" w:rsidDel="006C0517">
          <w:rPr>
            <w:rPrChange w:id="3592" w:author="Kaski Maiju" w:date="2025-09-25T10:48:00Z" w16du:dateUtc="2025-09-25T08:48:00Z">
              <w:rPr/>
            </w:rPrChange>
          </w:rPr>
          <w:delText>The service supports the provision of safety-related messages such as dangerous wrecks, obstacles not otherwise promulgated, diving operations, vessels not under command, etc.</w:delText>
        </w:r>
      </w:del>
    </w:p>
    <w:p w14:paraId="497FD8BA" w14:textId="546E75B2" w:rsidR="00D14277" w:rsidRPr="00162B77" w:rsidDel="006C0517" w:rsidRDefault="00D14277">
      <w:pPr>
        <w:rPr>
          <w:del w:id="3593" w:author="Kaski Maiju" w:date="2024-09-26T12:01:00Z" w16du:dateUtc="2024-09-26T09:01:00Z"/>
        </w:rPr>
        <w:pPrChange w:id="3594" w:author="Kaski Maiju" w:date="2024-09-26T12:01:00Z" w16du:dateUtc="2024-09-26T09:01:00Z">
          <w:pPr>
            <w:pStyle w:val="Bullet1"/>
          </w:pPr>
        </w:pPrChange>
      </w:pPr>
      <w:del w:id="3595" w:author="Kaski Maiju" w:date="2024-09-26T12:01:00Z" w16du:dateUtc="2024-09-26T09:01:00Z">
        <w:r w:rsidRPr="00162B77" w:rsidDel="006C0517">
          <w:rPr>
            <w:rPrChange w:id="3596" w:author="Kaski Maiju" w:date="2025-09-25T10:48:00Z" w16du:dateUtc="2025-09-25T08:48:00Z">
              <w:rPr/>
            </w:rPrChange>
          </w:rPr>
          <w:delText>Ice navigation Service</w:delText>
        </w:r>
      </w:del>
    </w:p>
    <w:p w14:paraId="5DA74A05" w14:textId="606F9482" w:rsidR="00137A91" w:rsidRPr="00162B77" w:rsidDel="006C0517" w:rsidRDefault="00D14277">
      <w:pPr>
        <w:rPr>
          <w:del w:id="3597" w:author="Kaski Maiju" w:date="2024-09-26T12:01:00Z" w16du:dateUtc="2024-09-26T09:01:00Z"/>
          <w:b/>
          <w:bCs/>
        </w:rPr>
        <w:pPrChange w:id="3598" w:author="Kaski Maiju" w:date="2024-09-26T12:01:00Z" w16du:dateUtc="2024-09-26T09:01:00Z">
          <w:pPr>
            <w:pStyle w:val="Bullet1"/>
            <w:numPr>
              <w:numId w:val="0"/>
            </w:numPr>
            <w:ind w:left="0" w:firstLine="0"/>
          </w:pPr>
        </w:pPrChange>
      </w:pPr>
      <w:del w:id="3599" w:author="Kaski Maiju" w:date="2024-09-26T12:01:00Z" w16du:dateUtc="2024-09-26T09:01:00Z">
        <w:r w:rsidRPr="00162B77" w:rsidDel="006C0517">
          <w:rPr>
            <w:lang w:val="en-US"/>
            <w:rPrChange w:id="3600" w:author="Kaski Maiju" w:date="2025-09-25T10:48:00Z" w16du:dateUtc="2025-09-25T08:48:00Z">
              <w:rPr>
                <w:lang w:val="en-US"/>
              </w:rPr>
            </w:rPrChange>
          </w:rPr>
          <w:delText>The service provides information regarding best route, waiting positions, preparations for assistance, position in convoy, the last reported route, time for departures from port is important for the Icebreaking services.</w:delText>
        </w:r>
      </w:del>
    </w:p>
    <w:p w14:paraId="495417E2" w14:textId="0E3A55F7" w:rsidR="00137A91" w:rsidRPr="00162B77" w:rsidDel="006C0517" w:rsidRDefault="00D14277">
      <w:pPr>
        <w:rPr>
          <w:del w:id="3601" w:author="Kaski Maiju" w:date="2024-09-26T12:01:00Z" w16du:dateUtc="2024-09-26T09:01:00Z"/>
          <w:lang w:eastAsia="en-GB"/>
          <w:rPrChange w:id="3602" w:author="Kaski Maiju" w:date="2025-09-25T10:48:00Z" w16du:dateUtc="2025-09-25T08:48:00Z">
            <w:rPr>
              <w:del w:id="3603" w:author="Kaski Maiju" w:date="2024-09-26T12:01:00Z" w16du:dateUtc="2024-09-26T09:01:00Z"/>
            </w:rPr>
          </w:rPrChange>
        </w:rPr>
        <w:pPrChange w:id="3604" w:author="Kaski Maiju" w:date="2024-09-26T12:01:00Z" w16du:dateUtc="2024-09-26T09:01:00Z">
          <w:pPr>
            <w:pStyle w:val="Bullet1"/>
          </w:pPr>
        </w:pPrChange>
      </w:pPr>
      <w:del w:id="3605" w:author="Kaski Maiju" w:date="2024-09-26T12:01:00Z" w16du:dateUtc="2024-09-26T09:01:00Z">
        <w:r w:rsidRPr="00162B77" w:rsidDel="006C0517">
          <w:rPr>
            <w:rPrChange w:id="3606" w:author="Kaski Maiju" w:date="2025-09-25T10:48:00Z" w16du:dateUtc="2025-09-25T08:48:00Z">
              <w:rPr/>
            </w:rPrChange>
          </w:rPr>
          <w:delText>Under Keel Clearance Service</w:delText>
        </w:r>
      </w:del>
    </w:p>
    <w:p w14:paraId="3CF4FCB6" w14:textId="3A4D7206" w:rsidR="00D14277" w:rsidRPr="00162B77" w:rsidDel="006C0517" w:rsidRDefault="00D14277">
      <w:pPr>
        <w:rPr>
          <w:del w:id="3607" w:author="Kaski Maiju" w:date="2024-09-26T12:01:00Z" w16du:dateUtc="2024-09-26T09:01:00Z"/>
        </w:rPr>
        <w:pPrChange w:id="3608" w:author="Kaski Maiju" w:date="2024-09-26T12:01:00Z" w16du:dateUtc="2024-09-26T09:01:00Z">
          <w:pPr>
            <w:pStyle w:val="Bullet1"/>
          </w:pPr>
        </w:pPrChange>
      </w:pPr>
      <w:del w:id="3609" w:author="Kaski Maiju" w:date="2024-09-26T12:01:00Z" w16du:dateUtc="2024-09-26T09:01:00Z">
        <w:r w:rsidRPr="00162B77" w:rsidDel="006C0517">
          <w:rPr>
            <w:rPrChange w:id="3610" w:author="Kaski Maiju" w:date="2025-09-25T10:48:00Z" w16du:dateUtc="2025-09-25T08:48:00Z">
              <w:rPr/>
            </w:rPrChange>
          </w:rPr>
          <w:delText>Search and rescue Service</w:delText>
        </w:r>
      </w:del>
    </w:p>
    <w:p w14:paraId="1276670D" w14:textId="481C2872" w:rsidR="00D14277" w:rsidRPr="00162B77" w:rsidDel="006C0517" w:rsidRDefault="00D14277">
      <w:pPr>
        <w:rPr>
          <w:del w:id="3611" w:author="Kaski Maiju" w:date="2024-09-26T12:01:00Z" w16du:dateUtc="2024-09-26T09:01:00Z"/>
        </w:rPr>
        <w:pPrChange w:id="3612" w:author="Kaski Maiju" w:date="2024-09-26T12:01:00Z" w16du:dateUtc="2024-09-26T09:01:00Z">
          <w:pPr>
            <w:pStyle w:val="Leipteksti"/>
            <w:ind w:left="360"/>
          </w:pPr>
        </w:pPrChange>
      </w:pPr>
    </w:p>
    <w:p w14:paraId="60D21C17" w14:textId="4B73375D" w:rsidR="00E736BF" w:rsidRPr="00162B77" w:rsidDel="00A811DA" w:rsidRDefault="003A1409">
      <w:pPr>
        <w:rPr>
          <w:del w:id="3613" w:author="Kaski Maiju" w:date="2024-06-26T11:42:00Z"/>
        </w:rPr>
        <w:pPrChange w:id="3614" w:author="Kaski Maiju" w:date="2024-09-26T12:01:00Z" w16du:dateUtc="2024-09-26T09:01:00Z">
          <w:pPr>
            <w:pStyle w:val="Otsikko1"/>
            <w:suppressAutoHyphens/>
          </w:pPr>
        </w:pPrChange>
      </w:pPr>
      <w:bookmarkStart w:id="3615" w:name="_Toc129848898"/>
      <w:bookmarkStart w:id="3616" w:name="_Toc129848899"/>
      <w:bookmarkStart w:id="3617" w:name="_Toc129848900"/>
      <w:bookmarkStart w:id="3618" w:name="_Toc129848901"/>
      <w:bookmarkEnd w:id="3615"/>
      <w:bookmarkEnd w:id="3616"/>
      <w:bookmarkEnd w:id="3617"/>
      <w:bookmarkEnd w:id="3618"/>
      <w:del w:id="3619" w:author="Kaski Maiju" w:date="2024-06-26T11:42:00Z">
        <w:r w:rsidRPr="00162B77" w:rsidDel="00A811DA">
          <w:rPr>
            <w:rPrChange w:id="3620" w:author="Kaski Maiju" w:date="2025-09-25T10:48:00Z" w16du:dateUtc="2025-09-25T08:48:00Z">
              <w:rPr/>
            </w:rPrChange>
          </w:rPr>
          <w:delText>part D</w:delText>
        </w:r>
        <w:r w:rsidR="00E736BF" w:rsidRPr="00162B77" w:rsidDel="00A811DA">
          <w:rPr>
            <w:rPrChange w:id="3621" w:author="Kaski Maiju" w:date="2025-09-25T10:48:00Z" w16du:dateUtc="2025-09-25T08:48:00Z">
              <w:rPr/>
            </w:rPrChange>
          </w:rPr>
          <w:delText xml:space="preserve"> </w:delText>
        </w:r>
        <w:r w:rsidR="006427C1" w:rsidRPr="00162B77" w:rsidDel="00A811DA">
          <w:rPr>
            <w:rPrChange w:id="3622" w:author="Kaski Maiju" w:date="2025-09-25T10:48:00Z" w16du:dateUtc="2025-09-25T08:48:00Z">
              <w:rPr/>
            </w:rPrChange>
          </w:rPr>
          <w:tab/>
        </w:r>
        <w:r w:rsidR="00E736BF" w:rsidRPr="00162B77" w:rsidDel="00A811DA">
          <w:rPr>
            <w:rPrChange w:id="3623" w:author="Kaski Maiju" w:date="2025-09-25T10:48:00Z" w16du:dateUtc="2025-09-25T08:48:00Z">
              <w:rPr/>
            </w:rPrChange>
          </w:rPr>
          <w:delText xml:space="preserve">current technologies used </w:delText>
        </w:r>
        <w:r w:rsidR="006427C1" w:rsidRPr="00162B77" w:rsidDel="00A811DA">
          <w:rPr>
            <w:rPrChange w:id="3624" w:author="Kaski Maiju" w:date="2025-09-25T10:48:00Z" w16du:dateUtc="2025-09-25T08:48:00Z">
              <w:rPr/>
            </w:rPrChange>
          </w:rPr>
          <w:delText>for the</w:delText>
        </w:r>
        <w:r w:rsidR="00E736BF" w:rsidRPr="00162B77" w:rsidDel="00A811DA">
          <w:rPr>
            <w:rPrChange w:id="3625" w:author="Kaski Maiju" w:date="2025-09-25T10:48:00Z" w16du:dateUtc="2025-09-25T08:48:00Z">
              <w:rPr/>
            </w:rPrChange>
          </w:rPr>
          <w:delText xml:space="preserve"> exchange VTS information</w:delText>
        </w:r>
      </w:del>
      <w:ins w:id="3626" w:author="Karlsson, Fredrik" w:date="2024-03-14T14:22:00Z">
        <w:del w:id="3627" w:author="Kaski Maiju" w:date="2024-06-26T11:42:00Z">
          <w:r w:rsidR="00A25873" w:rsidRPr="00162B77" w:rsidDel="00A811DA">
            <w:rPr>
              <w:rPrChange w:id="3628" w:author="Kaski Maiju" w:date="2025-09-25T10:48:00Z" w16du:dateUtc="2025-09-25T08:48:00Z">
                <w:rPr/>
              </w:rPrChange>
            </w:rPr>
            <w:delText>BLA BLA BLA</w:delText>
          </w:r>
        </w:del>
      </w:ins>
      <w:bookmarkStart w:id="3629" w:name="_Toc170377915"/>
      <w:bookmarkEnd w:id="3629"/>
    </w:p>
    <w:p w14:paraId="4A7E3930" w14:textId="1E1FC141" w:rsidR="00160476" w:rsidRPr="00162B77" w:rsidDel="00A811DA" w:rsidRDefault="00160476">
      <w:pPr>
        <w:rPr>
          <w:del w:id="3630" w:author="Kaski Maiju" w:date="2024-06-26T11:42:00Z"/>
        </w:rPr>
        <w:pPrChange w:id="3631" w:author="Kaski Maiju" w:date="2024-09-26T12:01:00Z" w16du:dateUtc="2024-09-26T09:01:00Z">
          <w:pPr>
            <w:pStyle w:val="Heading1separationline"/>
          </w:pPr>
        </w:pPrChange>
      </w:pPr>
      <w:bookmarkStart w:id="3632" w:name="_Toc170377916"/>
      <w:bookmarkEnd w:id="3632"/>
    </w:p>
    <w:p w14:paraId="39D3C7B7" w14:textId="4345A59E" w:rsidR="00144F8D" w:rsidRPr="00162B77" w:rsidDel="00A811DA" w:rsidRDefault="00144F8D">
      <w:pPr>
        <w:rPr>
          <w:del w:id="3633" w:author="Kaski Maiju" w:date="2024-06-26T11:42:00Z"/>
        </w:rPr>
        <w:pPrChange w:id="3634" w:author="Kaski Maiju" w:date="2024-09-26T12:01:00Z" w16du:dateUtc="2024-09-26T09:01:00Z">
          <w:pPr>
            <w:pStyle w:val="Leipteksti"/>
          </w:pPr>
        </w:pPrChange>
      </w:pPr>
      <w:bookmarkStart w:id="3635" w:name="_Toc170377917"/>
      <w:bookmarkEnd w:id="3635"/>
    </w:p>
    <w:p w14:paraId="23349AB9" w14:textId="712974EB" w:rsidR="00160476" w:rsidRPr="00162B77" w:rsidDel="00A811DA" w:rsidRDefault="00160476">
      <w:pPr>
        <w:rPr>
          <w:del w:id="3636" w:author="Kaski Maiju" w:date="2024-06-26T11:42:00Z"/>
          <w:strike/>
          <w:rPrChange w:id="3637" w:author="Kaski Maiju" w:date="2025-09-25T10:48:00Z" w16du:dateUtc="2025-09-25T08:48:00Z">
            <w:rPr>
              <w:del w:id="3638" w:author="Kaski Maiju" w:date="2024-06-26T11:42:00Z"/>
            </w:rPr>
          </w:rPrChange>
        </w:rPr>
        <w:pPrChange w:id="3639" w:author="Kaski Maiju" w:date="2024-09-26T12:01:00Z" w16du:dateUtc="2024-09-26T09:01:00Z">
          <w:pPr>
            <w:pStyle w:val="Otsikko2"/>
          </w:pPr>
        </w:pPrChange>
      </w:pPr>
      <w:del w:id="3640" w:author="Kaski Maiju" w:date="2024-06-26T11:42:00Z">
        <w:r w:rsidRPr="00162B77" w:rsidDel="00A811DA">
          <w:rPr>
            <w:rFonts w:asciiTheme="majorHAnsi" w:eastAsiaTheme="majorEastAsia" w:hAnsiTheme="majorHAnsi" w:cstheme="majorBidi"/>
            <w:b/>
            <w:caps/>
            <w:strike/>
            <w:color w:val="00558C"/>
            <w:sz w:val="24"/>
            <w:szCs w:val="24"/>
            <w:rPrChange w:id="3641" w:author="Kaski Maiju" w:date="2025-09-25T10:48:00Z" w16du:dateUtc="2025-09-25T08:48:00Z">
              <w:rPr>
                <w:b w:val="0"/>
                <w:caps w:val="0"/>
              </w:rPr>
            </w:rPrChange>
          </w:rPr>
          <w:delText>IALA GUIDELINEs</w:delText>
        </w:r>
        <w:bookmarkStart w:id="3642" w:name="_Toc170377918"/>
        <w:bookmarkEnd w:id="3642"/>
      </w:del>
    </w:p>
    <w:p w14:paraId="26100B20" w14:textId="5E7748FD" w:rsidR="00160476" w:rsidRPr="00162B77" w:rsidDel="00A811DA" w:rsidRDefault="00160476">
      <w:pPr>
        <w:rPr>
          <w:del w:id="3643" w:author="Kaski Maiju" w:date="2024-06-26T11:42:00Z"/>
          <w:strike/>
          <w:rPrChange w:id="3644" w:author="Kaski Maiju" w:date="2025-09-25T10:48:00Z" w16du:dateUtc="2025-09-25T08:48:00Z">
            <w:rPr>
              <w:del w:id="3645" w:author="Kaski Maiju" w:date="2024-06-26T11:42:00Z"/>
            </w:rPr>
          </w:rPrChange>
        </w:rPr>
        <w:pPrChange w:id="3646" w:author="Kaski Maiju" w:date="2024-09-26T12:01:00Z" w16du:dateUtc="2024-09-26T09:01:00Z">
          <w:pPr>
            <w:pStyle w:val="Heading2separationline"/>
          </w:pPr>
        </w:pPrChange>
      </w:pPr>
      <w:bookmarkStart w:id="3647" w:name="_Toc170377919"/>
      <w:bookmarkEnd w:id="3647"/>
    </w:p>
    <w:p w14:paraId="0C8A8061" w14:textId="088E9514" w:rsidR="00F30B99" w:rsidRPr="00162B77" w:rsidDel="00A811DA" w:rsidRDefault="00F30B99">
      <w:pPr>
        <w:rPr>
          <w:del w:id="3648" w:author="Kaski Maiju" w:date="2024-06-26T11:42:00Z"/>
          <w:strike/>
          <w:rPrChange w:id="3649" w:author="Kaski Maiju" w:date="2025-09-25T10:48:00Z" w16du:dateUtc="2025-09-25T08:48:00Z">
            <w:rPr>
              <w:del w:id="3650" w:author="Kaski Maiju" w:date="2024-06-26T11:42:00Z"/>
            </w:rPr>
          </w:rPrChange>
        </w:rPr>
        <w:pPrChange w:id="3651" w:author="Kaski Maiju" w:date="2024-09-26T12:01:00Z" w16du:dateUtc="2024-09-26T09:01:00Z">
          <w:pPr>
            <w:pStyle w:val="Leipteksti"/>
          </w:pPr>
        </w:pPrChange>
      </w:pPr>
      <w:del w:id="3652" w:author="Kaski Maiju" w:date="2024-06-26T11:42:00Z">
        <w:r w:rsidRPr="00162B77" w:rsidDel="00A811DA">
          <w:rPr>
            <w:strike/>
            <w:sz w:val="22"/>
            <w:rPrChange w:id="3653" w:author="Kaski Maiju" w:date="2025-09-25T10:48:00Z" w16du:dateUtc="2025-09-25T08:48:00Z">
              <w:rPr/>
            </w:rPrChange>
          </w:rPr>
          <w:delText xml:space="preserve">G1081 Provision of virtual Aids to </w:delText>
        </w:r>
        <w:commentRangeStart w:id="3654"/>
        <w:r w:rsidRPr="00162B77" w:rsidDel="00A811DA">
          <w:rPr>
            <w:strike/>
            <w:sz w:val="22"/>
            <w:rPrChange w:id="3655" w:author="Kaski Maiju" w:date="2025-09-25T10:48:00Z" w16du:dateUtc="2025-09-25T08:48:00Z">
              <w:rPr/>
            </w:rPrChange>
          </w:rPr>
          <w:delText>Navigation</w:delText>
        </w:r>
        <w:commentRangeEnd w:id="3654"/>
        <w:r w:rsidR="00A25873" w:rsidRPr="00162B77" w:rsidDel="00A811DA">
          <w:rPr>
            <w:rStyle w:val="Kommentinviite"/>
            <w:strike/>
            <w:rPrChange w:id="3656" w:author="Kaski Maiju" w:date="2025-09-25T10:48:00Z" w16du:dateUtc="2025-09-25T08:48:00Z">
              <w:rPr>
                <w:rStyle w:val="Kommentinviite"/>
              </w:rPr>
            </w:rPrChange>
          </w:rPr>
          <w:commentReference w:id="3654"/>
        </w:r>
        <w:bookmarkStart w:id="3657" w:name="_Toc170377920"/>
        <w:bookmarkEnd w:id="3657"/>
      </w:del>
    </w:p>
    <w:p w14:paraId="52FECDE8" w14:textId="6D989689" w:rsidR="00F30B99" w:rsidRPr="00162B77" w:rsidDel="00A811DA" w:rsidRDefault="00F30B99">
      <w:pPr>
        <w:rPr>
          <w:del w:id="3658" w:author="Kaski Maiju" w:date="2024-06-26T11:42:00Z"/>
          <w:strike/>
          <w:rPrChange w:id="3659" w:author="Kaski Maiju" w:date="2025-09-25T10:48:00Z" w16du:dateUtc="2025-09-25T08:48:00Z">
            <w:rPr>
              <w:del w:id="3660" w:author="Kaski Maiju" w:date="2024-06-26T11:42:00Z"/>
            </w:rPr>
          </w:rPrChange>
        </w:rPr>
        <w:pPrChange w:id="3661" w:author="Kaski Maiju" w:date="2024-09-26T12:01:00Z" w16du:dateUtc="2024-09-26T09:01:00Z">
          <w:pPr>
            <w:pStyle w:val="Leipteksti"/>
          </w:pPr>
        </w:pPrChange>
      </w:pPr>
      <w:del w:id="3662" w:author="Kaski Maiju" w:date="2024-06-26T11:42:00Z">
        <w:r w:rsidRPr="00162B77" w:rsidDel="00A811DA">
          <w:rPr>
            <w:strike/>
            <w:sz w:val="22"/>
            <w:rPrChange w:id="3663" w:author="Kaski Maiju" w:date="2025-09-25T10:48:00Z" w16du:dateUtc="2025-09-25T08:48:00Z">
              <w:rPr/>
            </w:rPrChange>
          </w:rPr>
          <w:delText>G1155 The development of a description of a Maritime Service in the context of e‐ navigation </w:delText>
        </w:r>
        <w:bookmarkStart w:id="3664" w:name="_Toc170377921"/>
        <w:bookmarkEnd w:id="3664"/>
      </w:del>
    </w:p>
    <w:p w14:paraId="4E47FC01" w14:textId="0AAE98F8" w:rsidR="00160476" w:rsidRPr="00162B77" w:rsidDel="00A811DA" w:rsidRDefault="00160476">
      <w:pPr>
        <w:rPr>
          <w:del w:id="3665" w:author="Kaski Maiju" w:date="2024-06-26T11:42:00Z"/>
          <w:strike/>
          <w:rPrChange w:id="3666" w:author="Kaski Maiju" w:date="2025-09-25T10:48:00Z" w16du:dateUtc="2025-09-25T08:48:00Z">
            <w:rPr>
              <w:del w:id="3667" w:author="Kaski Maiju" w:date="2024-06-26T11:42:00Z"/>
            </w:rPr>
          </w:rPrChange>
        </w:rPr>
        <w:pPrChange w:id="3668" w:author="Kaski Maiju" w:date="2024-09-26T12:01:00Z" w16du:dateUtc="2024-09-26T09:01:00Z">
          <w:pPr>
            <w:pStyle w:val="Leipteksti"/>
          </w:pPr>
        </w:pPrChange>
      </w:pPr>
      <w:del w:id="3669" w:author="Kaski Maiju" w:date="2024-06-26T11:42:00Z">
        <w:r w:rsidRPr="00162B77" w:rsidDel="00A811DA">
          <w:rPr>
            <w:strike/>
            <w:sz w:val="22"/>
            <w:rPrChange w:id="3670" w:author="Kaski Maiju" w:date="2025-09-25T10:48:00Z" w16du:dateUtc="2025-09-25T08:48:00Z">
              <w:rPr/>
            </w:rPrChange>
          </w:rPr>
          <w:delText>G1157 Web service based S-100 data exchange</w:delText>
        </w:r>
        <w:bookmarkStart w:id="3671" w:name="_Toc170377922"/>
        <w:bookmarkEnd w:id="3671"/>
      </w:del>
    </w:p>
    <w:p w14:paraId="3181E2D2" w14:textId="1771D026" w:rsidR="00160476" w:rsidRPr="00162B77" w:rsidDel="00A811DA" w:rsidRDefault="00160476">
      <w:pPr>
        <w:rPr>
          <w:del w:id="3672" w:author="Kaski Maiju" w:date="2024-06-26T11:42:00Z"/>
          <w:strike/>
          <w:rPrChange w:id="3673" w:author="Kaski Maiju" w:date="2025-09-25T10:48:00Z" w16du:dateUtc="2025-09-25T08:48:00Z">
            <w:rPr>
              <w:del w:id="3674" w:author="Kaski Maiju" w:date="2024-06-26T11:42:00Z"/>
            </w:rPr>
          </w:rPrChange>
        </w:rPr>
        <w:pPrChange w:id="3675" w:author="Kaski Maiju" w:date="2024-09-26T12:01:00Z" w16du:dateUtc="2024-09-26T09:01:00Z">
          <w:pPr>
            <w:pStyle w:val="Leipteksti"/>
          </w:pPr>
        </w:pPrChange>
      </w:pPr>
      <w:del w:id="3676" w:author="Kaski Maiju" w:date="2024-06-26T11:42:00Z">
        <w:r w:rsidRPr="00162B77" w:rsidDel="00A811DA">
          <w:rPr>
            <w:strike/>
            <w:sz w:val="22"/>
            <w:rPrChange w:id="3677" w:author="Kaski Maiju" w:date="2025-09-25T10:48:00Z" w16du:dateUtc="2025-09-25T08:48:00Z">
              <w:rPr/>
            </w:rPrChange>
          </w:rPr>
          <w:delText>G1143 Unique identifiers for maritime resources</w:delText>
        </w:r>
        <w:bookmarkStart w:id="3678" w:name="_Toc170377923"/>
        <w:bookmarkEnd w:id="3678"/>
      </w:del>
    </w:p>
    <w:p w14:paraId="53054660" w14:textId="45172DFB" w:rsidR="00160476" w:rsidRPr="00162B77" w:rsidDel="00A811DA" w:rsidRDefault="00160476">
      <w:pPr>
        <w:rPr>
          <w:del w:id="3679" w:author="Kaski Maiju" w:date="2024-06-26T11:42:00Z"/>
          <w:strike/>
          <w:rPrChange w:id="3680" w:author="Kaski Maiju" w:date="2025-09-25T10:48:00Z" w16du:dateUtc="2025-09-25T08:48:00Z">
            <w:rPr>
              <w:del w:id="3681" w:author="Kaski Maiju" w:date="2024-06-26T11:42:00Z"/>
            </w:rPr>
          </w:rPrChange>
        </w:rPr>
        <w:pPrChange w:id="3682" w:author="Kaski Maiju" w:date="2024-09-26T12:01:00Z" w16du:dateUtc="2024-09-26T09:01:00Z">
          <w:pPr>
            <w:pStyle w:val="Otsikko2"/>
          </w:pPr>
        </w:pPrChange>
      </w:pPr>
      <w:del w:id="3683" w:author="Kaski Maiju" w:date="2024-06-26T11:42:00Z">
        <w:r w:rsidRPr="00162B77" w:rsidDel="00A811DA">
          <w:rPr>
            <w:rFonts w:asciiTheme="majorHAnsi" w:eastAsiaTheme="majorEastAsia" w:hAnsiTheme="majorHAnsi" w:cstheme="majorBidi"/>
            <w:b/>
            <w:caps/>
            <w:strike/>
            <w:color w:val="00558C"/>
            <w:sz w:val="24"/>
            <w:szCs w:val="24"/>
            <w:rPrChange w:id="3684" w:author="Kaski Maiju" w:date="2025-09-25T10:48:00Z" w16du:dateUtc="2025-09-25T08:48:00Z">
              <w:rPr>
                <w:b w:val="0"/>
                <w:caps w:val="0"/>
              </w:rPr>
            </w:rPrChange>
          </w:rPr>
          <w:delText>IHO</w:delText>
        </w:r>
        <w:bookmarkStart w:id="3685" w:name="_Toc170377924"/>
        <w:bookmarkEnd w:id="3685"/>
      </w:del>
    </w:p>
    <w:p w14:paraId="59969E2E" w14:textId="254BC23D" w:rsidR="00A700C8" w:rsidRPr="00162B77" w:rsidDel="00A811DA" w:rsidRDefault="00A700C8">
      <w:pPr>
        <w:rPr>
          <w:del w:id="3686" w:author="Kaski Maiju" w:date="2024-06-26T11:42:00Z"/>
          <w:strike/>
          <w:rPrChange w:id="3687" w:author="Kaski Maiju" w:date="2025-09-25T10:48:00Z" w16du:dateUtc="2025-09-25T08:48:00Z">
            <w:rPr>
              <w:del w:id="3688" w:author="Kaski Maiju" w:date="2024-06-26T11:42:00Z"/>
            </w:rPr>
          </w:rPrChange>
        </w:rPr>
        <w:pPrChange w:id="3689" w:author="Kaski Maiju" w:date="2024-09-26T12:01:00Z" w16du:dateUtc="2024-09-26T09:01:00Z">
          <w:pPr>
            <w:pStyle w:val="Heading2separationline"/>
          </w:pPr>
        </w:pPrChange>
      </w:pPr>
      <w:bookmarkStart w:id="3690" w:name="_Toc170377925"/>
      <w:bookmarkEnd w:id="3690"/>
    </w:p>
    <w:p w14:paraId="53C085FE" w14:textId="26CD33B4" w:rsidR="00A700C8" w:rsidRPr="00162B77" w:rsidDel="00A811DA" w:rsidRDefault="00A700C8">
      <w:pPr>
        <w:rPr>
          <w:del w:id="3691" w:author="Kaski Maiju" w:date="2024-06-26T11:42:00Z"/>
          <w:strike/>
          <w:rPrChange w:id="3692" w:author="Kaski Maiju" w:date="2025-09-25T10:48:00Z" w16du:dateUtc="2025-09-25T08:48:00Z">
            <w:rPr>
              <w:del w:id="3693" w:author="Kaski Maiju" w:date="2024-06-26T11:42:00Z"/>
            </w:rPr>
          </w:rPrChange>
        </w:rPr>
        <w:pPrChange w:id="3694" w:author="Kaski Maiju" w:date="2024-09-26T12:01:00Z" w16du:dateUtc="2024-09-26T09:01:00Z">
          <w:pPr>
            <w:pStyle w:val="Leipteksti"/>
          </w:pPr>
        </w:pPrChange>
      </w:pPr>
      <w:del w:id="3695" w:author="Kaski Maiju" w:date="2024-06-26T11:42:00Z">
        <w:r w:rsidRPr="00162B77" w:rsidDel="00A811DA">
          <w:rPr>
            <w:strike/>
            <w:sz w:val="22"/>
            <w:rPrChange w:id="3696" w:author="Kaski Maiju" w:date="2025-09-25T10:48:00Z" w16du:dateUtc="2025-09-25T08:48:00Z">
              <w:rPr/>
            </w:rPrChange>
          </w:rPr>
          <w:delText xml:space="preserve">S-100 … </w:delText>
        </w:r>
        <w:bookmarkStart w:id="3697" w:name="_Toc170377926"/>
        <w:bookmarkEnd w:id="3697"/>
      </w:del>
    </w:p>
    <w:p w14:paraId="51D30EE5" w14:textId="6410C1B3" w:rsidR="00A700C8" w:rsidRPr="00162B77" w:rsidDel="00A811DA" w:rsidRDefault="00A700C8">
      <w:pPr>
        <w:rPr>
          <w:del w:id="3698" w:author="Kaski Maiju" w:date="2024-06-26T11:42:00Z"/>
          <w:strike/>
          <w:rPrChange w:id="3699" w:author="Kaski Maiju" w:date="2025-09-25T10:48:00Z" w16du:dateUtc="2025-09-25T08:48:00Z">
            <w:rPr>
              <w:del w:id="3700" w:author="Kaski Maiju" w:date="2024-06-26T11:42:00Z"/>
            </w:rPr>
          </w:rPrChange>
        </w:rPr>
        <w:pPrChange w:id="3701" w:author="Kaski Maiju" w:date="2024-09-26T12:01:00Z" w16du:dateUtc="2024-09-26T09:01:00Z">
          <w:pPr>
            <w:pStyle w:val="Leipteksti"/>
          </w:pPr>
        </w:pPrChange>
      </w:pPr>
      <w:del w:id="3702" w:author="Kaski Maiju" w:date="2024-06-26T11:42:00Z">
        <w:r w:rsidRPr="00162B77" w:rsidDel="00A811DA">
          <w:rPr>
            <w:strike/>
            <w:sz w:val="22"/>
            <w:rPrChange w:id="3703" w:author="Kaski Maiju" w:date="2025-09-25T10:48:00Z" w16du:dateUtc="2025-09-25T08:48:00Z">
              <w:rPr/>
            </w:rPrChange>
          </w:rPr>
          <w:delText>[S-127, S-129?]</w:delText>
        </w:r>
        <w:bookmarkStart w:id="3704" w:name="_Toc170377927"/>
        <w:bookmarkEnd w:id="3704"/>
      </w:del>
    </w:p>
    <w:p w14:paraId="7887BC80" w14:textId="5AB3EA05" w:rsidR="00160476" w:rsidRPr="00162B77" w:rsidDel="00A811DA" w:rsidRDefault="00160476">
      <w:pPr>
        <w:rPr>
          <w:del w:id="3705" w:author="Kaski Maiju" w:date="2024-06-26T11:42:00Z"/>
          <w:strike/>
          <w:rPrChange w:id="3706" w:author="Kaski Maiju" w:date="2025-09-25T10:48:00Z" w16du:dateUtc="2025-09-25T08:48:00Z">
            <w:rPr>
              <w:del w:id="3707" w:author="Kaski Maiju" w:date="2024-06-26T11:42:00Z"/>
            </w:rPr>
          </w:rPrChange>
        </w:rPr>
        <w:pPrChange w:id="3708" w:author="Kaski Maiju" w:date="2024-09-26T12:01:00Z" w16du:dateUtc="2024-09-26T09:01:00Z">
          <w:pPr>
            <w:pStyle w:val="Otsikko2"/>
          </w:pPr>
        </w:pPrChange>
      </w:pPr>
      <w:del w:id="3709" w:author="Kaski Maiju" w:date="2024-06-26T11:42:00Z">
        <w:r w:rsidRPr="00162B77" w:rsidDel="00A811DA">
          <w:rPr>
            <w:rFonts w:asciiTheme="majorHAnsi" w:eastAsiaTheme="majorEastAsia" w:hAnsiTheme="majorHAnsi" w:cstheme="majorBidi"/>
            <w:b/>
            <w:caps/>
            <w:strike/>
            <w:color w:val="00558C"/>
            <w:sz w:val="24"/>
            <w:szCs w:val="24"/>
            <w:rPrChange w:id="3710" w:author="Kaski Maiju" w:date="2025-09-25T10:48:00Z" w16du:dateUtc="2025-09-25T08:48:00Z">
              <w:rPr>
                <w:b w:val="0"/>
                <w:caps w:val="0"/>
              </w:rPr>
            </w:rPrChange>
          </w:rPr>
          <w:delText>IEC</w:delText>
        </w:r>
        <w:bookmarkStart w:id="3711" w:name="_Toc170377928"/>
        <w:bookmarkEnd w:id="3711"/>
      </w:del>
    </w:p>
    <w:p w14:paraId="2D6C9F3B" w14:textId="4325A65F" w:rsidR="00962AE0" w:rsidRPr="00162B77" w:rsidDel="00A811DA" w:rsidRDefault="00962AE0">
      <w:pPr>
        <w:rPr>
          <w:del w:id="3712" w:author="Kaski Maiju" w:date="2024-06-26T11:42:00Z"/>
          <w:strike/>
          <w:rPrChange w:id="3713" w:author="Kaski Maiju" w:date="2025-09-25T10:48:00Z" w16du:dateUtc="2025-09-25T08:48:00Z">
            <w:rPr>
              <w:del w:id="3714" w:author="Kaski Maiju" w:date="2024-06-26T11:42:00Z"/>
            </w:rPr>
          </w:rPrChange>
        </w:rPr>
        <w:pPrChange w:id="3715" w:author="Kaski Maiju" w:date="2024-09-26T12:01:00Z" w16du:dateUtc="2024-09-26T09:01:00Z">
          <w:pPr>
            <w:pStyle w:val="Heading2separationline"/>
          </w:pPr>
        </w:pPrChange>
      </w:pPr>
      <w:bookmarkStart w:id="3716" w:name="_Toc170377929"/>
      <w:bookmarkEnd w:id="3716"/>
    </w:p>
    <w:p w14:paraId="5AEBEB2D" w14:textId="55F3F225" w:rsidR="00962AE0" w:rsidRPr="00162B77" w:rsidDel="00A811DA" w:rsidRDefault="00962AE0">
      <w:pPr>
        <w:rPr>
          <w:del w:id="3717" w:author="Kaski Maiju" w:date="2024-06-26T11:42:00Z"/>
          <w:strike/>
          <w:rPrChange w:id="3718" w:author="Kaski Maiju" w:date="2025-09-25T10:48:00Z" w16du:dateUtc="2025-09-25T08:48:00Z">
            <w:rPr>
              <w:del w:id="3719" w:author="Kaski Maiju" w:date="2024-06-26T11:42:00Z"/>
            </w:rPr>
          </w:rPrChange>
        </w:rPr>
        <w:pPrChange w:id="3720" w:author="Kaski Maiju" w:date="2024-09-26T12:01:00Z" w16du:dateUtc="2024-09-26T09:01:00Z">
          <w:pPr>
            <w:pStyle w:val="Leipteksti"/>
          </w:pPr>
        </w:pPrChange>
      </w:pPr>
      <w:del w:id="3721" w:author="Kaski Maiju" w:date="2024-06-26T11:42:00Z">
        <w:r w:rsidRPr="00162B77" w:rsidDel="00A811DA">
          <w:rPr>
            <w:strike/>
            <w:sz w:val="22"/>
            <w:rPrChange w:id="3722" w:author="Kaski Maiju" w:date="2025-09-25T10:48:00Z" w16du:dateUtc="2025-09-25T08:48:00Z">
              <w:rPr/>
            </w:rPrChange>
          </w:rPr>
          <w:delText>IEC 63173-2 Secure exchange and communication of S-100 based products (SECOM)</w:delText>
        </w:r>
        <w:bookmarkStart w:id="3723" w:name="_Toc170377930"/>
        <w:bookmarkEnd w:id="3723"/>
      </w:del>
    </w:p>
    <w:p w14:paraId="40493D4B" w14:textId="20D06231" w:rsidR="00962AE0" w:rsidRPr="00162B77" w:rsidDel="00A811DA" w:rsidRDefault="00962AE0">
      <w:pPr>
        <w:rPr>
          <w:del w:id="3724" w:author="Kaski Maiju" w:date="2024-06-26T11:42:00Z"/>
          <w:strike/>
          <w:rPrChange w:id="3725" w:author="Kaski Maiju" w:date="2025-09-25T10:48:00Z" w16du:dateUtc="2025-09-25T08:48:00Z">
            <w:rPr>
              <w:del w:id="3726" w:author="Kaski Maiju" w:date="2024-06-26T11:42:00Z"/>
            </w:rPr>
          </w:rPrChange>
        </w:rPr>
        <w:pPrChange w:id="3727" w:author="Kaski Maiju" w:date="2024-09-26T12:01:00Z" w16du:dateUtc="2024-09-26T09:01:00Z">
          <w:pPr>
            <w:pStyle w:val="Otsikko2"/>
          </w:pPr>
        </w:pPrChange>
      </w:pPr>
      <w:del w:id="3728" w:author="Kaski Maiju" w:date="2024-06-26T11:42:00Z">
        <w:r w:rsidRPr="00162B77" w:rsidDel="00A811DA">
          <w:rPr>
            <w:rFonts w:asciiTheme="majorHAnsi" w:eastAsiaTheme="majorEastAsia" w:hAnsiTheme="majorHAnsi" w:cstheme="majorBidi"/>
            <w:b/>
            <w:caps/>
            <w:strike/>
            <w:color w:val="00558C"/>
            <w:sz w:val="24"/>
            <w:szCs w:val="24"/>
            <w:rPrChange w:id="3729" w:author="Kaski Maiju" w:date="2025-09-25T10:48:00Z" w16du:dateUtc="2025-09-25T08:48:00Z">
              <w:rPr>
                <w:b w:val="0"/>
                <w:caps w:val="0"/>
              </w:rPr>
            </w:rPrChange>
          </w:rPr>
          <w:delText>IMO</w:delText>
        </w:r>
        <w:bookmarkStart w:id="3730" w:name="_Toc170377931"/>
        <w:bookmarkEnd w:id="3730"/>
      </w:del>
    </w:p>
    <w:p w14:paraId="55822D46" w14:textId="7553C62B" w:rsidR="00962AE0" w:rsidRPr="00162B77" w:rsidDel="00A811DA" w:rsidRDefault="00962AE0">
      <w:pPr>
        <w:rPr>
          <w:del w:id="3731" w:author="Kaski Maiju" w:date="2024-06-26T11:42:00Z"/>
          <w:strike/>
          <w:rPrChange w:id="3732" w:author="Kaski Maiju" w:date="2025-09-25T10:48:00Z" w16du:dateUtc="2025-09-25T08:48:00Z">
            <w:rPr>
              <w:del w:id="3733" w:author="Kaski Maiju" w:date="2024-06-26T11:42:00Z"/>
            </w:rPr>
          </w:rPrChange>
        </w:rPr>
        <w:pPrChange w:id="3734" w:author="Kaski Maiju" w:date="2024-09-26T12:01:00Z" w16du:dateUtc="2024-09-26T09:01:00Z">
          <w:pPr>
            <w:pStyle w:val="Heading2separationline"/>
          </w:pPr>
        </w:pPrChange>
      </w:pPr>
      <w:bookmarkStart w:id="3735" w:name="_Toc170377932"/>
      <w:bookmarkEnd w:id="3735"/>
    </w:p>
    <w:p w14:paraId="67B2F0BA" w14:textId="033F52B3" w:rsidR="00962AE0" w:rsidRPr="00162B77" w:rsidDel="00A811DA" w:rsidRDefault="00962AE0">
      <w:pPr>
        <w:rPr>
          <w:del w:id="3736" w:author="Kaski Maiju" w:date="2024-06-26T11:42:00Z"/>
          <w:strike/>
          <w:rPrChange w:id="3737" w:author="Kaski Maiju" w:date="2025-09-25T10:48:00Z" w16du:dateUtc="2025-09-25T08:48:00Z">
            <w:rPr>
              <w:del w:id="3738" w:author="Kaski Maiju" w:date="2024-06-26T11:42:00Z"/>
            </w:rPr>
          </w:rPrChange>
        </w:rPr>
        <w:pPrChange w:id="3739" w:author="Kaski Maiju" w:date="2024-09-26T12:01:00Z" w16du:dateUtc="2024-09-26T09:01:00Z">
          <w:pPr>
            <w:pStyle w:val="Leipteksti"/>
          </w:pPr>
        </w:pPrChange>
      </w:pPr>
      <w:del w:id="3740" w:author="Kaski Maiju" w:date="2024-06-26T11:42:00Z">
        <w:r w:rsidRPr="00162B77" w:rsidDel="00A811DA">
          <w:rPr>
            <w:strike/>
            <w:sz w:val="22"/>
            <w:rPrChange w:id="3741" w:author="Kaski Maiju" w:date="2025-09-25T10:48:00Z" w16du:dateUtc="2025-09-25T08:48:00Z">
              <w:rPr/>
            </w:rPrChange>
          </w:rPr>
          <w:delText>SN.1/Circ.289 Guidance on the use of AIS application-specific messages</w:delText>
        </w:r>
        <w:bookmarkStart w:id="3742" w:name="_Toc170377933"/>
        <w:bookmarkEnd w:id="3742"/>
      </w:del>
    </w:p>
    <w:p w14:paraId="733E6D8B" w14:textId="5502A1E8" w:rsidR="00854BCE" w:rsidRPr="00162B77" w:rsidDel="006D0F9C" w:rsidRDefault="00646AFD">
      <w:pPr>
        <w:rPr>
          <w:del w:id="3743" w:author="Kaski Maiju" w:date="2024-09-23T15:05:00Z" w16du:dateUtc="2024-09-23T12:05:00Z"/>
        </w:rPr>
        <w:pPrChange w:id="3744" w:author="Kaski Maiju" w:date="2024-09-26T12:01:00Z" w16du:dateUtc="2024-09-26T09:01:00Z">
          <w:pPr>
            <w:pStyle w:val="Otsikko1"/>
            <w:suppressAutoHyphens/>
          </w:pPr>
        </w:pPrChange>
      </w:pPr>
      <w:del w:id="3745" w:author="Kaski Maiju" w:date="2024-09-23T15:05:00Z" w16du:dateUtc="2024-09-23T12:05:00Z">
        <w:r w:rsidRPr="00162B77" w:rsidDel="006D0F9C">
          <w:rPr>
            <w:rPrChange w:id="3746" w:author="Kaski Maiju" w:date="2025-09-25T10:48:00Z" w16du:dateUtc="2025-09-25T08:48:00Z">
              <w:rPr/>
            </w:rPrChange>
          </w:rPr>
          <w:delText>DEFINITIONS</w:delText>
        </w:r>
      </w:del>
    </w:p>
    <w:p w14:paraId="3CFD6FF2" w14:textId="610A34AB" w:rsidR="00646AFD" w:rsidRPr="00162B77" w:rsidDel="006D0F9C" w:rsidRDefault="00646AFD">
      <w:pPr>
        <w:rPr>
          <w:del w:id="3747" w:author="Kaski Maiju" w:date="2024-09-23T15:05:00Z" w16du:dateUtc="2024-09-23T12:05:00Z"/>
        </w:rPr>
        <w:pPrChange w:id="3748" w:author="Kaski Maiju" w:date="2024-09-26T12:01:00Z" w16du:dateUtc="2024-09-26T09:01:00Z">
          <w:pPr>
            <w:pStyle w:val="Heading1separationline"/>
            <w:suppressAutoHyphens/>
          </w:pPr>
        </w:pPrChange>
      </w:pPr>
    </w:p>
    <w:p w14:paraId="61BC79E5" w14:textId="4BDDA2EC" w:rsidR="00933EE0" w:rsidRPr="00162B77" w:rsidDel="006D0F9C" w:rsidRDefault="00C843AC">
      <w:pPr>
        <w:rPr>
          <w:del w:id="3749" w:author="Kaski Maiju" w:date="2024-09-23T15:05:00Z" w16du:dateUtc="2024-09-23T12:05:00Z"/>
          <w:color w:val="21A7FF" w:themeColor="accent1" w:themeTint="99"/>
        </w:rPr>
        <w:pPrChange w:id="3750" w:author="Kaski Maiju" w:date="2024-09-26T12:01:00Z" w16du:dateUtc="2024-09-26T09:01:00Z">
          <w:pPr>
            <w:pStyle w:val="Leipteksti"/>
            <w:suppressAutoHyphens/>
          </w:pPr>
        </w:pPrChange>
      </w:pPr>
      <w:bookmarkStart w:id="3751" w:name="_Hlk59209504"/>
      <w:del w:id="3752" w:author="Kaski Maiju" w:date="2024-09-23T15:05:00Z" w16du:dateUtc="2024-09-23T12:05:00Z">
        <w:r w:rsidRPr="00162B77" w:rsidDel="006D0F9C">
          <w:rPr>
            <w:rStyle w:val="LeiptekstiChar"/>
            <w:color w:val="21A7FF" w:themeColor="accent1" w:themeTint="99"/>
            <w:rPrChange w:id="3753" w:author="Kaski Maiju" w:date="2025-09-25T10:48:00Z" w16du:dateUtc="2025-09-25T08:48:00Z">
              <w:rPr>
                <w:rStyle w:val="LeiptekstiChar"/>
                <w:color w:val="21A7FF" w:themeColor="accent1" w:themeTint="99"/>
              </w:rPr>
            </w:rPrChange>
          </w:rPr>
          <w:delText xml:space="preserve">The definitions of terms used in this Guideline can be found in the </w:delText>
        </w:r>
        <w:r w:rsidRPr="00162B77" w:rsidDel="006D0F9C">
          <w:rPr>
            <w:rStyle w:val="LeiptekstiChar"/>
            <w:i/>
            <w:iCs/>
            <w:color w:val="21A7FF" w:themeColor="accent1" w:themeTint="99"/>
            <w:rPrChange w:id="3754" w:author="Kaski Maiju" w:date="2025-09-25T10:48:00Z" w16du:dateUtc="2025-09-25T08:48:00Z">
              <w:rPr>
                <w:rStyle w:val="LeiptekstiChar"/>
                <w:i/>
                <w:iCs/>
                <w:color w:val="21A7FF" w:themeColor="accent1" w:themeTint="99"/>
              </w:rPr>
            </w:rPrChange>
          </w:rPr>
          <w:delText>International Dictionary of Marine Aids to Navigation</w:delText>
        </w:r>
        <w:r w:rsidRPr="00162B77" w:rsidDel="006D0F9C">
          <w:rPr>
            <w:rStyle w:val="LeiptekstiChar"/>
            <w:color w:val="21A7FF" w:themeColor="accent1" w:themeTint="99"/>
            <w:rPrChange w:id="3755" w:author="Kaski Maiju" w:date="2025-09-25T10:48:00Z" w16du:dateUtc="2025-09-25T08:48:00Z">
              <w:rPr>
                <w:rStyle w:val="LeiptekstiChar"/>
                <w:color w:val="21A7FF" w:themeColor="accent1" w:themeTint="99"/>
              </w:rPr>
            </w:rPrChange>
          </w:rPr>
          <w:delText xml:space="preserve"> (IALA </w:delText>
        </w:r>
        <w:r w:rsidR="002C605E" w:rsidRPr="00162B77" w:rsidDel="006D0F9C">
          <w:rPr>
            <w:rStyle w:val="LeiptekstiChar"/>
            <w:color w:val="21A7FF" w:themeColor="accent1" w:themeTint="99"/>
            <w:rPrChange w:id="3756" w:author="Kaski Maiju" w:date="2025-09-25T10:48:00Z" w16du:dateUtc="2025-09-25T08:48:00Z">
              <w:rPr>
                <w:rStyle w:val="LeiptekstiChar"/>
                <w:color w:val="21A7FF" w:themeColor="accent1" w:themeTint="99"/>
              </w:rPr>
            </w:rPrChange>
          </w:rPr>
          <w:delText>d</w:delText>
        </w:r>
        <w:r w:rsidRPr="00162B77" w:rsidDel="006D0F9C">
          <w:rPr>
            <w:rStyle w:val="LeiptekstiChar"/>
            <w:color w:val="21A7FF" w:themeColor="accent1" w:themeTint="99"/>
            <w:rPrChange w:id="3757" w:author="Kaski Maiju" w:date="2025-09-25T10:48:00Z" w16du:dateUtc="2025-09-25T08:48:00Z">
              <w:rPr>
                <w:rStyle w:val="LeiptekstiChar"/>
                <w:color w:val="21A7FF" w:themeColor="accent1" w:themeTint="99"/>
              </w:rPr>
            </w:rPrChange>
          </w:rPr>
          <w:delText xml:space="preserve">ictionary) at </w:delText>
        </w:r>
        <w:r w:rsidRPr="00162B77" w:rsidDel="006D0F9C">
          <w:fldChar w:fldCharType="begin"/>
        </w:r>
        <w:r w:rsidRPr="00162B77" w:rsidDel="006D0F9C">
          <w:rPr>
            <w:rPrChange w:id="3758" w:author="Kaski Maiju" w:date="2025-09-25T10:48:00Z" w16du:dateUtc="2025-09-25T08:48:00Z">
              <w:rPr/>
            </w:rPrChange>
          </w:rPr>
          <w:delInstrText>HYPERLINK "http://www.iala-aism.org/wiki/dictionary"</w:delInstrText>
        </w:r>
        <w:r w:rsidRPr="00162B77" w:rsidDel="006D0F9C">
          <w:rPr>
            <w:rPrChange w:id="3759" w:author="Kaski Maiju" w:date="2025-09-25T10:48:00Z" w16du:dateUtc="2025-09-25T08:48:00Z">
              <w:rPr>
                <w:highlight w:val="yellow"/>
              </w:rPr>
            </w:rPrChange>
          </w:rPr>
        </w:r>
        <w:r w:rsidRPr="00162B77" w:rsidDel="006D0F9C">
          <w:rPr>
            <w:rPrChange w:id="3760" w:author="Kaski Maiju" w:date="2025-09-25T10:48:00Z" w16du:dateUtc="2025-09-25T08:48:00Z">
              <w:rPr>
                <w:rStyle w:val="LeiptekstiChar"/>
                <w:color w:val="21A7FF" w:themeColor="accent1" w:themeTint="99"/>
              </w:rPr>
            </w:rPrChange>
          </w:rPr>
          <w:fldChar w:fldCharType="separate"/>
        </w:r>
        <w:r w:rsidRPr="00162B77" w:rsidDel="006D0F9C">
          <w:rPr>
            <w:rStyle w:val="LeiptekstiChar"/>
            <w:color w:val="21A7FF" w:themeColor="accent1" w:themeTint="99"/>
            <w:rPrChange w:id="3761" w:author="Kaski Maiju" w:date="2025-09-25T10:48:00Z" w16du:dateUtc="2025-09-25T08:48:00Z">
              <w:rPr>
                <w:rStyle w:val="LeiptekstiChar"/>
                <w:color w:val="21A7FF" w:themeColor="accent1" w:themeTint="99"/>
              </w:rPr>
            </w:rPrChange>
          </w:rPr>
          <w:delText>http://www.iala-aism.org/wiki/dictionary</w:delText>
        </w:r>
        <w:r w:rsidRPr="00162B77" w:rsidDel="006D0F9C">
          <w:rPr>
            <w:rStyle w:val="LeiptekstiChar"/>
            <w:color w:val="21A7FF" w:themeColor="accent1" w:themeTint="99"/>
            <w:sz w:val="22"/>
          </w:rPr>
          <w:fldChar w:fldCharType="end"/>
        </w:r>
        <w:r w:rsidRPr="00162B77" w:rsidDel="006D0F9C">
          <w:rPr>
            <w:rStyle w:val="LeiptekstiChar"/>
            <w:color w:val="21A7FF" w:themeColor="accent1" w:themeTint="99"/>
            <w:rPrChange w:id="3762" w:author="Kaski Maiju" w:date="2025-09-25T10:48:00Z" w16du:dateUtc="2025-09-25T08:48:00Z">
              <w:rPr>
                <w:rStyle w:val="LeiptekstiChar"/>
                <w:color w:val="21A7FF" w:themeColor="accent1" w:themeTint="99"/>
              </w:rPr>
            </w:rPrChange>
          </w:rPr>
          <w:delText xml:space="preserve"> and were checked as correct at the time of going to print. Where conflict arises, the IALA Dictionary should be considered as</w:delText>
        </w:r>
        <w:r w:rsidRPr="00162B77" w:rsidDel="006D0F9C">
          <w:rPr>
            <w:color w:val="21A7FF" w:themeColor="accent1" w:themeTint="99"/>
            <w:rPrChange w:id="3763" w:author="Kaski Maiju" w:date="2025-09-25T10:48:00Z" w16du:dateUtc="2025-09-25T08:48:00Z">
              <w:rPr>
                <w:color w:val="21A7FF" w:themeColor="accent1" w:themeTint="99"/>
              </w:rPr>
            </w:rPrChange>
          </w:rPr>
          <w:delText xml:space="preserve"> the authoritative source of definitions used in IALA documents.</w:delText>
        </w:r>
      </w:del>
    </w:p>
    <w:p w14:paraId="169D1E03" w14:textId="32A5CF21" w:rsidR="00AD12E6" w:rsidRPr="00162B77" w:rsidDel="006D0F9C" w:rsidRDefault="00AD12E6">
      <w:pPr>
        <w:rPr>
          <w:del w:id="3764" w:author="Kaski Maiju" w:date="2024-09-23T15:05:00Z" w16du:dateUtc="2024-09-23T12:05:00Z"/>
        </w:rPr>
        <w:pPrChange w:id="3765" w:author="Kaski Maiju" w:date="2024-09-26T12:01:00Z" w16du:dateUtc="2024-09-26T09:01:00Z">
          <w:pPr>
            <w:pStyle w:val="Otsikko1"/>
            <w:keepLines w:val="0"/>
            <w:suppressAutoHyphens/>
          </w:pPr>
        </w:pPrChange>
      </w:pPr>
      <w:bookmarkStart w:id="3766" w:name="_Hlk59202516"/>
      <w:bookmarkEnd w:id="3751"/>
      <w:del w:id="3767" w:author="Kaski Maiju" w:date="2024-09-23T15:05:00Z" w16du:dateUtc="2024-09-23T12:05:00Z">
        <w:r w:rsidRPr="00162B77" w:rsidDel="006D0F9C">
          <w:rPr>
            <w:rPrChange w:id="3768" w:author="Kaski Maiju" w:date="2025-09-25T10:48:00Z" w16du:dateUtc="2025-09-25T08:48:00Z">
              <w:rPr/>
            </w:rPrChange>
          </w:rPr>
          <w:delText>abbreviations</w:delText>
        </w:r>
      </w:del>
    </w:p>
    <w:p w14:paraId="24950812" w14:textId="07F276BB" w:rsidR="00AD12E6" w:rsidRPr="00162B77" w:rsidDel="006D0F9C" w:rsidRDefault="00AD12E6">
      <w:pPr>
        <w:rPr>
          <w:del w:id="3769" w:author="Kaski Maiju" w:date="2024-09-23T15:05:00Z" w16du:dateUtc="2024-09-23T12:05:00Z"/>
        </w:rPr>
        <w:pPrChange w:id="3770" w:author="Kaski Maiju" w:date="2024-09-26T12:01:00Z" w16du:dateUtc="2024-09-26T09:01:00Z">
          <w:pPr>
            <w:pStyle w:val="Heading1separationline"/>
            <w:keepNext/>
            <w:suppressAutoHyphens/>
          </w:pPr>
        </w:pPrChange>
      </w:pPr>
    </w:p>
    <w:p w14:paraId="0463701C" w14:textId="09F6B13A" w:rsidR="001D11AC" w:rsidRPr="00162B77" w:rsidDel="006D0F9C" w:rsidRDefault="001D11AC">
      <w:pPr>
        <w:rPr>
          <w:del w:id="3771" w:author="Kaski Maiju" w:date="2024-09-23T15:05:00Z" w16du:dateUtc="2024-09-23T12:05:00Z"/>
          <w:color w:val="21A7FF" w:themeColor="accent1" w:themeTint="99"/>
        </w:rPr>
        <w:pPrChange w:id="3772" w:author="Kaski Maiju" w:date="2024-09-26T12:01:00Z" w16du:dateUtc="2024-09-26T09:01:00Z">
          <w:pPr>
            <w:pStyle w:val="Leipteksti"/>
            <w:keepNext/>
            <w:suppressAutoHyphens/>
          </w:pPr>
        </w:pPrChange>
      </w:pPr>
      <w:del w:id="3773" w:author="Kaski Maiju" w:date="2024-09-23T15:05:00Z" w16du:dateUtc="2024-09-23T12:05:00Z">
        <w:r w:rsidRPr="00162B77" w:rsidDel="006D0F9C">
          <w:rPr>
            <w:color w:val="21A7FF" w:themeColor="accent1" w:themeTint="99"/>
            <w:rPrChange w:id="3774" w:author="Kaski Maiju" w:date="2025-09-25T10:48:00Z" w16du:dateUtc="2025-09-25T08:48:00Z">
              <w:rPr>
                <w:color w:val="21A7FF" w:themeColor="accent1" w:themeTint="99"/>
              </w:rPr>
            </w:rPrChange>
          </w:rPr>
          <w:delText xml:space="preserve">This section should be typed with the </w:delText>
        </w:r>
        <w:r w:rsidRPr="00162B77" w:rsidDel="006D0F9C">
          <w:rPr>
            <w:b/>
            <w:bCs/>
            <w:color w:val="21A7FF" w:themeColor="accent1" w:themeTint="99"/>
            <w:rPrChange w:id="3775" w:author="Kaski Maiju" w:date="2025-09-25T10:48:00Z" w16du:dateUtc="2025-09-25T08:48:00Z">
              <w:rPr>
                <w:b/>
                <w:bCs/>
                <w:color w:val="21A7FF" w:themeColor="accent1" w:themeTint="99"/>
              </w:rPr>
            </w:rPrChange>
          </w:rPr>
          <w:delText>A</w:delText>
        </w:r>
        <w:r w:rsidR="00AD12E6" w:rsidRPr="00162B77" w:rsidDel="006D0F9C">
          <w:rPr>
            <w:b/>
            <w:bCs/>
            <w:color w:val="21A7FF" w:themeColor="accent1" w:themeTint="99"/>
            <w:rPrChange w:id="3776" w:author="Kaski Maiju" w:date="2025-09-25T10:48:00Z" w16du:dateUtc="2025-09-25T08:48:00Z">
              <w:rPr>
                <w:b/>
                <w:bCs/>
                <w:color w:val="21A7FF" w:themeColor="accent1" w:themeTint="99"/>
              </w:rPr>
            </w:rPrChange>
          </w:rPr>
          <w:delText>bbreviations</w:delText>
        </w:r>
        <w:r w:rsidRPr="00162B77" w:rsidDel="006D0F9C">
          <w:rPr>
            <w:color w:val="21A7FF" w:themeColor="accent1" w:themeTint="99"/>
            <w:rPrChange w:id="3777" w:author="Kaski Maiju" w:date="2025-09-25T10:48:00Z" w16du:dateUtc="2025-09-25T08:48:00Z">
              <w:rPr>
                <w:color w:val="21A7FF" w:themeColor="accent1" w:themeTint="99"/>
              </w:rPr>
            </w:rPrChange>
          </w:rPr>
          <w:delText xml:space="preserve"> style. The acronym or initialism is typed and then tab is pressed so that the style inserts the appropriate tabs and paragraph spacings e.g.:</w:delText>
        </w:r>
      </w:del>
    </w:p>
    <w:p w14:paraId="75D0A647" w14:textId="4350278E" w:rsidR="001D11AC" w:rsidRPr="00162B77" w:rsidDel="006D0F9C" w:rsidRDefault="001D11AC">
      <w:pPr>
        <w:rPr>
          <w:del w:id="3778" w:author="Kaski Maiju" w:date="2024-09-23T15:05:00Z" w16du:dateUtc="2024-09-23T12:05:00Z"/>
          <w:color w:val="21A7FF" w:themeColor="accent1" w:themeTint="99"/>
        </w:rPr>
        <w:pPrChange w:id="3779" w:author="Kaski Maiju" w:date="2024-09-26T12:01:00Z" w16du:dateUtc="2024-09-26T09:01:00Z">
          <w:pPr>
            <w:pStyle w:val="Abbreviations"/>
            <w:keepNext/>
            <w:suppressAutoHyphens/>
          </w:pPr>
        </w:pPrChange>
      </w:pPr>
      <w:del w:id="3780" w:author="Kaski Maiju" w:date="2024-09-23T15:05:00Z" w16du:dateUtc="2024-09-23T12:05:00Z">
        <w:r w:rsidRPr="00162B77" w:rsidDel="006D0F9C">
          <w:rPr>
            <w:color w:val="21A7FF" w:themeColor="accent1" w:themeTint="99"/>
            <w:rPrChange w:id="3781" w:author="Kaski Maiju" w:date="2025-09-25T10:48:00Z" w16du:dateUtc="2025-09-25T08:48:00Z">
              <w:rPr>
                <w:color w:val="21A7FF" w:themeColor="accent1" w:themeTint="99"/>
              </w:rPr>
            </w:rPrChange>
          </w:rPr>
          <w:delText>NGO</w:delText>
        </w:r>
        <w:r w:rsidRPr="00162B77" w:rsidDel="006D0F9C">
          <w:rPr>
            <w:color w:val="21A7FF" w:themeColor="accent1" w:themeTint="99"/>
            <w:rPrChange w:id="3782" w:author="Kaski Maiju" w:date="2025-09-25T10:48:00Z" w16du:dateUtc="2025-09-25T08:48:00Z">
              <w:rPr>
                <w:color w:val="21A7FF" w:themeColor="accent1" w:themeTint="99"/>
              </w:rPr>
            </w:rPrChange>
          </w:rPr>
          <w:tab/>
          <w:delText>Non-governmental organi</w:delText>
        </w:r>
        <w:r w:rsidR="002C605E" w:rsidRPr="00162B77" w:rsidDel="006D0F9C">
          <w:rPr>
            <w:color w:val="21A7FF" w:themeColor="accent1" w:themeTint="99"/>
            <w:rPrChange w:id="3783" w:author="Kaski Maiju" w:date="2025-09-25T10:48:00Z" w16du:dateUtc="2025-09-25T08:48:00Z">
              <w:rPr>
                <w:color w:val="21A7FF" w:themeColor="accent1" w:themeTint="99"/>
              </w:rPr>
            </w:rPrChange>
          </w:rPr>
          <w:delText>z</w:delText>
        </w:r>
        <w:r w:rsidRPr="00162B77" w:rsidDel="006D0F9C">
          <w:rPr>
            <w:color w:val="21A7FF" w:themeColor="accent1" w:themeTint="99"/>
            <w:rPrChange w:id="3784" w:author="Kaski Maiju" w:date="2025-09-25T10:48:00Z" w16du:dateUtc="2025-09-25T08:48:00Z">
              <w:rPr>
                <w:color w:val="21A7FF" w:themeColor="accent1" w:themeTint="99"/>
              </w:rPr>
            </w:rPrChange>
          </w:rPr>
          <w:delText>ation</w:delText>
        </w:r>
      </w:del>
    </w:p>
    <w:p w14:paraId="6087F644" w14:textId="2859354E" w:rsidR="001D11AC" w:rsidRPr="00162B77" w:rsidDel="006D0F9C" w:rsidRDefault="001D11AC">
      <w:pPr>
        <w:rPr>
          <w:del w:id="3785" w:author="Kaski Maiju" w:date="2024-09-23T15:05:00Z" w16du:dateUtc="2024-09-23T12:05:00Z"/>
          <w:color w:val="21A7FF" w:themeColor="accent1" w:themeTint="99"/>
        </w:rPr>
        <w:pPrChange w:id="3786" w:author="Kaski Maiju" w:date="2024-09-26T12:01:00Z" w16du:dateUtc="2024-09-26T09:01:00Z">
          <w:pPr>
            <w:pStyle w:val="Abbreviations"/>
            <w:keepNext/>
            <w:suppressAutoHyphens/>
          </w:pPr>
        </w:pPrChange>
      </w:pPr>
      <w:del w:id="3787" w:author="Kaski Maiju" w:date="2024-09-23T15:05:00Z" w16du:dateUtc="2024-09-23T12:05:00Z">
        <w:r w:rsidRPr="00162B77" w:rsidDel="006D0F9C">
          <w:rPr>
            <w:color w:val="21A7FF" w:themeColor="accent1" w:themeTint="99"/>
            <w:rPrChange w:id="3788" w:author="Kaski Maiju" w:date="2025-09-25T10:48:00Z" w16du:dateUtc="2025-09-25T08:48:00Z">
              <w:rPr>
                <w:color w:val="21A7FF" w:themeColor="accent1" w:themeTint="99"/>
              </w:rPr>
            </w:rPrChange>
          </w:rPr>
          <w:delText>VTS</w:delText>
        </w:r>
        <w:r w:rsidRPr="00162B77" w:rsidDel="006D0F9C">
          <w:rPr>
            <w:color w:val="21A7FF" w:themeColor="accent1" w:themeTint="99"/>
            <w:rPrChange w:id="3789" w:author="Kaski Maiju" w:date="2025-09-25T10:48:00Z" w16du:dateUtc="2025-09-25T08:48:00Z">
              <w:rPr>
                <w:color w:val="21A7FF" w:themeColor="accent1" w:themeTint="99"/>
              </w:rPr>
            </w:rPrChange>
          </w:rPr>
          <w:tab/>
          <w:delText>Vessel Traffic Services</w:delText>
        </w:r>
      </w:del>
    </w:p>
    <w:p w14:paraId="5AFF6DF0" w14:textId="312CB039" w:rsidR="001D11AC" w:rsidRPr="00162B77" w:rsidDel="006D0F9C" w:rsidRDefault="001D11AC">
      <w:pPr>
        <w:rPr>
          <w:del w:id="3790" w:author="Kaski Maiju" w:date="2024-09-23T15:05:00Z" w16du:dateUtc="2024-09-23T12:05:00Z"/>
          <w:color w:val="21A7FF" w:themeColor="accent1" w:themeTint="99"/>
        </w:rPr>
        <w:pPrChange w:id="3791" w:author="Kaski Maiju" w:date="2024-09-26T12:01:00Z" w16du:dateUtc="2024-09-26T09:01:00Z">
          <w:pPr>
            <w:pStyle w:val="Leipteksti"/>
            <w:keepNext/>
            <w:suppressAutoHyphens/>
          </w:pPr>
        </w:pPrChange>
      </w:pPr>
      <w:del w:id="3792" w:author="Kaski Maiju" w:date="2024-09-23T15:05:00Z" w16du:dateUtc="2024-09-23T12:05:00Z">
        <w:r w:rsidRPr="00162B77" w:rsidDel="006D0F9C">
          <w:rPr>
            <w:color w:val="21A7FF" w:themeColor="accent1" w:themeTint="99"/>
            <w:rPrChange w:id="3793" w:author="Kaski Maiju" w:date="2025-09-25T10:48:00Z" w16du:dateUtc="2025-09-25T08:48:00Z">
              <w:rPr>
                <w:color w:val="21A7FF" w:themeColor="accent1" w:themeTint="99"/>
              </w:rPr>
            </w:rPrChange>
          </w:rPr>
          <w:delText xml:space="preserve">The list should be typed in alphabetical order. The text automatically aligns as an indented paragraph until carriage return is hit and then the next </w:delText>
        </w:r>
        <w:r w:rsidR="00AD12E6" w:rsidRPr="00162B77" w:rsidDel="006D0F9C">
          <w:rPr>
            <w:color w:val="21A7FF" w:themeColor="accent1" w:themeTint="99"/>
            <w:rPrChange w:id="3794" w:author="Kaski Maiju" w:date="2025-09-25T10:48:00Z" w16du:dateUtc="2025-09-25T08:48:00Z">
              <w:rPr>
                <w:color w:val="21A7FF" w:themeColor="accent1" w:themeTint="99"/>
              </w:rPr>
            </w:rPrChange>
          </w:rPr>
          <w:delText>term</w:delText>
        </w:r>
        <w:r w:rsidRPr="00162B77" w:rsidDel="006D0F9C">
          <w:rPr>
            <w:color w:val="21A7FF" w:themeColor="accent1" w:themeTint="99"/>
            <w:rPrChange w:id="3795" w:author="Kaski Maiju" w:date="2025-09-25T10:48:00Z" w16du:dateUtc="2025-09-25T08:48:00Z">
              <w:rPr>
                <w:color w:val="21A7FF" w:themeColor="accent1" w:themeTint="99"/>
              </w:rPr>
            </w:rPrChange>
          </w:rPr>
          <w:delText xml:space="preserve"> can be entered.</w:delText>
        </w:r>
      </w:del>
    </w:p>
    <w:bookmarkEnd w:id="3766"/>
    <w:p w14:paraId="142964DC" w14:textId="1CA801FE" w:rsidR="00224DAB" w:rsidRPr="00162B77" w:rsidDel="006D0F9C" w:rsidRDefault="00200579">
      <w:pPr>
        <w:rPr>
          <w:del w:id="3796" w:author="Kaski Maiju" w:date="2024-09-23T15:05:00Z" w16du:dateUtc="2024-09-23T12:05:00Z"/>
        </w:rPr>
        <w:pPrChange w:id="3797" w:author="Kaski Maiju" w:date="2024-09-26T12:01:00Z" w16du:dateUtc="2024-09-26T09:01:00Z">
          <w:pPr>
            <w:pStyle w:val="Otsikko1"/>
            <w:suppressAutoHyphens/>
          </w:pPr>
        </w:pPrChange>
      </w:pPr>
      <w:del w:id="3798" w:author="Kaski Maiju" w:date="2024-09-23T15:05:00Z" w16du:dateUtc="2024-09-23T12:05:00Z">
        <w:r w:rsidRPr="00162B77" w:rsidDel="006D0F9C">
          <w:rPr>
            <w:rPrChange w:id="3799" w:author="Kaski Maiju" w:date="2025-09-25T10:48:00Z" w16du:dateUtc="2025-09-25T08:48:00Z">
              <w:rPr/>
            </w:rPrChange>
          </w:rPr>
          <w:delText>references</w:delText>
        </w:r>
      </w:del>
    </w:p>
    <w:p w14:paraId="130F0924" w14:textId="63ECC935" w:rsidR="00200579" w:rsidRPr="00162B77" w:rsidDel="006D0F9C" w:rsidRDefault="00200579">
      <w:pPr>
        <w:rPr>
          <w:del w:id="3800" w:author="Kaski Maiju" w:date="2024-09-23T15:05:00Z" w16du:dateUtc="2024-09-23T12:05:00Z"/>
        </w:rPr>
        <w:pPrChange w:id="3801" w:author="Kaski Maiju" w:date="2024-09-26T12:01:00Z" w16du:dateUtc="2024-09-26T09:01:00Z">
          <w:pPr>
            <w:pStyle w:val="Heading1separationline"/>
            <w:suppressAutoHyphens/>
          </w:pPr>
        </w:pPrChange>
      </w:pPr>
    </w:p>
    <w:p w14:paraId="42DE6CEA" w14:textId="461742FC" w:rsidR="00CF10E3" w:rsidRPr="00162B77" w:rsidDel="006D0F9C" w:rsidRDefault="00CF10E3">
      <w:pPr>
        <w:rPr>
          <w:del w:id="3802" w:author="Kaski Maiju" w:date="2024-09-23T15:05:00Z" w16du:dateUtc="2024-09-23T12:05:00Z"/>
          <w:color w:val="21A7FF" w:themeColor="accent1" w:themeTint="99"/>
        </w:rPr>
        <w:pPrChange w:id="3803" w:author="Kaski Maiju" w:date="2024-09-26T12:01:00Z" w16du:dateUtc="2024-09-26T09:01:00Z">
          <w:pPr>
            <w:pStyle w:val="Leipteksti"/>
            <w:suppressAutoHyphens/>
          </w:pPr>
        </w:pPrChange>
      </w:pPr>
      <w:bookmarkStart w:id="3804" w:name="_Hlk59209161"/>
      <w:del w:id="3805" w:author="Kaski Maiju" w:date="2024-09-23T15:05:00Z" w16du:dateUtc="2024-09-23T12:05:00Z">
        <w:r w:rsidRPr="00162B77" w:rsidDel="006D0F9C">
          <w:rPr>
            <w:color w:val="21A7FF" w:themeColor="accent1" w:themeTint="99"/>
            <w:rPrChange w:id="3806" w:author="Kaski Maiju" w:date="2025-09-25T10:48:00Z" w16du:dateUtc="2025-09-25T08:48:00Z">
              <w:rPr>
                <w:color w:val="21A7FF" w:themeColor="accent1" w:themeTint="99"/>
              </w:rPr>
            </w:rPrChange>
          </w:rPr>
          <w:delText xml:space="preserve">References are sources directly referred to in the running text and should be given a sequential number, starting at 1. The reference number should be included as close to the referenced text as possible and included as a number within square brackets. </w:delText>
        </w:r>
      </w:del>
    </w:p>
    <w:p w14:paraId="6A0527BE" w14:textId="71BDC6D0" w:rsidR="00CF10E3" w:rsidRPr="00162B77" w:rsidDel="006D0F9C" w:rsidRDefault="00CF10E3">
      <w:pPr>
        <w:rPr>
          <w:del w:id="3807" w:author="Kaski Maiju" w:date="2024-09-23T15:05:00Z" w16du:dateUtc="2024-09-23T12:05:00Z"/>
          <w:color w:val="21A7FF" w:themeColor="accent1" w:themeTint="99"/>
        </w:rPr>
        <w:pPrChange w:id="3808" w:author="Kaski Maiju" w:date="2024-09-26T12:01:00Z" w16du:dateUtc="2024-09-26T09:01:00Z">
          <w:pPr>
            <w:pStyle w:val="Leipteksti"/>
            <w:suppressAutoHyphens/>
          </w:pPr>
        </w:pPrChange>
      </w:pPr>
      <w:bookmarkStart w:id="3809" w:name="_Hlk60409076"/>
      <w:del w:id="3810" w:author="Kaski Maiju" w:date="2024-09-23T15:05:00Z" w16du:dateUtc="2024-09-23T12:05:00Z">
        <w:r w:rsidRPr="00162B77" w:rsidDel="006D0F9C">
          <w:rPr>
            <w:color w:val="21A7FF" w:themeColor="accent1" w:themeTint="99"/>
            <w:rPrChange w:id="3811" w:author="Kaski Maiju" w:date="2025-09-25T10:48:00Z" w16du:dateUtc="2025-09-25T08:48:00Z">
              <w:rPr>
                <w:color w:val="21A7FF" w:themeColor="accent1" w:themeTint="99"/>
              </w:rPr>
            </w:rPrChange>
          </w:rPr>
          <w:delText xml:space="preserve">The reference should be listed in the References section in the following syntax using the </w:delText>
        </w:r>
        <w:r w:rsidRPr="00162B77" w:rsidDel="006D0F9C">
          <w:rPr>
            <w:b/>
            <w:bCs/>
            <w:color w:val="21A7FF" w:themeColor="accent1" w:themeTint="99"/>
            <w:rPrChange w:id="3812" w:author="Kaski Maiju" w:date="2025-09-25T10:48:00Z" w16du:dateUtc="2025-09-25T08:48:00Z">
              <w:rPr>
                <w:b/>
                <w:bCs/>
                <w:color w:val="21A7FF" w:themeColor="accent1" w:themeTint="99"/>
              </w:rPr>
            </w:rPrChange>
          </w:rPr>
          <w:delText>Reference</w:delText>
        </w:r>
        <w:r w:rsidRPr="00162B77" w:rsidDel="006D0F9C">
          <w:rPr>
            <w:color w:val="21A7FF" w:themeColor="accent1" w:themeTint="99"/>
            <w:rPrChange w:id="3813" w:author="Kaski Maiju" w:date="2025-09-25T10:48:00Z" w16du:dateUtc="2025-09-25T08:48:00Z">
              <w:rPr>
                <w:color w:val="21A7FF" w:themeColor="accent1" w:themeTint="99"/>
              </w:rPr>
            </w:rPrChange>
          </w:rPr>
          <w:delText xml:space="preserve"> </w:delText>
        </w:r>
        <w:r w:rsidR="0022582A" w:rsidRPr="00162B77" w:rsidDel="006D0F9C">
          <w:rPr>
            <w:b/>
            <w:bCs/>
            <w:color w:val="21A7FF" w:themeColor="accent1" w:themeTint="99"/>
            <w:rPrChange w:id="3814" w:author="Kaski Maiju" w:date="2025-09-25T10:48:00Z" w16du:dateUtc="2025-09-25T08:48:00Z">
              <w:rPr>
                <w:b/>
                <w:bCs/>
                <w:color w:val="21A7FF" w:themeColor="accent1" w:themeTint="99"/>
              </w:rPr>
            </w:rPrChange>
          </w:rPr>
          <w:delText>list</w:delText>
        </w:r>
        <w:r w:rsidR="0022582A" w:rsidRPr="00162B77" w:rsidDel="006D0F9C">
          <w:rPr>
            <w:color w:val="21A7FF" w:themeColor="accent1" w:themeTint="99"/>
            <w:rPrChange w:id="3815" w:author="Kaski Maiju" w:date="2025-09-25T10:48:00Z" w16du:dateUtc="2025-09-25T08:48:00Z">
              <w:rPr>
                <w:color w:val="21A7FF" w:themeColor="accent1" w:themeTint="99"/>
              </w:rPr>
            </w:rPrChange>
          </w:rPr>
          <w:delText xml:space="preserve"> </w:delText>
        </w:r>
        <w:r w:rsidRPr="00162B77" w:rsidDel="006D0F9C">
          <w:rPr>
            <w:color w:val="21A7FF" w:themeColor="accent1" w:themeTint="99"/>
            <w:rPrChange w:id="3816" w:author="Kaski Maiju" w:date="2025-09-25T10:48:00Z" w16du:dateUtc="2025-09-25T08:48:00Z">
              <w:rPr>
                <w:color w:val="21A7FF" w:themeColor="accent1" w:themeTint="99"/>
              </w:rPr>
            </w:rPrChange>
          </w:rPr>
          <w:delText>style:</w:delText>
        </w:r>
      </w:del>
    </w:p>
    <w:p w14:paraId="62D2A2F3" w14:textId="430904F6" w:rsidR="005F1314" w:rsidRPr="00162B77" w:rsidDel="006D0F9C" w:rsidRDefault="00A23CAC">
      <w:pPr>
        <w:rPr>
          <w:del w:id="3817" w:author="Kaski Maiju" w:date="2024-09-23T15:05:00Z" w16du:dateUtc="2024-09-23T12:05:00Z"/>
          <w:color w:val="21A7FF" w:themeColor="accent1" w:themeTint="99"/>
        </w:rPr>
        <w:pPrChange w:id="3818" w:author="Kaski Maiju" w:date="2024-09-26T12:01:00Z" w16du:dateUtc="2024-09-26T09:01:00Z">
          <w:pPr>
            <w:pStyle w:val="Leipteksti"/>
            <w:suppressAutoHyphens/>
            <w:jc w:val="center"/>
          </w:pPr>
        </w:pPrChange>
      </w:pPr>
      <w:del w:id="3819" w:author="Kaski Maiju" w:date="2024-09-23T15:05:00Z" w16du:dateUtc="2024-09-23T12:05:00Z">
        <w:r w:rsidRPr="00162B77" w:rsidDel="006D0F9C">
          <w:rPr>
            <w:rStyle w:val="LeiptekstiChar"/>
            <w:color w:val="21A7FF" w:themeColor="accent1" w:themeTint="99"/>
            <w:rPrChange w:id="3820" w:author="Kaski Maiju" w:date="2025-09-25T10:48:00Z" w16du:dateUtc="2025-09-25T08:48:00Z">
              <w:rPr>
                <w:rStyle w:val="LeiptekstiChar"/>
                <w:color w:val="21A7FF" w:themeColor="accent1" w:themeTint="99"/>
              </w:rPr>
            </w:rPrChange>
          </w:rPr>
          <w:delText>[</w:delText>
        </w:r>
        <w:r w:rsidR="0022582A" w:rsidRPr="00162B77" w:rsidDel="006D0F9C">
          <w:rPr>
            <w:rStyle w:val="LeiptekstiChar"/>
            <w:color w:val="21A7FF" w:themeColor="accent1" w:themeTint="99"/>
            <w:rPrChange w:id="3821" w:author="Kaski Maiju" w:date="2025-09-25T10:48:00Z" w16du:dateUtc="2025-09-25T08:48:00Z">
              <w:rPr>
                <w:rStyle w:val="LeiptekstiChar"/>
                <w:color w:val="21A7FF" w:themeColor="accent1" w:themeTint="99"/>
              </w:rPr>
            </w:rPrChange>
          </w:rPr>
          <w:delText xml:space="preserve">Author </w:delText>
        </w:r>
        <w:r w:rsidR="00CF10E3" w:rsidRPr="00162B77" w:rsidDel="006D0F9C">
          <w:rPr>
            <w:rStyle w:val="LeiptekstiChar"/>
            <w:color w:val="21A7FF" w:themeColor="accent1" w:themeTint="99"/>
            <w:rPrChange w:id="3822" w:author="Kaski Maiju" w:date="2025-09-25T10:48:00Z" w16du:dateUtc="2025-09-25T08:48:00Z">
              <w:rPr>
                <w:rStyle w:val="LeiptekstiChar"/>
                <w:color w:val="21A7FF" w:themeColor="accent1" w:themeTint="99"/>
              </w:rPr>
            </w:rPrChange>
          </w:rPr>
          <w:delText>surname</w:delText>
        </w:r>
        <w:r w:rsidRPr="00162B77" w:rsidDel="006D0F9C">
          <w:rPr>
            <w:rStyle w:val="LeiptekstiChar"/>
            <w:color w:val="21A7FF" w:themeColor="accent1" w:themeTint="99"/>
            <w:rPrChange w:id="3823" w:author="Kaski Maiju" w:date="2025-09-25T10:48:00Z" w16du:dateUtc="2025-09-25T08:48:00Z">
              <w:rPr>
                <w:rStyle w:val="LeiptekstiChar"/>
                <w:color w:val="21A7FF" w:themeColor="accent1" w:themeTint="99"/>
              </w:rPr>
            </w:rPrChange>
          </w:rPr>
          <w:delText>,] &lt;</w:delText>
        </w:r>
        <w:r w:rsidR="00CF10E3" w:rsidRPr="00162B77" w:rsidDel="006D0F9C">
          <w:rPr>
            <w:rStyle w:val="LeiptekstiChar"/>
            <w:color w:val="21A7FF" w:themeColor="accent1" w:themeTint="99"/>
            <w:rPrChange w:id="3824" w:author="Kaski Maiju" w:date="2025-09-25T10:48:00Z" w16du:dateUtc="2025-09-25T08:48:00Z">
              <w:rPr>
                <w:rStyle w:val="LeiptekstiChar"/>
                <w:color w:val="21A7FF" w:themeColor="accent1" w:themeTint="99"/>
              </w:rPr>
            </w:rPrChange>
          </w:rPr>
          <w:delText>space</w:delText>
        </w:r>
        <w:r w:rsidRPr="00162B77" w:rsidDel="006D0F9C">
          <w:rPr>
            <w:rStyle w:val="LeiptekstiChar"/>
            <w:color w:val="21A7FF" w:themeColor="accent1" w:themeTint="99"/>
            <w:rPrChange w:id="3825" w:author="Kaski Maiju" w:date="2025-09-25T10:48:00Z" w16du:dateUtc="2025-09-25T08:48:00Z">
              <w:rPr>
                <w:rStyle w:val="LeiptekstiChar"/>
                <w:color w:val="21A7FF" w:themeColor="accent1" w:themeTint="99"/>
              </w:rPr>
            </w:rPrChange>
          </w:rPr>
          <w:delText>&gt; [</w:delText>
        </w:r>
        <w:r w:rsidR="00CF10E3" w:rsidRPr="00162B77" w:rsidDel="006D0F9C">
          <w:rPr>
            <w:rStyle w:val="LeiptekstiChar"/>
            <w:color w:val="21A7FF" w:themeColor="accent1" w:themeTint="99"/>
            <w:rPrChange w:id="3826" w:author="Kaski Maiju" w:date="2025-09-25T10:48:00Z" w16du:dateUtc="2025-09-25T08:48:00Z">
              <w:rPr>
                <w:rStyle w:val="LeiptekstiChar"/>
                <w:color w:val="21A7FF" w:themeColor="accent1" w:themeTint="99"/>
              </w:rPr>
            </w:rPrChange>
          </w:rPr>
          <w:delText>initial.</w:delText>
        </w:r>
        <w:r w:rsidRPr="00162B77" w:rsidDel="006D0F9C">
          <w:rPr>
            <w:rStyle w:val="LeiptekstiChar"/>
            <w:color w:val="21A7FF" w:themeColor="accent1" w:themeTint="99"/>
            <w:rPrChange w:id="3827" w:author="Kaski Maiju" w:date="2025-09-25T10:48:00Z" w16du:dateUtc="2025-09-25T08:48:00Z">
              <w:rPr>
                <w:rStyle w:val="LeiptekstiChar"/>
                <w:color w:val="21A7FF" w:themeColor="accent1" w:themeTint="99"/>
              </w:rPr>
            </w:rPrChange>
          </w:rPr>
          <w:delText>] &lt;</w:delText>
        </w:r>
        <w:r w:rsidR="00CF10E3" w:rsidRPr="00162B77" w:rsidDel="006D0F9C">
          <w:rPr>
            <w:rStyle w:val="LeiptekstiChar"/>
            <w:color w:val="21A7FF" w:themeColor="accent1" w:themeTint="99"/>
            <w:rPrChange w:id="3828" w:author="Kaski Maiju" w:date="2025-09-25T10:48:00Z" w16du:dateUtc="2025-09-25T08:48:00Z">
              <w:rPr>
                <w:rStyle w:val="LeiptekstiChar"/>
                <w:color w:val="21A7FF" w:themeColor="accent1" w:themeTint="99"/>
              </w:rPr>
            </w:rPrChange>
          </w:rPr>
          <w:delText>space</w:delText>
        </w:r>
        <w:r w:rsidRPr="00162B77" w:rsidDel="006D0F9C">
          <w:rPr>
            <w:rStyle w:val="LeiptekstiChar"/>
            <w:color w:val="21A7FF" w:themeColor="accent1" w:themeTint="99"/>
            <w:rPrChange w:id="3829" w:author="Kaski Maiju" w:date="2025-09-25T10:48:00Z" w16du:dateUtc="2025-09-25T08:48:00Z">
              <w:rPr>
                <w:rStyle w:val="LeiptekstiChar"/>
                <w:color w:val="21A7FF" w:themeColor="accent1" w:themeTint="99"/>
              </w:rPr>
            </w:rPrChange>
          </w:rPr>
          <w:delText>&gt; [</w:delText>
        </w:r>
        <w:r w:rsidR="00CF10E3" w:rsidRPr="00162B77" w:rsidDel="006D0F9C">
          <w:rPr>
            <w:rStyle w:val="LeiptekstiChar"/>
            <w:color w:val="21A7FF" w:themeColor="accent1" w:themeTint="99"/>
            <w:rPrChange w:id="3830" w:author="Kaski Maiju" w:date="2025-09-25T10:48:00Z" w16du:dateUtc="2025-09-25T08:48:00Z">
              <w:rPr>
                <w:rStyle w:val="LeiptekstiChar"/>
                <w:color w:val="21A7FF" w:themeColor="accent1" w:themeTint="99"/>
              </w:rPr>
            </w:rPrChange>
          </w:rPr>
          <w:delText>year</w:delText>
        </w:r>
        <w:r w:rsidRPr="00162B77" w:rsidDel="006D0F9C">
          <w:rPr>
            <w:rStyle w:val="LeiptekstiChar"/>
            <w:color w:val="21A7FF" w:themeColor="accent1" w:themeTint="99"/>
            <w:rPrChange w:id="3831" w:author="Kaski Maiju" w:date="2025-09-25T10:48:00Z" w16du:dateUtc="2025-09-25T08:48:00Z">
              <w:rPr>
                <w:rStyle w:val="LeiptekstiChar"/>
                <w:color w:val="21A7FF" w:themeColor="accent1" w:themeTint="99"/>
              </w:rPr>
            </w:rPrChange>
          </w:rPr>
          <w:delText>] &lt;</w:delText>
        </w:r>
        <w:r w:rsidR="00CF10E3" w:rsidRPr="00162B77" w:rsidDel="006D0F9C">
          <w:rPr>
            <w:rStyle w:val="LeiptekstiChar"/>
            <w:color w:val="21A7FF" w:themeColor="accent1" w:themeTint="99"/>
            <w:rPrChange w:id="3832" w:author="Kaski Maiju" w:date="2025-09-25T10:48:00Z" w16du:dateUtc="2025-09-25T08:48:00Z">
              <w:rPr>
                <w:rStyle w:val="LeiptekstiChar"/>
                <w:color w:val="21A7FF" w:themeColor="accent1" w:themeTint="99"/>
              </w:rPr>
            </w:rPrChange>
          </w:rPr>
          <w:delText>space</w:delText>
        </w:r>
        <w:r w:rsidRPr="00162B77" w:rsidDel="006D0F9C">
          <w:rPr>
            <w:rStyle w:val="LeiptekstiChar"/>
            <w:color w:val="21A7FF" w:themeColor="accent1" w:themeTint="99"/>
            <w:rPrChange w:id="3833" w:author="Kaski Maiju" w:date="2025-09-25T10:48:00Z" w16du:dateUtc="2025-09-25T08:48:00Z">
              <w:rPr>
                <w:rStyle w:val="LeiptekstiChar"/>
                <w:color w:val="21A7FF" w:themeColor="accent1" w:themeTint="99"/>
              </w:rPr>
            </w:rPrChange>
          </w:rPr>
          <w:delText>&gt; [</w:delText>
        </w:r>
        <w:r w:rsidR="0022582A" w:rsidRPr="00162B77" w:rsidDel="006D0F9C">
          <w:rPr>
            <w:rStyle w:val="LeiptekstiChar"/>
            <w:color w:val="21A7FF" w:themeColor="accent1" w:themeTint="99"/>
            <w:rPrChange w:id="3834" w:author="Kaski Maiju" w:date="2025-09-25T10:48:00Z" w16du:dateUtc="2025-09-25T08:48:00Z">
              <w:rPr>
                <w:rStyle w:val="LeiptekstiChar"/>
                <w:color w:val="21A7FF" w:themeColor="accent1" w:themeTint="99"/>
              </w:rPr>
            </w:rPrChange>
          </w:rPr>
          <w:delText>title</w:delText>
        </w:r>
        <w:r w:rsidR="00CF10E3" w:rsidRPr="00162B77" w:rsidDel="006D0F9C">
          <w:rPr>
            <w:color w:val="21A7FF" w:themeColor="accent1" w:themeTint="99"/>
            <w:rPrChange w:id="3835" w:author="Kaski Maiju" w:date="2025-09-25T10:48:00Z" w16du:dateUtc="2025-09-25T08:48:00Z">
              <w:rPr>
                <w:color w:val="21A7FF" w:themeColor="accent1" w:themeTint="99"/>
              </w:rPr>
            </w:rPrChange>
          </w:rPr>
          <w:delText>.</w:delText>
        </w:r>
        <w:r w:rsidRPr="00162B77" w:rsidDel="006D0F9C">
          <w:rPr>
            <w:color w:val="21A7FF" w:themeColor="accent1" w:themeTint="99"/>
            <w:rPrChange w:id="3836" w:author="Kaski Maiju" w:date="2025-09-25T10:48:00Z" w16du:dateUtc="2025-09-25T08:48:00Z">
              <w:rPr>
                <w:color w:val="21A7FF" w:themeColor="accent1" w:themeTint="99"/>
              </w:rPr>
            </w:rPrChange>
          </w:rPr>
          <w:delText>]</w:delText>
        </w:r>
      </w:del>
    </w:p>
    <w:p w14:paraId="45C238F1" w14:textId="21EC3239" w:rsidR="00CF10E3" w:rsidRPr="00162B77" w:rsidDel="006D0F9C" w:rsidRDefault="00CF10E3">
      <w:pPr>
        <w:rPr>
          <w:del w:id="3837" w:author="Kaski Maiju" w:date="2024-09-23T15:05:00Z" w16du:dateUtc="2024-09-23T12:05:00Z"/>
          <w:color w:val="21A7FF" w:themeColor="accent1" w:themeTint="99"/>
        </w:rPr>
        <w:pPrChange w:id="3838" w:author="Kaski Maiju" w:date="2024-09-26T12:01:00Z" w16du:dateUtc="2024-09-26T09:01:00Z">
          <w:pPr>
            <w:pStyle w:val="Leipteksti"/>
            <w:suppressAutoHyphens/>
            <w:jc w:val="left"/>
          </w:pPr>
        </w:pPrChange>
      </w:pPr>
      <w:del w:id="3839" w:author="Kaski Maiju" w:date="2024-09-23T15:05:00Z" w16du:dateUtc="2024-09-23T12:05:00Z">
        <w:r w:rsidRPr="00162B77" w:rsidDel="006D0F9C">
          <w:rPr>
            <w:color w:val="21A7FF" w:themeColor="accent1" w:themeTint="99"/>
            <w:rPrChange w:id="3840" w:author="Kaski Maiju" w:date="2025-09-25T10:48:00Z" w16du:dateUtc="2025-09-25T08:48:00Z">
              <w:rPr>
                <w:color w:val="21A7FF" w:themeColor="accent1" w:themeTint="99"/>
              </w:rPr>
            </w:rPrChange>
          </w:rPr>
          <w:delText>For example:</w:delText>
        </w:r>
      </w:del>
    </w:p>
    <w:p w14:paraId="470F4846" w14:textId="336470B0" w:rsidR="00CF10E3" w:rsidRPr="00162B77" w:rsidDel="006D0F9C" w:rsidRDefault="00CF10E3">
      <w:pPr>
        <w:rPr>
          <w:del w:id="3841" w:author="Kaski Maiju" w:date="2024-09-23T15:05:00Z" w16du:dateUtc="2024-09-23T12:05:00Z"/>
          <w:color w:val="21A7FF" w:themeColor="accent1" w:themeTint="99"/>
        </w:rPr>
        <w:pPrChange w:id="3842" w:author="Kaski Maiju" w:date="2024-09-26T12:01:00Z" w16du:dateUtc="2024-09-26T09:01:00Z">
          <w:pPr>
            <w:pStyle w:val="Leipteksti"/>
            <w:suppressAutoHyphens/>
            <w:ind w:left="708"/>
          </w:pPr>
        </w:pPrChange>
      </w:pPr>
      <w:del w:id="3843" w:author="Kaski Maiju" w:date="2024-09-23T15:05:00Z" w16du:dateUtc="2024-09-23T12:05:00Z">
        <w:r w:rsidRPr="00162B77" w:rsidDel="006D0F9C">
          <w:rPr>
            <w:color w:val="21A7FF" w:themeColor="accent1" w:themeTint="99"/>
            <w:rPrChange w:id="3844" w:author="Kaski Maiju" w:date="2025-09-25T10:48:00Z" w16du:dateUtc="2025-09-25T08:48:00Z">
              <w:rPr>
                <w:color w:val="21A7FF" w:themeColor="accent1" w:themeTint="99"/>
              </w:rPr>
            </w:rPrChange>
          </w:rPr>
          <w:delText xml:space="preserve">“Hawking also suggests ways that quantum mechanics can be combined with the theory of special relativity [1]. This text builds on his discussion of the instability of black holes described in </w:delText>
        </w:r>
        <w:r w:rsidRPr="00162B77" w:rsidDel="006D0F9C">
          <w:rPr>
            <w:i/>
            <w:iCs/>
            <w:color w:val="21A7FF" w:themeColor="accent1" w:themeTint="99"/>
            <w:rPrChange w:id="3845" w:author="Kaski Maiju" w:date="2025-09-25T10:48:00Z" w16du:dateUtc="2025-09-25T08:48:00Z">
              <w:rPr>
                <w:i/>
                <w:iCs/>
                <w:color w:val="21A7FF" w:themeColor="accent1" w:themeTint="99"/>
              </w:rPr>
            </w:rPrChange>
          </w:rPr>
          <w:delText>A Brief History of Time</w:delText>
        </w:r>
        <w:r w:rsidR="00286250" w:rsidRPr="00162B77" w:rsidDel="006D0F9C">
          <w:rPr>
            <w:color w:val="21A7FF" w:themeColor="accent1" w:themeTint="99"/>
            <w:rPrChange w:id="3846" w:author="Kaski Maiju" w:date="2025-09-25T10:48:00Z" w16du:dateUtc="2025-09-25T08:48:00Z">
              <w:rPr>
                <w:color w:val="21A7FF" w:themeColor="accent1" w:themeTint="99"/>
              </w:rPr>
            </w:rPrChange>
          </w:rPr>
          <w:delText xml:space="preserve"> [2].</w:delText>
        </w:r>
        <w:r w:rsidRPr="00162B77" w:rsidDel="006D0F9C">
          <w:rPr>
            <w:color w:val="21A7FF" w:themeColor="accent1" w:themeTint="99"/>
            <w:rPrChange w:id="3847" w:author="Kaski Maiju" w:date="2025-09-25T10:48:00Z" w16du:dateUtc="2025-09-25T08:48:00Z">
              <w:rPr>
                <w:color w:val="21A7FF" w:themeColor="accent1" w:themeTint="99"/>
              </w:rPr>
            </w:rPrChange>
          </w:rPr>
          <w:delText xml:space="preserve">” </w:delText>
        </w:r>
      </w:del>
    </w:p>
    <w:p w14:paraId="30546D4A" w14:textId="5A32F70F" w:rsidR="00CF10E3" w:rsidRPr="00162B77" w:rsidDel="006D0F9C" w:rsidRDefault="00CF10E3">
      <w:pPr>
        <w:rPr>
          <w:del w:id="3848" w:author="Kaski Maiju" w:date="2024-09-23T15:05:00Z" w16du:dateUtc="2024-09-23T12:05:00Z"/>
          <w:color w:val="21A7FF" w:themeColor="accent1" w:themeTint="99"/>
        </w:rPr>
        <w:pPrChange w:id="3849" w:author="Kaski Maiju" w:date="2024-09-26T12:01:00Z" w16du:dateUtc="2024-09-26T09:01:00Z">
          <w:pPr>
            <w:pStyle w:val="Leipteksti"/>
            <w:suppressAutoHyphens/>
          </w:pPr>
        </w:pPrChange>
      </w:pPr>
      <w:del w:id="3850" w:author="Kaski Maiju" w:date="2024-09-23T15:05:00Z" w16du:dateUtc="2024-09-23T12:05:00Z">
        <w:r w:rsidRPr="00162B77" w:rsidDel="006D0F9C">
          <w:rPr>
            <w:color w:val="21A7FF" w:themeColor="accent1" w:themeTint="99"/>
            <w:rPrChange w:id="3851" w:author="Kaski Maiju" w:date="2025-09-25T10:48:00Z" w16du:dateUtc="2025-09-25T08:48:00Z">
              <w:rPr>
                <w:color w:val="21A7FF" w:themeColor="accent1" w:themeTint="99"/>
              </w:rPr>
            </w:rPrChange>
          </w:rPr>
          <w:delText xml:space="preserve">should be included in the reference list as follows: </w:delText>
        </w:r>
      </w:del>
    </w:p>
    <w:p w14:paraId="31F16AC7" w14:textId="6CAB1E62" w:rsidR="00CF10E3" w:rsidRPr="00162B77" w:rsidDel="006D0F9C" w:rsidRDefault="00CF10E3">
      <w:pPr>
        <w:rPr>
          <w:del w:id="3852" w:author="Kaski Maiju" w:date="2024-09-23T15:05:00Z" w16du:dateUtc="2024-09-23T12:05:00Z"/>
          <w:color w:val="21A7FF" w:themeColor="accent1" w:themeTint="99"/>
        </w:rPr>
        <w:pPrChange w:id="3853" w:author="Kaski Maiju" w:date="2024-09-26T12:01:00Z" w16du:dateUtc="2024-09-26T09:01:00Z">
          <w:pPr>
            <w:pStyle w:val="Reference"/>
            <w:suppressAutoHyphens/>
          </w:pPr>
        </w:pPrChange>
      </w:pPr>
      <w:bookmarkStart w:id="3854" w:name="_Hlk58941431"/>
      <w:bookmarkStart w:id="3855" w:name="_Hlk58941398"/>
      <w:bookmarkEnd w:id="3809"/>
      <w:del w:id="3856" w:author="Kaski Maiju" w:date="2024-09-23T15:05:00Z" w16du:dateUtc="2024-09-23T12:05:00Z">
        <w:r w:rsidRPr="00162B77" w:rsidDel="006D0F9C">
          <w:rPr>
            <w:color w:val="21A7FF" w:themeColor="accent1" w:themeTint="99"/>
            <w:rPrChange w:id="3857" w:author="Kaski Maiju" w:date="2025-09-25T10:48:00Z" w16du:dateUtc="2025-09-25T08:48:00Z">
              <w:rPr>
                <w:color w:val="21A7FF" w:themeColor="accent1" w:themeTint="99"/>
              </w:rPr>
            </w:rPrChange>
          </w:rPr>
          <w:delText>Hawking, S. (2001) The Universe in a Nutshell.</w:delText>
        </w:r>
      </w:del>
    </w:p>
    <w:p w14:paraId="159A254B" w14:textId="17A3E962" w:rsidR="00CF10E3" w:rsidRPr="00162B77" w:rsidDel="006D0F9C" w:rsidRDefault="00CF10E3">
      <w:pPr>
        <w:rPr>
          <w:del w:id="3858" w:author="Kaski Maiju" w:date="2024-09-23T15:05:00Z" w16du:dateUtc="2024-09-23T12:05:00Z"/>
          <w:color w:val="21A7FF" w:themeColor="accent1" w:themeTint="99"/>
        </w:rPr>
        <w:pPrChange w:id="3859" w:author="Kaski Maiju" w:date="2024-09-26T12:01:00Z" w16du:dateUtc="2024-09-26T09:01:00Z">
          <w:pPr>
            <w:pStyle w:val="Reference"/>
            <w:suppressAutoHyphens/>
          </w:pPr>
        </w:pPrChange>
      </w:pPr>
      <w:bookmarkStart w:id="3860" w:name="_Hlk58941458"/>
      <w:bookmarkEnd w:id="3854"/>
      <w:del w:id="3861" w:author="Kaski Maiju" w:date="2024-09-23T15:05:00Z" w16du:dateUtc="2024-09-23T12:05:00Z">
        <w:r w:rsidRPr="00162B77" w:rsidDel="006D0F9C">
          <w:rPr>
            <w:color w:val="21A7FF" w:themeColor="accent1" w:themeTint="99"/>
            <w:rPrChange w:id="3862" w:author="Kaski Maiju" w:date="2025-09-25T10:48:00Z" w16du:dateUtc="2025-09-25T08:48:00Z">
              <w:rPr>
                <w:color w:val="21A7FF" w:themeColor="accent1" w:themeTint="99"/>
              </w:rPr>
            </w:rPrChange>
          </w:rPr>
          <w:delText>Hawking, S. (1988) A Brief History of Time.</w:delText>
        </w:r>
      </w:del>
    </w:p>
    <w:bookmarkEnd w:id="3855"/>
    <w:bookmarkEnd w:id="3860"/>
    <w:p w14:paraId="55956F48" w14:textId="51EFE3EB" w:rsidR="003032C4" w:rsidRPr="00162B77" w:rsidDel="006D0F9C" w:rsidRDefault="009F4A19">
      <w:pPr>
        <w:rPr>
          <w:del w:id="3863" w:author="Kaski Maiju" w:date="2024-09-23T15:05:00Z" w16du:dateUtc="2024-09-23T12:05:00Z"/>
          <w:color w:val="21A7FF" w:themeColor="accent1" w:themeTint="99"/>
        </w:rPr>
        <w:pPrChange w:id="3864" w:author="Kaski Maiju" w:date="2024-09-26T12:01:00Z" w16du:dateUtc="2024-09-26T09:01:00Z">
          <w:pPr>
            <w:pStyle w:val="Leipteksti"/>
            <w:suppressAutoHyphens/>
          </w:pPr>
        </w:pPrChange>
      </w:pPr>
      <w:del w:id="3865" w:author="Kaski Maiju" w:date="2024-09-23T15:05:00Z" w16du:dateUtc="2024-09-23T12:05:00Z">
        <w:r w:rsidRPr="00162B77" w:rsidDel="006D0F9C">
          <w:rPr>
            <w:color w:val="21A7FF" w:themeColor="accent1" w:themeTint="99"/>
            <w:rPrChange w:id="3866" w:author="Kaski Maiju" w:date="2025-09-25T10:48:00Z" w16du:dateUtc="2025-09-25T08:48:00Z">
              <w:rPr>
                <w:color w:val="21A7FF" w:themeColor="accent1" w:themeTint="99"/>
              </w:rPr>
            </w:rPrChange>
          </w:rPr>
          <w:delText xml:space="preserve">The </w:delText>
        </w:r>
        <w:r w:rsidRPr="00162B77" w:rsidDel="006D0F9C">
          <w:rPr>
            <w:b/>
            <w:bCs/>
            <w:color w:val="21A7FF" w:themeColor="accent1" w:themeTint="99"/>
            <w:rPrChange w:id="3867" w:author="Kaski Maiju" w:date="2025-09-25T10:48:00Z" w16du:dateUtc="2025-09-25T08:48:00Z">
              <w:rPr>
                <w:b/>
                <w:bCs/>
                <w:color w:val="21A7FF" w:themeColor="accent1" w:themeTint="99"/>
              </w:rPr>
            </w:rPrChange>
          </w:rPr>
          <w:delText>R</w:delText>
        </w:r>
        <w:r w:rsidR="009630F5" w:rsidRPr="00162B77" w:rsidDel="006D0F9C">
          <w:rPr>
            <w:b/>
            <w:bCs/>
            <w:color w:val="21A7FF" w:themeColor="accent1" w:themeTint="99"/>
            <w:rPrChange w:id="3868" w:author="Kaski Maiju" w:date="2025-09-25T10:48:00Z" w16du:dateUtc="2025-09-25T08:48:00Z">
              <w:rPr>
                <w:b/>
                <w:bCs/>
                <w:color w:val="21A7FF" w:themeColor="accent1" w:themeTint="99"/>
              </w:rPr>
            </w:rPrChange>
          </w:rPr>
          <w:delText xml:space="preserve">eference </w:delText>
        </w:r>
        <w:r w:rsidR="00CB7D0F" w:rsidRPr="00162B77" w:rsidDel="006D0F9C">
          <w:rPr>
            <w:b/>
            <w:bCs/>
            <w:color w:val="21A7FF" w:themeColor="accent1" w:themeTint="99"/>
            <w:rPrChange w:id="3869" w:author="Kaski Maiju" w:date="2025-09-25T10:48:00Z" w16du:dateUtc="2025-09-25T08:48:00Z">
              <w:rPr>
                <w:b/>
                <w:bCs/>
                <w:color w:val="21A7FF" w:themeColor="accent1" w:themeTint="99"/>
              </w:rPr>
            </w:rPrChange>
          </w:rPr>
          <w:delText>list</w:delText>
        </w:r>
        <w:r w:rsidR="00CB7D0F" w:rsidRPr="00162B77" w:rsidDel="006D0F9C">
          <w:rPr>
            <w:color w:val="21A7FF" w:themeColor="accent1" w:themeTint="99"/>
            <w:rPrChange w:id="3870" w:author="Kaski Maiju" w:date="2025-09-25T10:48:00Z" w16du:dateUtc="2025-09-25T08:48:00Z">
              <w:rPr>
                <w:color w:val="21A7FF" w:themeColor="accent1" w:themeTint="99"/>
              </w:rPr>
            </w:rPrChange>
          </w:rPr>
          <w:delText xml:space="preserve"> </w:delText>
        </w:r>
        <w:r w:rsidRPr="00162B77" w:rsidDel="006D0F9C">
          <w:rPr>
            <w:color w:val="21A7FF" w:themeColor="accent1" w:themeTint="99"/>
            <w:rPrChange w:id="3871" w:author="Kaski Maiju" w:date="2025-09-25T10:48:00Z" w16du:dateUtc="2025-09-25T08:48:00Z">
              <w:rPr>
                <w:color w:val="21A7FF" w:themeColor="accent1" w:themeTint="99"/>
              </w:rPr>
            </w:rPrChange>
          </w:rPr>
          <w:delText>style will add a number for the reference as soon as you start typing the text and the paragraph will automatically align with the first line of text. Press</w:delText>
        </w:r>
        <w:r w:rsidR="0022582A" w:rsidRPr="00162B77" w:rsidDel="006D0F9C">
          <w:rPr>
            <w:color w:val="21A7FF" w:themeColor="accent1" w:themeTint="99"/>
            <w:rPrChange w:id="3872" w:author="Kaski Maiju" w:date="2025-09-25T10:48:00Z" w16du:dateUtc="2025-09-25T08:48:00Z">
              <w:rPr>
                <w:color w:val="21A7FF" w:themeColor="accent1" w:themeTint="99"/>
              </w:rPr>
            </w:rPrChange>
          </w:rPr>
          <w:delText xml:space="preserve"> </w:delText>
        </w:r>
        <w:r w:rsidRPr="00162B77" w:rsidDel="006D0F9C">
          <w:rPr>
            <w:color w:val="21A7FF" w:themeColor="accent1" w:themeTint="99"/>
            <w:rPrChange w:id="3873" w:author="Kaski Maiju" w:date="2025-09-25T10:48:00Z" w16du:dateUtc="2025-09-25T08:48:00Z">
              <w:rPr>
                <w:color w:val="21A7FF" w:themeColor="accent1" w:themeTint="99"/>
              </w:rPr>
            </w:rPrChange>
          </w:rPr>
          <w:delText xml:space="preserve">return to </w:delText>
        </w:r>
        <w:r w:rsidR="00213436" w:rsidRPr="00162B77" w:rsidDel="006D0F9C">
          <w:rPr>
            <w:color w:val="21A7FF" w:themeColor="accent1" w:themeTint="99"/>
            <w:rPrChange w:id="3874" w:author="Kaski Maiju" w:date="2025-09-25T10:48:00Z" w16du:dateUtc="2025-09-25T08:48:00Z">
              <w:rPr>
                <w:color w:val="21A7FF" w:themeColor="accent1" w:themeTint="99"/>
              </w:rPr>
            </w:rPrChange>
          </w:rPr>
          <w:delText>enter a new reference in the list.</w:delText>
        </w:r>
      </w:del>
    </w:p>
    <w:bookmarkEnd w:id="3804"/>
    <w:p w14:paraId="60DB1078" w14:textId="6D7238E0" w:rsidR="0004255E" w:rsidRPr="00162B77" w:rsidDel="006D0F9C" w:rsidRDefault="0004255E">
      <w:pPr>
        <w:rPr>
          <w:del w:id="3875" w:author="Kaski Maiju" w:date="2024-09-23T15:05:00Z" w16du:dateUtc="2024-09-23T12:05:00Z"/>
        </w:rPr>
        <w:pPrChange w:id="3876" w:author="Kaski Maiju" w:date="2024-09-26T12:01:00Z" w16du:dateUtc="2024-09-26T09:01:00Z">
          <w:pPr>
            <w:pStyle w:val="Otsikko1"/>
            <w:suppressAutoHyphens/>
          </w:pPr>
        </w:pPrChange>
      </w:pPr>
      <w:del w:id="3877" w:author="Kaski Maiju" w:date="2024-09-23T15:05:00Z" w16du:dateUtc="2024-09-23T12:05:00Z">
        <w:r w:rsidRPr="00162B77" w:rsidDel="006D0F9C">
          <w:rPr>
            <w:rPrChange w:id="3878" w:author="Kaski Maiju" w:date="2025-09-25T10:48:00Z" w16du:dateUtc="2025-09-25T08:48:00Z">
              <w:rPr/>
            </w:rPrChange>
          </w:rPr>
          <w:delText>Further reading</w:delText>
        </w:r>
      </w:del>
    </w:p>
    <w:p w14:paraId="4F13BA56" w14:textId="0A604B84" w:rsidR="0004255E" w:rsidRPr="00162B77" w:rsidDel="006D0F9C" w:rsidRDefault="0004255E">
      <w:pPr>
        <w:rPr>
          <w:del w:id="3879" w:author="Kaski Maiju" w:date="2024-09-23T15:05:00Z" w16du:dateUtc="2024-09-23T12:05:00Z"/>
        </w:rPr>
        <w:pPrChange w:id="3880" w:author="Kaski Maiju" w:date="2024-09-26T12:01:00Z" w16du:dateUtc="2024-09-26T09:01:00Z">
          <w:pPr>
            <w:pStyle w:val="Heading1separationline"/>
            <w:suppressAutoHyphens/>
          </w:pPr>
        </w:pPrChange>
      </w:pPr>
    </w:p>
    <w:p w14:paraId="42E060EA" w14:textId="31EDF6C1" w:rsidR="0022582A" w:rsidRPr="00162B77" w:rsidDel="006D0F9C" w:rsidRDefault="0022582A">
      <w:pPr>
        <w:rPr>
          <w:del w:id="3881" w:author="Kaski Maiju" w:date="2024-09-23T15:05:00Z" w16du:dateUtc="2024-09-23T12:05:00Z"/>
          <w:color w:val="21A7FF" w:themeColor="accent1" w:themeTint="99"/>
        </w:rPr>
        <w:pPrChange w:id="3882" w:author="Kaski Maiju" w:date="2024-09-26T12:01:00Z" w16du:dateUtc="2024-09-26T09:01:00Z">
          <w:pPr>
            <w:pStyle w:val="Leipteksti"/>
            <w:suppressAutoHyphens/>
          </w:pPr>
        </w:pPrChange>
      </w:pPr>
      <w:bookmarkStart w:id="3883" w:name="_Hlk58941611"/>
      <w:bookmarkStart w:id="3884" w:name="_Hlk59209242"/>
      <w:del w:id="3885" w:author="Kaski Maiju" w:date="2024-09-23T15:05:00Z" w16du:dateUtc="2024-09-23T12:05:00Z">
        <w:r w:rsidRPr="00162B77" w:rsidDel="006D0F9C">
          <w:rPr>
            <w:color w:val="21A7FF" w:themeColor="accent1" w:themeTint="99"/>
            <w:rPrChange w:id="3886" w:author="Kaski Maiju" w:date="2025-09-25T10:48:00Z" w16du:dateUtc="2025-09-25T08:48:00Z">
              <w:rPr>
                <w:color w:val="21A7FF" w:themeColor="accent1" w:themeTint="99"/>
              </w:rPr>
            </w:rPrChange>
          </w:rPr>
          <w:delText xml:space="preserve">Any texts that are recommended to the reader without direct reference in the text should be listed within this section using the same syntax as the reference list. Sources should be listed using the </w:delText>
        </w:r>
        <w:r w:rsidRPr="00162B77" w:rsidDel="006D0F9C">
          <w:rPr>
            <w:b/>
            <w:bCs/>
            <w:color w:val="21A7FF" w:themeColor="accent1" w:themeTint="99"/>
            <w:rPrChange w:id="3887" w:author="Kaski Maiju" w:date="2025-09-25T10:48:00Z" w16du:dateUtc="2025-09-25T08:48:00Z">
              <w:rPr>
                <w:b/>
                <w:bCs/>
                <w:color w:val="21A7FF" w:themeColor="accent1" w:themeTint="99"/>
              </w:rPr>
            </w:rPrChange>
          </w:rPr>
          <w:delText>Further reading</w:delText>
        </w:r>
        <w:r w:rsidRPr="00162B77" w:rsidDel="006D0F9C">
          <w:rPr>
            <w:color w:val="21A7FF" w:themeColor="accent1" w:themeTint="99"/>
            <w:rPrChange w:id="3888" w:author="Kaski Maiju" w:date="2025-09-25T10:48:00Z" w16du:dateUtc="2025-09-25T08:48:00Z">
              <w:rPr>
                <w:color w:val="21A7FF" w:themeColor="accent1" w:themeTint="99"/>
              </w:rPr>
            </w:rPrChange>
          </w:rPr>
          <w:delText xml:space="preserve"> style.</w:delText>
        </w:r>
      </w:del>
    </w:p>
    <w:p w14:paraId="34F2CB86" w14:textId="1A26ECC5" w:rsidR="0022582A" w:rsidRPr="00162B77" w:rsidDel="006D0F9C" w:rsidRDefault="0022582A">
      <w:pPr>
        <w:rPr>
          <w:del w:id="3889" w:author="Kaski Maiju" w:date="2024-09-23T15:05:00Z" w16du:dateUtc="2024-09-23T12:05:00Z"/>
          <w:color w:val="21A7FF" w:themeColor="accent1" w:themeTint="99"/>
        </w:rPr>
        <w:pPrChange w:id="3890" w:author="Kaski Maiju" w:date="2024-09-26T12:01:00Z" w16du:dateUtc="2024-09-26T09:01:00Z">
          <w:pPr>
            <w:pStyle w:val="Furtherreading"/>
            <w:suppressAutoHyphens/>
          </w:pPr>
        </w:pPrChange>
      </w:pPr>
      <w:bookmarkStart w:id="3891" w:name="_Hlk58941649"/>
      <w:bookmarkEnd w:id="3883"/>
      <w:del w:id="3892" w:author="Kaski Maiju" w:date="2024-09-23T15:05:00Z" w16du:dateUtc="2024-09-23T12:05:00Z">
        <w:r w:rsidRPr="00162B77" w:rsidDel="006D0F9C">
          <w:rPr>
            <w:color w:val="21A7FF" w:themeColor="accent1" w:themeTint="99"/>
            <w:rPrChange w:id="3893" w:author="Kaski Maiju" w:date="2025-09-25T10:48:00Z" w16du:dateUtc="2025-09-25T08:48:00Z">
              <w:rPr>
                <w:color w:val="21A7FF" w:themeColor="accent1" w:themeTint="99"/>
              </w:rPr>
            </w:rPrChange>
          </w:rPr>
          <w:delText>Einstein, A. (1905) Relativity: The Special and General Theory of Relativity</w:delText>
        </w:r>
      </w:del>
    </w:p>
    <w:p w14:paraId="61769757" w14:textId="19EAF309" w:rsidR="00001616" w:rsidRPr="00162B77" w:rsidDel="006D0F9C" w:rsidRDefault="0022582A">
      <w:pPr>
        <w:rPr>
          <w:del w:id="3894" w:author="Kaski Maiju" w:date="2024-09-23T15:05:00Z" w16du:dateUtc="2024-09-23T12:05:00Z"/>
          <w:color w:val="21A7FF" w:themeColor="accent1" w:themeTint="99"/>
        </w:rPr>
        <w:pPrChange w:id="3895" w:author="Kaski Maiju" w:date="2024-09-26T12:01:00Z" w16du:dateUtc="2024-09-26T09:01:00Z">
          <w:pPr>
            <w:pStyle w:val="Furtherreading"/>
            <w:suppressAutoHyphens/>
          </w:pPr>
        </w:pPrChange>
      </w:pPr>
      <w:del w:id="3896" w:author="Kaski Maiju" w:date="2024-09-23T15:05:00Z" w16du:dateUtc="2024-09-23T12:05:00Z">
        <w:r w:rsidRPr="00162B77" w:rsidDel="006D0F9C">
          <w:rPr>
            <w:color w:val="21A7FF" w:themeColor="accent1" w:themeTint="99"/>
            <w:rPrChange w:id="3897" w:author="Kaski Maiju" w:date="2025-09-25T10:48:00Z" w16du:dateUtc="2025-09-25T08:48:00Z">
              <w:rPr>
                <w:color w:val="21A7FF" w:themeColor="accent1" w:themeTint="99"/>
              </w:rPr>
            </w:rPrChange>
          </w:rPr>
          <w:delText>Idle, E. (1984) The Galaxy Song</w:delText>
        </w:r>
      </w:del>
    </w:p>
    <w:p w14:paraId="1D98BF45" w14:textId="251BC7D2" w:rsidR="00001616" w:rsidRPr="00162B77" w:rsidDel="006D0F9C" w:rsidRDefault="00001616">
      <w:pPr>
        <w:rPr>
          <w:del w:id="3898" w:author="Kaski Maiju" w:date="2024-09-23T15:05:00Z" w16du:dateUtc="2024-09-23T12:05:00Z"/>
          <w:sz w:val="22"/>
        </w:rPr>
        <w:pPrChange w:id="3899" w:author="Kaski Maiju" w:date="2024-09-26T12:01:00Z" w16du:dateUtc="2024-09-26T09:01:00Z">
          <w:pPr>
            <w:suppressAutoHyphens/>
            <w:spacing w:after="200" w:line="276" w:lineRule="auto"/>
          </w:pPr>
        </w:pPrChange>
      </w:pPr>
      <w:del w:id="3900" w:author="Kaski Maiju" w:date="2024-09-23T15:05:00Z" w16du:dateUtc="2024-09-23T12:05:00Z">
        <w:r w:rsidRPr="00162B77" w:rsidDel="006D0F9C">
          <w:br w:type="page"/>
        </w:r>
      </w:del>
    </w:p>
    <w:p w14:paraId="07EE8BAB" w14:textId="5AFC00CF" w:rsidR="00001616" w:rsidRPr="00162B77" w:rsidDel="006D0F9C" w:rsidRDefault="00001616">
      <w:pPr>
        <w:rPr>
          <w:del w:id="3901" w:author="Kaski Maiju" w:date="2024-09-23T15:05:00Z" w16du:dateUtc="2024-09-23T12:05:00Z"/>
        </w:rPr>
        <w:pPrChange w:id="3902" w:author="Kaski Maiju" w:date="2024-09-26T12:01:00Z" w16du:dateUtc="2024-09-26T09:01:00Z">
          <w:pPr>
            <w:pStyle w:val="Otsikko1"/>
            <w:suppressAutoHyphens/>
          </w:pPr>
        </w:pPrChange>
      </w:pPr>
      <w:del w:id="3903" w:author="Kaski Maiju" w:date="2024-09-23T15:05:00Z" w16du:dateUtc="2024-09-23T12:05:00Z">
        <w:r w:rsidRPr="00162B77" w:rsidDel="006D0F9C">
          <w:rPr>
            <w:rPrChange w:id="3904" w:author="Kaski Maiju" w:date="2025-09-25T10:48:00Z" w16du:dateUtc="2025-09-25T08:48:00Z">
              <w:rPr/>
            </w:rPrChange>
          </w:rPr>
          <w:delText>Index</w:delText>
        </w:r>
      </w:del>
    </w:p>
    <w:p w14:paraId="6570CB2D" w14:textId="3C287B1F" w:rsidR="00E5035D" w:rsidRPr="00162B77" w:rsidDel="006D0F9C" w:rsidRDefault="00326BB4">
      <w:pPr>
        <w:rPr>
          <w:del w:id="3905" w:author="Kaski Maiju" w:date="2024-09-23T15:05:00Z" w16du:dateUtc="2024-09-23T12:05:00Z"/>
        </w:rPr>
        <w:pPrChange w:id="3906" w:author="Kaski Maiju" w:date="2024-09-26T12:01:00Z" w16du:dateUtc="2024-09-26T09:01:00Z">
          <w:pPr>
            <w:pStyle w:val="Leipteksti"/>
            <w:suppressAutoHyphens/>
          </w:pPr>
        </w:pPrChange>
      </w:pPr>
      <w:del w:id="3907" w:author="Kaski Maiju" w:date="2024-09-23T15:05:00Z" w16du:dateUtc="2024-09-23T12:05:00Z">
        <w:r w:rsidRPr="00162B77" w:rsidDel="006D0F9C">
          <w:rPr>
            <w:sz w:val="22"/>
          </w:rPr>
          <w:fldChar w:fldCharType="begin"/>
        </w:r>
        <w:r w:rsidRPr="00162B77" w:rsidDel="006D0F9C">
          <w:rPr>
            <w:rPrChange w:id="3908" w:author="Kaski Maiju" w:date="2025-09-25T10:48:00Z" w16du:dateUtc="2025-09-25T08:48:00Z">
              <w:rPr/>
            </w:rPrChange>
          </w:rPr>
          <w:delInstrText xml:space="preserve"> INDEX \c "2" \z "2057" </w:delInstrText>
        </w:r>
        <w:r w:rsidRPr="00162B77" w:rsidDel="006D0F9C">
          <w:rPr>
            <w:sz w:val="22"/>
          </w:rPr>
          <w:fldChar w:fldCharType="separate"/>
        </w:r>
        <w:r w:rsidRPr="00162B77" w:rsidDel="006D0F9C">
          <w:rPr>
            <w:b/>
            <w:bCs/>
            <w:noProof/>
            <w:lang w:val="en-US"/>
            <w:rPrChange w:id="3909" w:author="Kaski Maiju" w:date="2025-09-25T10:48:00Z" w16du:dateUtc="2025-09-25T08:48:00Z">
              <w:rPr>
                <w:b/>
                <w:bCs/>
                <w:noProof/>
                <w:lang w:val="en-US"/>
              </w:rPr>
            </w:rPrChange>
          </w:rPr>
          <w:delText>No index entries found.</w:delText>
        </w:r>
        <w:r w:rsidRPr="00162B77" w:rsidDel="006D0F9C">
          <w:rPr>
            <w:sz w:val="22"/>
          </w:rPr>
          <w:fldChar w:fldCharType="end"/>
        </w:r>
      </w:del>
    </w:p>
    <w:bookmarkEnd w:id="3884"/>
    <w:bookmarkEnd w:id="3891"/>
    <w:p w14:paraId="332F760F" w14:textId="0A693719" w:rsidR="00456DE1" w:rsidRPr="00162B77" w:rsidDel="006D0F9C" w:rsidRDefault="00456DE1">
      <w:pPr>
        <w:rPr>
          <w:del w:id="3910" w:author="Kaski Maiju" w:date="2024-09-23T15:06:00Z" w16du:dateUtc="2024-09-23T12:06:00Z"/>
        </w:rPr>
        <w:pPrChange w:id="3911" w:author="Kaski Maiju" w:date="2024-09-26T12:01:00Z" w16du:dateUtc="2024-09-26T09:01:00Z">
          <w:pPr>
            <w:pStyle w:val="Leipteksti"/>
            <w:suppressAutoHyphens/>
          </w:pPr>
        </w:pPrChange>
      </w:pPr>
    </w:p>
    <w:p w14:paraId="3ED0E8D4" w14:textId="4422059E" w:rsidR="00E877DC" w:rsidRPr="00162B77" w:rsidDel="006D0F9C" w:rsidRDefault="00E877DC">
      <w:pPr>
        <w:rPr>
          <w:del w:id="3912" w:author="Kaski Maiju" w:date="2024-09-23T15:05:00Z" w16du:dateUtc="2024-09-23T12:05:00Z"/>
          <w:rFonts w:eastAsia="Calibri" w:cs="Calibri"/>
          <w:color w:val="407EC9"/>
          <w:sz w:val="28"/>
          <w:szCs w:val="28"/>
        </w:rPr>
        <w:pPrChange w:id="3913" w:author="Kaski Maiju" w:date="2024-09-26T12:01:00Z" w16du:dateUtc="2024-09-26T09:01:00Z">
          <w:pPr>
            <w:pStyle w:val="Equation"/>
            <w:suppressAutoHyphens/>
          </w:pPr>
        </w:pPrChange>
      </w:pPr>
      <w:del w:id="3914" w:author="Kaski Maiju" w:date="2024-09-23T15:06:00Z" w16du:dateUtc="2024-09-23T12:06:00Z">
        <w:r w:rsidRPr="00162B77" w:rsidDel="006D0F9C">
          <w:rPr>
            <w:rPrChange w:id="3915" w:author="Kaski Maiju" w:date="2025-09-25T10:48:00Z" w16du:dateUtc="2025-09-25T08:48:00Z">
              <w:rPr/>
            </w:rPrChange>
          </w:rPr>
          <w:br w:type="page"/>
        </w:r>
      </w:del>
    </w:p>
    <w:p w14:paraId="18B74011" w14:textId="78F5C839" w:rsidR="00565EF6" w:rsidRPr="00162B77" w:rsidDel="006D0F9C" w:rsidRDefault="00565EF6">
      <w:pPr>
        <w:rPr>
          <w:del w:id="3916" w:author="Kaski Maiju" w:date="2024-09-23T15:05:00Z" w16du:dateUtc="2024-09-23T12:05:00Z"/>
        </w:rPr>
        <w:pPrChange w:id="3917" w:author="Kaski Maiju" w:date="2024-09-26T12:01:00Z" w16du:dateUtc="2024-09-26T09:01:00Z">
          <w:pPr>
            <w:pStyle w:val="Annex"/>
          </w:pPr>
        </w:pPrChange>
      </w:pPr>
      <w:bookmarkStart w:id="3918" w:name="_Hlk114734462"/>
      <w:commentRangeStart w:id="3919"/>
      <w:del w:id="3920" w:author="Kaski Maiju" w:date="2024-09-23T15:05:00Z" w16du:dateUtc="2024-09-23T12:05:00Z">
        <w:r w:rsidRPr="00162B77" w:rsidDel="006D0F9C">
          <w:rPr>
            <w:rPrChange w:id="3921" w:author="Kaski Maiju" w:date="2025-09-25T10:48:00Z" w16du:dateUtc="2025-09-25T08:48:00Z">
              <w:rPr/>
            </w:rPrChange>
          </w:rPr>
          <w:delText>Draft Use Cases FOR technical services</w:delText>
        </w:r>
      </w:del>
      <w:ins w:id="3922" w:author="Karlsson, Fredrik" w:date="2024-03-14T14:25:00Z">
        <w:del w:id="3923" w:author="Kaski Maiju" w:date="2024-09-23T15:05:00Z" w16du:dateUtc="2024-09-23T12:05:00Z">
          <w:r w:rsidR="006373AF" w:rsidRPr="00162B77" w:rsidDel="006D0F9C">
            <w:rPr>
              <w:rPrChange w:id="3924" w:author="Kaski Maiju" w:date="2025-09-25T10:48:00Z" w16du:dateUtc="2025-09-25T08:48:00Z">
                <w:rPr/>
              </w:rPrChange>
            </w:rPr>
            <w:delText>BLA BLA BLA II</w:delText>
          </w:r>
        </w:del>
      </w:ins>
    </w:p>
    <w:bookmarkEnd w:id="3918"/>
    <w:p w14:paraId="608F37C4" w14:textId="7A58F5CC" w:rsidR="0031508E" w:rsidRPr="00162B77" w:rsidDel="006D0F9C" w:rsidRDefault="0031508E">
      <w:pPr>
        <w:rPr>
          <w:del w:id="3925" w:author="Kaski Maiju" w:date="2024-09-23T15:05:00Z" w16du:dateUtc="2024-09-23T12:05:00Z"/>
          <w:rFonts w:ascii="Calibri" w:eastAsia="Calibri" w:hAnsi="Calibri" w:cs="Times New Roman"/>
          <w:strike/>
          <w:sz w:val="22"/>
          <w:rPrChange w:id="3926" w:author="Kaski Maiju" w:date="2025-09-25T10:48:00Z" w16du:dateUtc="2025-09-25T08:48:00Z">
            <w:rPr>
              <w:del w:id="3927" w:author="Kaski Maiju" w:date="2024-09-23T15:05:00Z" w16du:dateUtc="2024-09-23T12:05:00Z"/>
              <w:rFonts w:ascii="Calibri" w:eastAsia="Calibri" w:hAnsi="Calibri" w:cs="Times New Roman"/>
              <w:sz w:val="22"/>
            </w:rPr>
          </w:rPrChange>
        </w:rPr>
        <w:pPrChange w:id="3928" w:author="Kaski Maiju" w:date="2024-09-26T12:01:00Z" w16du:dateUtc="2024-09-26T09:01:00Z">
          <w:pPr>
            <w:spacing w:after="160" w:line="259" w:lineRule="auto"/>
          </w:pPr>
        </w:pPrChange>
      </w:pPr>
      <w:del w:id="3929" w:author="Kaski Maiju" w:date="2024-09-23T15:05:00Z" w16du:dateUtc="2024-09-23T12:05:00Z">
        <w:r w:rsidRPr="00162B77" w:rsidDel="006D0F9C">
          <w:rPr>
            <w:rFonts w:ascii="Calibri" w:eastAsia="Calibri" w:hAnsi="Calibri" w:cs="Times New Roman"/>
            <w:strike/>
            <w:sz w:val="22"/>
            <w:rPrChange w:id="3930" w:author="Kaski Maiju" w:date="2025-09-25T10:48:00Z" w16du:dateUtc="2025-09-25T08:48:00Z">
              <w:rPr>
                <w:rFonts w:ascii="Calibri" w:eastAsia="Calibri" w:hAnsi="Calibri" w:cs="Times New Roman"/>
                <w:sz w:val="22"/>
              </w:rPr>
            </w:rPrChange>
          </w:rPr>
          <w:delText>The following use cases are examples to provide input for the development of technical service specifications (WG2).</w:delText>
        </w:r>
      </w:del>
    </w:p>
    <w:p w14:paraId="715B3EE7" w14:textId="080F2AD2" w:rsidR="0031508E" w:rsidRPr="00162B77" w:rsidDel="006D0F9C" w:rsidRDefault="0031508E">
      <w:pPr>
        <w:rPr>
          <w:del w:id="3931" w:author="Kaski Maiju" w:date="2024-09-23T15:05:00Z" w16du:dateUtc="2024-09-23T12:05:00Z"/>
          <w:rFonts w:ascii="Calibri" w:eastAsia="Calibri" w:hAnsi="Calibri" w:cs="Times New Roman"/>
          <w:strike/>
          <w:sz w:val="22"/>
          <w:rPrChange w:id="3932" w:author="Kaski Maiju" w:date="2025-09-25T10:48:00Z" w16du:dateUtc="2025-09-25T08:48:00Z">
            <w:rPr>
              <w:del w:id="3933" w:author="Kaski Maiju" w:date="2024-09-23T15:05:00Z" w16du:dateUtc="2024-09-23T12:05:00Z"/>
              <w:rFonts w:ascii="Calibri" w:eastAsia="Calibri" w:hAnsi="Calibri" w:cs="Times New Roman"/>
              <w:sz w:val="22"/>
            </w:rPr>
          </w:rPrChange>
        </w:rPr>
        <w:pPrChange w:id="3934" w:author="Kaski Maiju" w:date="2024-09-26T12:01:00Z" w16du:dateUtc="2024-09-26T09:01:00Z">
          <w:pPr>
            <w:spacing w:after="160" w:line="259" w:lineRule="auto"/>
          </w:pPr>
        </w:pPrChange>
      </w:pPr>
      <w:del w:id="3935" w:author="Kaski Maiju" w:date="2024-09-23T15:05:00Z" w16du:dateUtc="2024-09-23T12:05:00Z">
        <w:r w:rsidRPr="00162B77" w:rsidDel="006D0F9C">
          <w:rPr>
            <w:rFonts w:ascii="Calibri" w:eastAsia="Calibri" w:hAnsi="Calibri" w:cs="Times New Roman"/>
            <w:strike/>
            <w:sz w:val="22"/>
            <w:rPrChange w:id="3936" w:author="Kaski Maiju" w:date="2025-09-25T10:48:00Z" w16du:dateUtc="2025-09-25T08:48:00Z">
              <w:rPr>
                <w:rFonts w:ascii="Calibri" w:eastAsia="Calibri" w:hAnsi="Calibri" w:cs="Times New Roman"/>
                <w:sz w:val="22"/>
              </w:rPr>
            </w:rPrChange>
          </w:rPr>
          <w:delText xml:space="preserve">General descriptions on exchange of routes in the S-421 format in described in the Annex of S-421 description in detail. </w:delText>
        </w:r>
        <w:r w:rsidRPr="00162B77" w:rsidDel="006D0F9C">
          <w:rPr>
            <w:rFonts w:ascii="Calibri" w:eastAsia="Calibri" w:hAnsi="Calibri" w:cs="Times New Roman"/>
            <w:strike/>
            <w:sz w:val="22"/>
            <w:rPrChange w:id="3937" w:author="Kaski Maiju" w:date="2025-09-25T10:48:00Z" w16du:dateUtc="2025-09-25T08:48:00Z">
              <w:rPr>
                <w:rFonts w:ascii="Calibri" w:eastAsia="Calibri" w:hAnsi="Calibri" w:cs="Times New Roman"/>
                <w:sz w:val="22"/>
              </w:rPr>
            </w:rPrChange>
          </w:rPr>
          <w:br/>
        </w:r>
        <w:r w:rsidRPr="00162B77" w:rsidDel="006D0F9C">
          <w:rPr>
            <w:rFonts w:ascii="Calibri" w:eastAsia="Calibri" w:hAnsi="Calibri" w:cs="Times New Roman"/>
            <w:strike/>
            <w:sz w:val="22"/>
            <w:rPrChange w:id="3938" w:author="Kaski Maiju" w:date="2025-09-25T10:48:00Z" w16du:dateUtc="2025-09-25T08:48:00Z">
              <w:rPr>
                <w:rFonts w:ascii="Calibri" w:eastAsia="Calibri" w:hAnsi="Calibri" w:cs="Times New Roman"/>
                <w:sz w:val="22"/>
              </w:rPr>
            </w:rPrChange>
          </w:rPr>
          <w:br/>
          <w:delText xml:space="preserve">The below Use Cases include examples of data needed, consult document </w:delText>
        </w:r>
        <w:r w:rsidRPr="00162B77" w:rsidDel="006D0F9C">
          <w:rPr>
            <w:rFonts w:ascii="Calibri" w:eastAsia="Calibri" w:hAnsi="Calibri" w:cs="Times New Roman"/>
            <w:i/>
            <w:strike/>
            <w:sz w:val="22"/>
            <w:rPrChange w:id="3939" w:author="Kaski Maiju" w:date="2025-09-25T10:48:00Z" w16du:dateUtc="2025-09-25T08:48:00Z">
              <w:rPr>
                <w:rFonts w:ascii="Calibri" w:eastAsia="Calibri" w:hAnsi="Calibri" w:cs="Times New Roman"/>
                <w:i/>
                <w:sz w:val="22"/>
              </w:rPr>
            </w:rPrChange>
          </w:rPr>
          <w:delText xml:space="preserve">VTS51-9.1.6.1 - Appendix 1, MS 1 - 3, Information </w:delText>
        </w:r>
        <w:commentRangeEnd w:id="3919"/>
        <w:r w:rsidR="00084B5B" w:rsidRPr="00162B77" w:rsidDel="006D0F9C">
          <w:rPr>
            <w:rStyle w:val="Kommentinviite"/>
            <w:strike/>
            <w:rPrChange w:id="3940" w:author="Kaski Maiju" w:date="2025-09-25T10:48:00Z" w16du:dateUtc="2025-09-25T08:48:00Z">
              <w:rPr>
                <w:rStyle w:val="Kommentinviite"/>
              </w:rPr>
            </w:rPrChange>
          </w:rPr>
          <w:commentReference w:id="3919"/>
        </w:r>
        <w:r w:rsidRPr="00162B77" w:rsidDel="006D0F9C">
          <w:rPr>
            <w:rFonts w:ascii="Calibri" w:eastAsia="Calibri" w:hAnsi="Calibri" w:cs="Times New Roman"/>
            <w:i/>
            <w:strike/>
            <w:sz w:val="22"/>
            <w:rPrChange w:id="3941" w:author="Kaski Maiju" w:date="2025-09-25T10:48:00Z" w16du:dateUtc="2025-09-25T08:48:00Z">
              <w:rPr>
                <w:rFonts w:ascii="Calibri" w:eastAsia="Calibri" w:hAnsi="Calibri" w:cs="Times New Roman"/>
                <w:i/>
                <w:sz w:val="22"/>
              </w:rPr>
            </w:rPrChange>
          </w:rPr>
          <w:delText>requirements</w:delText>
        </w:r>
        <w:r w:rsidRPr="00162B77" w:rsidDel="006D0F9C">
          <w:rPr>
            <w:rFonts w:ascii="Calibri" w:eastAsia="Calibri" w:hAnsi="Calibri" w:cs="Times New Roman"/>
            <w:strike/>
            <w:sz w:val="22"/>
            <w:rPrChange w:id="3942" w:author="Kaski Maiju" w:date="2025-09-25T10:48:00Z" w16du:dateUtc="2025-09-25T08:48:00Z">
              <w:rPr>
                <w:rFonts w:ascii="Calibri" w:eastAsia="Calibri" w:hAnsi="Calibri" w:cs="Times New Roman"/>
                <w:sz w:val="22"/>
              </w:rPr>
            </w:rPrChange>
          </w:rPr>
          <w:delText xml:space="preserve"> for further possible datasets needed.</w:delText>
        </w:r>
      </w:del>
    </w:p>
    <w:p w14:paraId="548928EA" w14:textId="25EB8C19" w:rsidR="0031508E" w:rsidRPr="00162B77" w:rsidDel="006C0517" w:rsidRDefault="0031508E">
      <w:pPr>
        <w:rPr>
          <w:del w:id="3943" w:author="Kaski Maiju" w:date="2024-09-26T12:01:00Z" w16du:dateUtc="2024-09-26T09:01:00Z"/>
          <w:rFonts w:ascii="Calibri" w:eastAsia="Calibri" w:hAnsi="Calibri" w:cs="Times New Roman"/>
          <w:b/>
          <w:bCs/>
        </w:rPr>
        <w:pPrChange w:id="3944" w:author="Kaski Maiju" w:date="2024-09-26T12:01:00Z" w16du:dateUtc="2024-09-26T09:01:00Z">
          <w:pPr>
            <w:spacing w:after="160" w:line="259" w:lineRule="auto"/>
          </w:pPr>
        </w:pPrChange>
      </w:pPr>
      <w:del w:id="3945" w:author="Kaski Maiju" w:date="2024-09-26T12:01:00Z" w16du:dateUtc="2024-09-26T09:01:00Z">
        <w:r w:rsidRPr="00162B77" w:rsidDel="006C0517">
          <w:rPr>
            <w:rFonts w:ascii="Calibri" w:eastAsia="Calibri" w:hAnsi="Calibri" w:cs="Times New Roman"/>
            <w:b/>
            <w:bCs/>
          </w:rPr>
          <w:delText>Use Case 1</w:delText>
        </w:r>
      </w:del>
    </w:p>
    <w:p w14:paraId="2CF382BC" w14:textId="7AD4F8C1" w:rsidR="0031508E" w:rsidRPr="00162B77" w:rsidDel="006C0517" w:rsidRDefault="0031508E">
      <w:pPr>
        <w:rPr>
          <w:del w:id="3946" w:author="Kaski Maiju" w:date="2024-09-26T12:01:00Z" w16du:dateUtc="2024-09-26T09:01:00Z"/>
          <w:rFonts w:ascii="Calibri" w:eastAsia="Calibri" w:hAnsi="Calibri" w:cs="Times New Roman"/>
          <w:b/>
          <w:bCs/>
        </w:rPr>
        <w:pPrChange w:id="3947" w:author="Kaski Maiju" w:date="2024-09-26T12:01:00Z" w16du:dateUtc="2024-09-26T09:01:00Z">
          <w:pPr>
            <w:spacing w:after="160" w:line="259" w:lineRule="auto"/>
          </w:pPr>
        </w:pPrChange>
      </w:pPr>
      <w:del w:id="3948"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bookmarkStart w:id="3949" w:name="_Hlk129697417"/>
        <w:r w:rsidRPr="00162B77" w:rsidDel="006C0517">
          <w:rPr>
            <w:rFonts w:ascii="Calibri" w:eastAsia="Calibri" w:hAnsi="Calibri" w:cs="Times New Roman"/>
          </w:rPr>
          <w:delText>Pre-arrival route reporting</w:delText>
        </w:r>
        <w:bookmarkEnd w:id="3949"/>
      </w:del>
    </w:p>
    <w:p w14:paraId="14EB2517" w14:textId="6934DB53" w:rsidR="0031508E" w:rsidRPr="00162B77" w:rsidDel="006C0517" w:rsidRDefault="0031508E">
      <w:pPr>
        <w:rPr>
          <w:del w:id="3950" w:author="Kaski Maiju" w:date="2024-09-26T12:01:00Z" w16du:dateUtc="2024-09-26T09:01:00Z"/>
          <w:rFonts w:ascii="Calibri" w:eastAsia="Calibri" w:hAnsi="Calibri" w:cs="Times New Roman"/>
        </w:rPr>
        <w:pPrChange w:id="3951" w:author="Kaski Maiju" w:date="2024-09-26T12:01:00Z" w16du:dateUtc="2024-09-26T09:01:00Z">
          <w:pPr>
            <w:spacing w:after="160" w:line="259" w:lineRule="auto"/>
            <w:ind w:left="2832" w:hanging="2832"/>
          </w:pPr>
        </w:pPrChange>
      </w:pPr>
      <w:del w:id="3952"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bookmarkStart w:id="3953" w:name="_Hlk161151458"/>
        <w:r w:rsidRPr="00162B77" w:rsidDel="006C0517">
          <w:rPr>
            <w:rFonts w:ascii="Calibri" w:eastAsia="Calibri" w:hAnsi="Calibri" w:cs="Times New Roman"/>
          </w:rPr>
          <w:delText>Vessel sends prior to its arrival the intended route through the VTS area to the VTS. VTS validates the intended route or sends a recommended route to the vessel. Vessel approves the recommended route.</w:delText>
        </w:r>
        <w:bookmarkEnd w:id="3953"/>
      </w:del>
    </w:p>
    <w:p w14:paraId="1BFA9F13" w14:textId="05C4C5B8" w:rsidR="0031508E" w:rsidRPr="00162B77" w:rsidDel="006C0517" w:rsidRDefault="0031508E">
      <w:pPr>
        <w:rPr>
          <w:del w:id="3954" w:author="Kaski Maiju" w:date="2024-09-26T12:01:00Z" w16du:dateUtc="2024-09-26T09:01:00Z"/>
          <w:rFonts w:ascii="Calibri" w:eastAsia="Calibri" w:hAnsi="Calibri" w:cs="Times New Roman"/>
        </w:rPr>
        <w:pPrChange w:id="3955" w:author="Kaski Maiju" w:date="2024-09-26T12:01:00Z" w16du:dateUtc="2024-09-26T09:01:00Z">
          <w:pPr>
            <w:spacing w:after="120" w:line="259" w:lineRule="auto"/>
            <w:ind w:left="1304" w:hanging="1304"/>
          </w:pPr>
        </w:pPrChange>
      </w:pPr>
      <w:del w:id="3956"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Vessel, ECDIS/other on board systems , VTS</w:delText>
        </w:r>
      </w:del>
    </w:p>
    <w:p w14:paraId="78B56CD2" w14:textId="50766BE7" w:rsidR="0031508E" w:rsidRPr="00162B77" w:rsidDel="006C0517" w:rsidRDefault="0031508E">
      <w:pPr>
        <w:rPr>
          <w:del w:id="3957" w:author="Kaski Maiju" w:date="2024-09-26T12:01:00Z" w16du:dateUtc="2024-09-26T09:01:00Z"/>
          <w:rFonts w:ascii="Calibri" w:eastAsia="Calibri" w:hAnsi="Calibri" w:cs="Times New Roman"/>
        </w:rPr>
        <w:pPrChange w:id="3958" w:author="Kaski Maiju" w:date="2024-09-26T12:01:00Z" w16du:dateUtc="2024-09-26T09:01:00Z">
          <w:pPr>
            <w:spacing w:after="120" w:line="259" w:lineRule="auto"/>
          </w:pPr>
        </w:pPrChange>
      </w:pPr>
      <w:del w:id="3959"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bookmarkStart w:id="3960" w:name="_Hlk161151888"/>
        <w:r w:rsidRPr="00162B77" w:rsidDel="006C0517">
          <w:rPr>
            <w:rFonts w:ascii="Calibri" w:eastAsia="Calibri" w:hAnsi="Calibri" w:cs="Times New Roman"/>
          </w:rPr>
          <w:delText>Typically triggered before or when entering VTS area.</w:delText>
        </w:r>
        <w:bookmarkEnd w:id="3960"/>
      </w:del>
    </w:p>
    <w:p w14:paraId="631CBB15" w14:textId="0144A527" w:rsidR="0031508E" w:rsidRPr="00162B77" w:rsidDel="006C0517" w:rsidRDefault="0031508E">
      <w:pPr>
        <w:rPr>
          <w:del w:id="3961" w:author="Kaski Maiju" w:date="2024-09-26T12:01:00Z" w16du:dateUtc="2024-09-26T09:01:00Z"/>
          <w:rFonts w:ascii="Calibri" w:eastAsia="Calibri" w:hAnsi="Calibri" w:cs="Times New Roman"/>
        </w:rPr>
        <w:pPrChange w:id="3962" w:author="Kaski Maiju" w:date="2024-09-26T12:01:00Z" w16du:dateUtc="2024-09-26T09:01:00Z">
          <w:pPr>
            <w:spacing w:after="120" w:line="259" w:lineRule="auto"/>
            <w:ind w:left="2832" w:hanging="2832"/>
          </w:pPr>
        </w:pPrChange>
      </w:pPr>
      <w:del w:id="3963"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 xml:space="preserve">The service instance is known to the ECDIS/ECS, or the ECDIS/ECS has access to a service registry in which the service instance can be discovered. </w:delText>
        </w:r>
      </w:del>
    </w:p>
    <w:p w14:paraId="60420C23" w14:textId="7B769DE0" w:rsidR="0031508E" w:rsidRPr="00162B77" w:rsidDel="006C0517" w:rsidRDefault="0031508E">
      <w:pPr>
        <w:rPr>
          <w:del w:id="3964" w:author="Kaski Maiju" w:date="2024-09-26T12:01:00Z" w16du:dateUtc="2024-09-26T09:01:00Z"/>
          <w:rFonts w:ascii="Calibri" w:eastAsia="Calibri" w:hAnsi="Calibri" w:cs="Times New Roman"/>
          <w:u w:val="single"/>
        </w:rPr>
        <w:pPrChange w:id="3965" w:author="Kaski Maiju" w:date="2024-09-26T12:01:00Z" w16du:dateUtc="2024-09-26T09:01:00Z">
          <w:pPr>
            <w:spacing w:after="160" w:line="259" w:lineRule="auto"/>
          </w:pPr>
        </w:pPrChange>
      </w:pPr>
      <w:del w:id="3966" w:author="Kaski Maiju" w:date="2024-09-26T12:01:00Z" w16du:dateUtc="2024-09-26T09:01:00Z">
        <w:r w:rsidRPr="00162B77" w:rsidDel="006C0517">
          <w:rPr>
            <w:rFonts w:ascii="Calibri" w:eastAsia="Calibri" w:hAnsi="Calibri" w:cs="Times New Roman"/>
            <w:u w:val="single"/>
          </w:rPr>
          <w:delText xml:space="preserve">Ordinary Sequence: </w:delText>
        </w:r>
      </w:del>
    </w:p>
    <w:p w14:paraId="60D8900D" w14:textId="0919B777" w:rsidR="0031508E" w:rsidRPr="00162B77" w:rsidDel="006C0517" w:rsidRDefault="0031508E">
      <w:pPr>
        <w:rPr>
          <w:del w:id="3967" w:author="Kaski Maiju" w:date="2024-09-26T12:01:00Z" w16du:dateUtc="2024-09-26T09:01:00Z"/>
          <w:rFonts w:ascii="Calibri" w:eastAsia="Calibri" w:hAnsi="Calibri" w:cs="Times New Roman"/>
        </w:rPr>
        <w:pPrChange w:id="3968" w:author="Kaski Maiju" w:date="2024-09-26T12:01:00Z" w16du:dateUtc="2024-09-26T09:01:00Z">
          <w:pPr>
            <w:numPr>
              <w:numId w:val="27"/>
            </w:numPr>
            <w:tabs>
              <w:tab w:val="num" w:pos="2968"/>
            </w:tabs>
            <w:suppressAutoHyphens/>
            <w:spacing w:after="160" w:line="240" w:lineRule="auto"/>
            <w:ind w:left="2968" w:hanging="360"/>
            <w:contextualSpacing/>
          </w:pPr>
        </w:pPrChange>
      </w:pPr>
      <w:del w:id="3969" w:author="Kaski Maiju" w:date="2024-09-26T12:01:00Z" w16du:dateUtc="2024-09-26T09:01:00Z">
        <w:r w:rsidRPr="00162B77" w:rsidDel="006C0517">
          <w:rPr>
            <w:rFonts w:ascii="Calibri" w:eastAsia="Calibri" w:hAnsi="Calibri" w:cs="Times New Roman"/>
          </w:rPr>
          <w:delText>The route is planned in ECDIS/ECS by the mariner</w:delText>
        </w:r>
      </w:del>
    </w:p>
    <w:p w14:paraId="6F1B2DCB" w14:textId="445F91B1" w:rsidR="0031508E" w:rsidRPr="00162B77" w:rsidDel="006C0517" w:rsidRDefault="0031508E">
      <w:pPr>
        <w:rPr>
          <w:del w:id="3970" w:author="Kaski Maiju" w:date="2024-09-26T12:01:00Z" w16du:dateUtc="2024-09-26T09:01:00Z"/>
          <w:rFonts w:ascii="Calibri" w:eastAsia="Calibri" w:hAnsi="Calibri" w:cs="Times New Roman"/>
        </w:rPr>
        <w:pPrChange w:id="3971" w:author="Kaski Maiju" w:date="2024-09-26T12:01:00Z" w16du:dateUtc="2024-09-26T09:01:00Z">
          <w:pPr>
            <w:numPr>
              <w:numId w:val="27"/>
            </w:numPr>
            <w:tabs>
              <w:tab w:val="num" w:pos="2968"/>
            </w:tabs>
            <w:suppressAutoHyphens/>
            <w:spacing w:after="160" w:line="240" w:lineRule="auto"/>
            <w:ind w:left="2968" w:hanging="360"/>
            <w:contextualSpacing/>
          </w:pPr>
        </w:pPrChange>
      </w:pPr>
      <w:del w:id="3972" w:author="Kaski Maiju" w:date="2024-09-26T12:01:00Z" w16du:dateUtc="2024-09-26T09:01:00Z">
        <w:r w:rsidRPr="00162B77" w:rsidDel="006C0517">
          <w:rPr>
            <w:rFonts w:ascii="Calibri" w:eastAsia="Calibri" w:hAnsi="Calibri" w:cs="Times New Roman"/>
          </w:rPr>
          <w:delText>The ECDIS sends intended route, which includes the schedule</w:delText>
        </w:r>
        <w:r w:rsidR="003543FD" w:rsidRPr="00162B77" w:rsidDel="006C0517">
          <w:rPr>
            <w:rFonts w:ascii="Calibri" w:eastAsia="Calibri" w:hAnsi="Calibri" w:cs="Times New Roman"/>
          </w:rPr>
          <w:delText xml:space="preserve"> </w:delText>
        </w:r>
        <w:r w:rsidRPr="00162B77" w:rsidDel="006C0517">
          <w:rPr>
            <w:rFonts w:ascii="Calibri" w:eastAsia="Calibri" w:hAnsi="Calibri" w:cs="Times New Roman"/>
          </w:rPr>
          <w:delText>[including ETA], to VTS</w:delText>
        </w:r>
      </w:del>
    </w:p>
    <w:p w14:paraId="00B8B43E" w14:textId="3F03353D" w:rsidR="0031508E" w:rsidRPr="00162B77" w:rsidDel="006C0517" w:rsidRDefault="0031508E">
      <w:pPr>
        <w:rPr>
          <w:del w:id="3973" w:author="Kaski Maiju" w:date="2024-09-26T12:01:00Z" w16du:dateUtc="2024-09-26T09:01:00Z"/>
          <w:rFonts w:ascii="Calibri" w:eastAsia="Calibri" w:hAnsi="Calibri" w:cs="Times New Roman"/>
        </w:rPr>
        <w:pPrChange w:id="3974" w:author="Kaski Maiju" w:date="2024-09-26T12:01:00Z" w16du:dateUtc="2024-09-26T09:01:00Z">
          <w:pPr>
            <w:numPr>
              <w:numId w:val="27"/>
            </w:numPr>
            <w:tabs>
              <w:tab w:val="num" w:pos="2968"/>
            </w:tabs>
            <w:suppressAutoHyphens/>
            <w:spacing w:after="160" w:line="240" w:lineRule="auto"/>
            <w:ind w:left="2968" w:hanging="360"/>
            <w:contextualSpacing/>
          </w:pPr>
        </w:pPrChange>
      </w:pPr>
      <w:del w:id="3975" w:author="Kaski Maiju" w:date="2024-09-26T12:01:00Z" w16du:dateUtc="2024-09-26T09:01:00Z">
        <w:r w:rsidRPr="00162B77" w:rsidDel="006C0517">
          <w:rPr>
            <w:rFonts w:ascii="Calibri" w:eastAsia="Calibri" w:hAnsi="Calibri" w:cs="Times New Roman"/>
          </w:rPr>
          <w:delText>VTS validates the route</w:delText>
        </w:r>
      </w:del>
    </w:p>
    <w:p w14:paraId="48E76CCA" w14:textId="1832D6E0" w:rsidR="0031508E" w:rsidRPr="00162B77" w:rsidDel="006C0517" w:rsidRDefault="0031508E">
      <w:pPr>
        <w:rPr>
          <w:del w:id="3976" w:author="Kaski Maiju" w:date="2024-09-26T12:01:00Z" w16du:dateUtc="2024-09-26T09:01:00Z"/>
          <w:rFonts w:ascii="Calibri" w:eastAsia="Calibri" w:hAnsi="Calibri" w:cs="Times New Roman"/>
        </w:rPr>
        <w:pPrChange w:id="3977" w:author="Kaski Maiju" w:date="2024-09-26T12:01:00Z" w16du:dateUtc="2024-09-26T09:01:00Z">
          <w:pPr>
            <w:numPr>
              <w:numId w:val="28"/>
            </w:numPr>
            <w:spacing w:after="160" w:line="259" w:lineRule="auto"/>
            <w:ind w:left="3328" w:hanging="360"/>
            <w:contextualSpacing/>
          </w:pPr>
        </w:pPrChange>
      </w:pPr>
      <w:del w:id="3978" w:author="Kaski Maiju" w:date="2024-09-26T12:01:00Z" w16du:dateUtc="2024-09-26T09:01:00Z">
        <w:r w:rsidRPr="00162B77" w:rsidDel="006C0517">
          <w:rPr>
            <w:rFonts w:ascii="Calibri" w:eastAsia="Calibri" w:hAnsi="Calibri" w:cs="Times New Roman"/>
          </w:rPr>
          <w:delText xml:space="preserve">If the route is recommendable, VTS acknowledges the received route </w:delText>
        </w:r>
      </w:del>
    </w:p>
    <w:p w14:paraId="7145590C" w14:textId="09EE0307" w:rsidR="0031508E" w:rsidRPr="00162B77" w:rsidDel="006C0517" w:rsidRDefault="0031508E">
      <w:pPr>
        <w:rPr>
          <w:del w:id="3979" w:author="Kaski Maiju" w:date="2024-09-26T12:01:00Z" w16du:dateUtc="2024-09-26T09:01:00Z"/>
          <w:rFonts w:ascii="Calibri" w:eastAsia="Calibri" w:hAnsi="Calibri" w:cs="Times New Roman"/>
        </w:rPr>
        <w:pPrChange w:id="3980" w:author="Kaski Maiju" w:date="2024-09-26T12:01:00Z" w16du:dateUtc="2024-09-26T09:01:00Z">
          <w:pPr>
            <w:numPr>
              <w:numId w:val="28"/>
            </w:numPr>
            <w:spacing w:after="160" w:line="259" w:lineRule="auto"/>
            <w:ind w:left="3328" w:hanging="360"/>
            <w:contextualSpacing/>
          </w:pPr>
        </w:pPrChange>
      </w:pPr>
      <w:del w:id="3981" w:author="Kaski Maiju" w:date="2024-09-26T12:01:00Z" w16du:dateUtc="2024-09-26T09:01:00Z">
        <w:r w:rsidRPr="00162B77" w:rsidDel="006C0517">
          <w:rPr>
            <w:rFonts w:ascii="Calibri" w:eastAsia="Calibri" w:hAnsi="Calibri" w:cs="Times New Roman"/>
          </w:rPr>
          <w:delText>If the route deviates from recommendations, VTS sends new recommended route to the ECDIS/ECS, including justified reason for the changes.</w:delText>
        </w:r>
      </w:del>
    </w:p>
    <w:p w14:paraId="0C761A99" w14:textId="3B2226CC" w:rsidR="0031508E" w:rsidRPr="00162B77" w:rsidDel="006C0517" w:rsidRDefault="0031508E">
      <w:pPr>
        <w:rPr>
          <w:del w:id="3982" w:author="Kaski Maiju" w:date="2024-09-26T12:01:00Z" w16du:dateUtc="2024-09-26T09:01:00Z"/>
          <w:rFonts w:ascii="Calibri" w:eastAsia="Calibri" w:hAnsi="Calibri" w:cs="Times New Roman"/>
        </w:rPr>
        <w:pPrChange w:id="3983" w:author="Kaski Maiju" w:date="2024-09-26T12:01:00Z" w16du:dateUtc="2024-09-26T09:01:00Z">
          <w:pPr>
            <w:numPr>
              <w:numId w:val="27"/>
            </w:numPr>
            <w:tabs>
              <w:tab w:val="num" w:pos="2968"/>
            </w:tabs>
            <w:suppressAutoHyphens/>
            <w:spacing w:after="120" w:line="240" w:lineRule="auto"/>
            <w:ind w:left="2968" w:hanging="360"/>
            <w:contextualSpacing/>
          </w:pPr>
        </w:pPrChange>
      </w:pPr>
      <w:del w:id="3984" w:author="Kaski Maiju" w:date="2024-09-26T12:01:00Z" w16du:dateUtc="2024-09-26T09:01:00Z">
        <w:r w:rsidRPr="00162B77" w:rsidDel="006C0517">
          <w:rPr>
            <w:rFonts w:ascii="Calibri" w:eastAsia="Calibri" w:hAnsi="Calibri" w:cs="Times New Roman"/>
          </w:rPr>
          <w:delText>The new recommended route is accepted or denied on-board</w:delText>
        </w:r>
      </w:del>
    </w:p>
    <w:p w14:paraId="29E70F2A" w14:textId="6B381F9E" w:rsidR="0031508E" w:rsidRPr="00162B77" w:rsidDel="006C0517" w:rsidRDefault="0031508E">
      <w:pPr>
        <w:rPr>
          <w:del w:id="3985" w:author="Kaski Maiju" w:date="2024-09-26T12:01:00Z" w16du:dateUtc="2024-09-26T09:01:00Z"/>
          <w:rFonts w:ascii="Calibri" w:eastAsia="Calibri" w:hAnsi="Calibri" w:cs="Times New Roman"/>
        </w:rPr>
        <w:pPrChange w:id="3986" w:author="Kaski Maiju" w:date="2024-09-26T12:01:00Z" w16du:dateUtc="2024-09-26T09:01:00Z">
          <w:pPr>
            <w:numPr>
              <w:numId w:val="27"/>
            </w:numPr>
            <w:tabs>
              <w:tab w:val="num" w:pos="2968"/>
            </w:tabs>
            <w:suppressAutoHyphens/>
            <w:spacing w:after="120" w:line="240" w:lineRule="auto"/>
            <w:ind w:left="2968" w:hanging="360"/>
            <w:contextualSpacing/>
          </w:pPr>
        </w:pPrChange>
      </w:pPr>
      <w:del w:id="3987" w:author="Kaski Maiju" w:date="2024-09-26T12:01:00Z" w16du:dateUtc="2024-09-26T09:01:00Z">
        <w:r w:rsidRPr="00162B77" w:rsidDel="006C0517">
          <w:rPr>
            <w:rFonts w:ascii="Calibri" w:eastAsia="Calibri" w:hAnsi="Calibri" w:cs="Times New Roman"/>
          </w:rPr>
          <w:delText>The data is rendered and displayed to the user.</w:delText>
        </w:r>
      </w:del>
    </w:p>
    <w:p w14:paraId="203D7ED9" w14:textId="25CEFE67" w:rsidR="0031508E" w:rsidRPr="00162B77" w:rsidDel="006C0517" w:rsidRDefault="0031508E">
      <w:pPr>
        <w:rPr>
          <w:del w:id="3988" w:author="Kaski Maiju" w:date="2024-09-26T12:01:00Z" w16du:dateUtc="2024-09-26T09:01:00Z"/>
          <w:rFonts w:ascii="Calibri" w:eastAsia="Calibri" w:hAnsi="Calibri" w:cs="Times New Roman"/>
        </w:rPr>
        <w:pPrChange w:id="3989" w:author="Kaski Maiju" w:date="2024-09-26T12:01:00Z" w16du:dateUtc="2024-09-26T09:01:00Z">
          <w:pPr>
            <w:suppressAutoHyphens/>
            <w:spacing w:after="120" w:line="240" w:lineRule="auto"/>
            <w:ind w:left="2608" w:hanging="2608"/>
          </w:pPr>
        </w:pPrChange>
      </w:pPr>
      <w:del w:id="3990"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bookmarkStart w:id="3991" w:name="_Hlk161152237"/>
        <w:r w:rsidRPr="00162B77" w:rsidDel="006C0517">
          <w:rPr>
            <w:rFonts w:ascii="Calibri" w:eastAsia="Calibri" w:hAnsi="Calibri" w:cs="Times New Roman"/>
          </w:rPr>
          <w:delText xml:space="preserve">The vessel's intended route is incorporated in the VTS system. </w:delText>
        </w:r>
      </w:del>
    </w:p>
    <w:p w14:paraId="72381455" w14:textId="27B505E1" w:rsidR="0031508E" w:rsidRPr="00162B77" w:rsidDel="006C0517" w:rsidRDefault="0031508E">
      <w:pPr>
        <w:rPr>
          <w:del w:id="3992" w:author="Kaski Maiju" w:date="2024-09-26T12:01:00Z" w16du:dateUtc="2024-09-26T09:01:00Z"/>
          <w:rFonts w:ascii="Calibri" w:eastAsia="Calibri" w:hAnsi="Calibri" w:cs="Times New Roman"/>
        </w:rPr>
        <w:pPrChange w:id="3993" w:author="Kaski Maiju" w:date="2024-09-26T12:01:00Z" w16du:dateUtc="2024-09-26T09:01:00Z">
          <w:pPr>
            <w:suppressAutoHyphens/>
            <w:spacing w:after="120" w:line="240" w:lineRule="auto"/>
            <w:ind w:left="2608" w:hanging="2608"/>
          </w:pPr>
        </w:pPrChange>
      </w:pPr>
      <w:del w:id="3994" w:author="Kaski Maiju" w:date="2024-09-26T12:01:00Z" w16du:dateUtc="2024-09-26T09:01:00Z">
        <w:r w:rsidRPr="00162B77" w:rsidDel="006C0517">
          <w:rPr>
            <w:rFonts w:ascii="Calibri" w:eastAsia="Calibri" w:hAnsi="Calibri" w:cs="Times New Roman"/>
          </w:rPr>
          <w:tab/>
          <w:delText>If the route cannot be agreed, VTS operator contacts the vessel by VHF.</w:delText>
        </w:r>
      </w:del>
    </w:p>
    <w:bookmarkEnd w:id="3991"/>
    <w:p w14:paraId="6C710859" w14:textId="3483FC54" w:rsidR="0031508E" w:rsidRPr="00162B77" w:rsidDel="006C0517" w:rsidRDefault="0031508E">
      <w:pPr>
        <w:rPr>
          <w:del w:id="3995" w:author="Kaski Maiju" w:date="2024-09-26T12:01:00Z" w16du:dateUtc="2024-09-26T09:01:00Z"/>
          <w:rFonts w:ascii="Calibri" w:eastAsia="Calibri" w:hAnsi="Calibri" w:cs="Times New Roman"/>
          <w:lang w:val="en-US"/>
        </w:rPr>
        <w:pPrChange w:id="3996" w:author="Kaski Maiju" w:date="2024-09-26T12:01:00Z" w16du:dateUtc="2024-09-26T09:01:00Z">
          <w:pPr>
            <w:pBdr>
              <w:bottom w:val="single" w:sz="6" w:space="1" w:color="auto"/>
            </w:pBdr>
            <w:suppressAutoHyphens/>
            <w:spacing w:after="120" w:line="240" w:lineRule="auto"/>
          </w:pPr>
        </w:pPrChange>
      </w:pPr>
    </w:p>
    <w:p w14:paraId="475A27C2" w14:textId="66CB0D16" w:rsidR="0031508E" w:rsidRPr="00162B77" w:rsidDel="006C0517" w:rsidRDefault="0031508E">
      <w:pPr>
        <w:rPr>
          <w:del w:id="3997" w:author="Kaski Maiju" w:date="2024-09-26T12:01:00Z" w16du:dateUtc="2024-09-26T09:01:00Z"/>
          <w:rFonts w:ascii="Calibri" w:eastAsia="Calibri" w:hAnsi="Calibri" w:cs="Times New Roman"/>
          <w:b/>
          <w:bCs/>
        </w:rPr>
        <w:pPrChange w:id="3998" w:author="Kaski Maiju" w:date="2024-09-26T12:01:00Z" w16du:dateUtc="2024-09-26T09:01:00Z">
          <w:pPr>
            <w:spacing w:after="160" w:line="259" w:lineRule="auto"/>
          </w:pPr>
        </w:pPrChange>
      </w:pPr>
      <w:del w:id="3999" w:author="Kaski Maiju" w:date="2024-09-26T12:01:00Z" w16du:dateUtc="2024-09-26T09:01:00Z">
        <w:r w:rsidRPr="00162B77" w:rsidDel="006C0517">
          <w:rPr>
            <w:rFonts w:ascii="Calibri" w:eastAsia="Calibri" w:hAnsi="Calibri" w:cs="Times New Roman"/>
            <w:b/>
            <w:bCs/>
          </w:rPr>
          <w:delText>Use Case 2</w:delText>
        </w:r>
      </w:del>
    </w:p>
    <w:p w14:paraId="68B406D4" w14:textId="00AA2828" w:rsidR="0031508E" w:rsidRPr="00162B77" w:rsidDel="006C0517" w:rsidRDefault="0031508E">
      <w:pPr>
        <w:rPr>
          <w:del w:id="4000" w:author="Kaski Maiju" w:date="2024-09-26T12:01:00Z" w16du:dateUtc="2024-09-26T09:01:00Z"/>
          <w:rFonts w:ascii="Calibri" w:eastAsia="Calibri" w:hAnsi="Calibri" w:cs="Times New Roman"/>
          <w:b/>
          <w:bCs/>
        </w:rPr>
        <w:pPrChange w:id="4001" w:author="Kaski Maiju" w:date="2024-09-26T12:01:00Z" w16du:dateUtc="2024-09-26T09:01:00Z">
          <w:pPr>
            <w:spacing w:after="160" w:line="259" w:lineRule="auto"/>
          </w:pPr>
        </w:pPrChange>
      </w:pPr>
      <w:del w:id="4002"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Pre-arrival / arrival notification</w:delText>
        </w:r>
      </w:del>
    </w:p>
    <w:p w14:paraId="5D76EC8C" w14:textId="75D597D4" w:rsidR="0031508E" w:rsidRPr="00162B77" w:rsidDel="006C0517" w:rsidRDefault="0031508E">
      <w:pPr>
        <w:rPr>
          <w:del w:id="4003" w:author="Kaski Maiju" w:date="2024-09-26T12:01:00Z" w16du:dateUtc="2024-09-26T09:01:00Z"/>
          <w:rFonts w:ascii="Calibri" w:eastAsia="Calibri" w:hAnsi="Calibri" w:cs="Times New Roman"/>
        </w:rPr>
        <w:pPrChange w:id="4004" w:author="Kaski Maiju" w:date="2024-09-26T12:01:00Z" w16du:dateUtc="2024-09-26T09:01:00Z">
          <w:pPr>
            <w:spacing w:after="160" w:line="259" w:lineRule="auto"/>
            <w:ind w:left="2608" w:hanging="2608"/>
          </w:pPr>
        </w:pPrChange>
      </w:pPr>
      <w:del w:id="4005"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Vessel sends pre-arrival report with information relevant to the VTS/destination</w:delText>
        </w:r>
      </w:del>
    </w:p>
    <w:p w14:paraId="365DA887" w14:textId="2588F68E" w:rsidR="0031508E" w:rsidRPr="00162B77" w:rsidDel="006C0517" w:rsidRDefault="0031508E">
      <w:pPr>
        <w:rPr>
          <w:del w:id="4006" w:author="Kaski Maiju" w:date="2024-09-26T12:01:00Z" w16du:dateUtc="2024-09-26T09:01:00Z"/>
          <w:rFonts w:ascii="Calibri" w:eastAsia="Calibri" w:hAnsi="Calibri" w:cs="Times New Roman"/>
        </w:rPr>
        <w:pPrChange w:id="4007" w:author="Kaski Maiju" w:date="2024-09-26T12:01:00Z" w16du:dateUtc="2024-09-26T09:01:00Z">
          <w:pPr>
            <w:spacing w:after="120" w:line="259" w:lineRule="auto"/>
            <w:ind w:left="1304" w:hanging="1304"/>
          </w:pPr>
        </w:pPrChange>
      </w:pPr>
      <w:del w:id="4008"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 xml:space="preserve">Vessel, ECDIS/other on board systems , VTS </w:delText>
        </w:r>
      </w:del>
    </w:p>
    <w:p w14:paraId="42170B93" w14:textId="1FB5C397" w:rsidR="0031508E" w:rsidRPr="00162B77" w:rsidDel="006C0517" w:rsidRDefault="0031508E">
      <w:pPr>
        <w:rPr>
          <w:del w:id="4009" w:author="Kaski Maiju" w:date="2024-09-26T12:01:00Z" w16du:dateUtc="2024-09-26T09:01:00Z"/>
          <w:rFonts w:ascii="Calibri" w:eastAsia="Calibri" w:hAnsi="Calibri" w:cs="Times New Roman"/>
        </w:rPr>
        <w:pPrChange w:id="4010" w:author="Kaski Maiju" w:date="2024-09-26T12:01:00Z" w16du:dateUtc="2024-09-26T09:01:00Z">
          <w:pPr>
            <w:spacing w:after="120" w:line="259" w:lineRule="auto"/>
          </w:pPr>
        </w:pPrChange>
      </w:pPr>
      <w:del w:id="4011"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Typically triggered once or when the information changes.</w:delText>
        </w:r>
      </w:del>
    </w:p>
    <w:p w14:paraId="0923D9A7" w14:textId="2D628C8C" w:rsidR="0031508E" w:rsidRPr="00162B77" w:rsidDel="006C0517" w:rsidRDefault="0031508E">
      <w:pPr>
        <w:rPr>
          <w:del w:id="4012" w:author="Kaski Maiju" w:date="2024-09-26T12:01:00Z" w16du:dateUtc="2024-09-26T09:01:00Z"/>
          <w:rFonts w:ascii="Calibri" w:eastAsia="Calibri" w:hAnsi="Calibri" w:cs="Times New Roman"/>
        </w:rPr>
        <w:pPrChange w:id="4013" w:author="Kaski Maiju" w:date="2024-09-26T12:01:00Z" w16du:dateUtc="2024-09-26T09:01:00Z">
          <w:pPr>
            <w:spacing w:after="120" w:line="259" w:lineRule="auto"/>
            <w:ind w:left="2832" w:hanging="2832"/>
          </w:pPr>
        </w:pPrChange>
      </w:pPr>
      <w:del w:id="4014"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The service instance is known to the on-board system, or the on board system has access to a service registry in which the service instance can be discovered.</w:delText>
        </w:r>
      </w:del>
    </w:p>
    <w:p w14:paraId="3F618794" w14:textId="53B1142E" w:rsidR="0031508E" w:rsidRPr="00162B77" w:rsidDel="006C0517" w:rsidRDefault="0031508E">
      <w:pPr>
        <w:rPr>
          <w:del w:id="4015" w:author="Kaski Maiju" w:date="2024-09-26T12:01:00Z" w16du:dateUtc="2024-09-26T09:01:00Z"/>
          <w:rFonts w:ascii="Calibri" w:eastAsia="Calibri" w:hAnsi="Calibri" w:cs="Times New Roman"/>
          <w:u w:val="single"/>
        </w:rPr>
        <w:pPrChange w:id="4016" w:author="Kaski Maiju" w:date="2024-09-26T12:01:00Z" w16du:dateUtc="2024-09-26T09:01:00Z">
          <w:pPr>
            <w:spacing w:after="160" w:line="259" w:lineRule="auto"/>
          </w:pPr>
        </w:pPrChange>
      </w:pPr>
      <w:del w:id="4017" w:author="Kaski Maiju" w:date="2024-09-26T12:01:00Z" w16du:dateUtc="2024-09-26T09:01:00Z">
        <w:r w:rsidRPr="00162B77" w:rsidDel="006C0517">
          <w:rPr>
            <w:rFonts w:ascii="Calibri" w:eastAsia="Calibri" w:hAnsi="Calibri" w:cs="Times New Roman"/>
            <w:u w:val="single"/>
          </w:rPr>
          <w:delText xml:space="preserve">Ordinary Sequence: </w:delText>
        </w:r>
      </w:del>
    </w:p>
    <w:p w14:paraId="1B9AFD2D" w14:textId="4084C7E8" w:rsidR="0031508E" w:rsidRPr="00162B77" w:rsidDel="006C0517" w:rsidRDefault="0031508E">
      <w:pPr>
        <w:rPr>
          <w:del w:id="4018" w:author="Kaski Maiju" w:date="2024-09-26T12:01:00Z" w16du:dateUtc="2024-09-26T09:01:00Z"/>
          <w:rFonts w:ascii="Calibri" w:eastAsia="Calibri" w:hAnsi="Calibri" w:cs="Times New Roman"/>
        </w:rPr>
        <w:pPrChange w:id="4019"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020" w:author="Kaski Maiju" w:date="2024-09-26T12:01:00Z" w16du:dateUtc="2024-09-26T09:01:00Z">
        <w:r w:rsidRPr="00162B77" w:rsidDel="006C0517">
          <w:rPr>
            <w:rFonts w:ascii="Calibri" w:eastAsia="Calibri" w:hAnsi="Calibri" w:cs="Times New Roman"/>
          </w:rPr>
          <w:delText>The on-board system requests reporting requirements from the VTS</w:delText>
        </w:r>
      </w:del>
    </w:p>
    <w:p w14:paraId="23EF7AF8" w14:textId="36840A59" w:rsidR="0031508E" w:rsidRPr="00162B77" w:rsidDel="006C0517" w:rsidRDefault="0031508E">
      <w:pPr>
        <w:rPr>
          <w:del w:id="4021" w:author="Kaski Maiju" w:date="2024-09-26T12:01:00Z" w16du:dateUtc="2024-09-26T09:01:00Z"/>
          <w:rFonts w:ascii="Calibri" w:eastAsia="Calibri" w:hAnsi="Calibri" w:cs="Times New Roman"/>
        </w:rPr>
        <w:pPrChange w:id="4022"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023" w:author="Kaski Maiju" w:date="2024-09-26T12:01:00Z" w16du:dateUtc="2024-09-26T09:01:00Z">
        <w:r w:rsidRPr="00162B77" w:rsidDel="006C0517">
          <w:rPr>
            <w:rFonts w:ascii="Calibri" w:eastAsia="Calibri" w:hAnsi="Calibri" w:cs="Times New Roman"/>
          </w:rPr>
          <w:delText>The VTS provides the requirements automatically, including what are the mandatory elements</w:delText>
        </w:r>
      </w:del>
    </w:p>
    <w:p w14:paraId="354D4AD8" w14:textId="3AB58431" w:rsidR="0031508E" w:rsidRPr="00162B77" w:rsidDel="006C0517" w:rsidRDefault="0031508E">
      <w:pPr>
        <w:rPr>
          <w:del w:id="4024" w:author="Kaski Maiju" w:date="2024-09-26T12:01:00Z" w16du:dateUtc="2024-09-26T09:01:00Z"/>
          <w:rFonts w:ascii="Calibri" w:eastAsia="Calibri" w:hAnsi="Calibri" w:cs="Times New Roman"/>
        </w:rPr>
        <w:pPrChange w:id="4025"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026" w:author="Kaski Maiju" w:date="2024-09-26T12:01:00Z" w16du:dateUtc="2024-09-26T09:01:00Z">
        <w:r w:rsidRPr="00162B77" w:rsidDel="006C0517">
          <w:rPr>
            <w:rFonts w:ascii="Calibri" w:eastAsia="Calibri" w:hAnsi="Calibri" w:cs="Times New Roman"/>
          </w:rPr>
          <w:delText>On-board system compiles the information required</w:delText>
        </w:r>
      </w:del>
    </w:p>
    <w:p w14:paraId="713D16A2" w14:textId="08D38994" w:rsidR="0031508E" w:rsidRPr="00162B77" w:rsidDel="006C0517" w:rsidRDefault="0031508E">
      <w:pPr>
        <w:rPr>
          <w:del w:id="4027" w:author="Kaski Maiju" w:date="2024-09-26T12:01:00Z" w16du:dateUtc="2024-09-26T09:01:00Z"/>
          <w:rFonts w:ascii="Calibri" w:eastAsia="Calibri" w:hAnsi="Calibri" w:cs="Times New Roman"/>
        </w:rPr>
        <w:pPrChange w:id="4028"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029" w:author="Kaski Maiju" w:date="2024-09-26T12:01:00Z" w16du:dateUtc="2024-09-26T09:01:00Z">
        <w:r w:rsidRPr="00162B77" w:rsidDel="006C0517">
          <w:rPr>
            <w:rFonts w:ascii="Calibri" w:eastAsia="Calibri" w:hAnsi="Calibri" w:cs="Times New Roman"/>
          </w:rPr>
          <w:delText>On-board system sends the report with all of mandatory information to VTS</w:delText>
        </w:r>
      </w:del>
    </w:p>
    <w:p w14:paraId="4F9A40B5" w14:textId="7809CBAC" w:rsidR="0031508E" w:rsidRPr="00162B77" w:rsidDel="006C0517" w:rsidRDefault="0031508E">
      <w:pPr>
        <w:rPr>
          <w:del w:id="4030" w:author="Kaski Maiju" w:date="2024-09-26T12:01:00Z" w16du:dateUtc="2024-09-26T09:01:00Z"/>
          <w:rFonts w:ascii="Calibri" w:eastAsia="Calibri" w:hAnsi="Calibri" w:cs="Times New Roman"/>
        </w:rPr>
        <w:pPrChange w:id="4031" w:author="Kaski Maiju" w:date="2024-09-26T12:01:00Z" w16du:dateUtc="2024-09-26T09:01:00Z">
          <w:pPr>
            <w:numPr>
              <w:numId w:val="30"/>
            </w:numPr>
            <w:tabs>
              <w:tab w:val="num" w:pos="2968"/>
              <w:tab w:val="num" w:pos="3192"/>
            </w:tabs>
            <w:suppressAutoHyphens/>
            <w:spacing w:after="160" w:line="240" w:lineRule="auto"/>
            <w:ind w:left="3192" w:hanging="360"/>
            <w:contextualSpacing/>
          </w:pPr>
        </w:pPrChange>
      </w:pPr>
      <w:del w:id="4032" w:author="Kaski Maiju" w:date="2024-09-26T12:01:00Z" w16du:dateUtc="2024-09-26T09:01:00Z">
        <w:r w:rsidRPr="00162B77" w:rsidDel="006C0517">
          <w:rPr>
            <w:rFonts w:ascii="Calibri" w:eastAsia="Calibri" w:hAnsi="Calibri" w:cs="Times New Roman"/>
          </w:rPr>
          <w:delText xml:space="preserve">VTS validates the information </w:delText>
        </w:r>
      </w:del>
    </w:p>
    <w:p w14:paraId="6BB14355" w14:textId="2719DABE" w:rsidR="0031508E" w:rsidRPr="00162B77" w:rsidDel="006C0517" w:rsidRDefault="0031508E">
      <w:pPr>
        <w:rPr>
          <w:del w:id="4033" w:author="Kaski Maiju" w:date="2024-09-26T12:01:00Z" w16du:dateUtc="2024-09-26T09:01:00Z"/>
          <w:rFonts w:ascii="Calibri" w:eastAsia="Calibri" w:hAnsi="Calibri" w:cs="Times New Roman"/>
        </w:rPr>
        <w:pPrChange w:id="4034" w:author="Kaski Maiju" w:date="2024-09-26T12:01:00Z" w16du:dateUtc="2024-09-26T09:01:00Z">
          <w:pPr>
            <w:numPr>
              <w:numId w:val="31"/>
            </w:numPr>
            <w:spacing w:after="160" w:line="259" w:lineRule="auto"/>
            <w:ind w:left="3552" w:hanging="360"/>
            <w:contextualSpacing/>
          </w:pPr>
        </w:pPrChange>
      </w:pPr>
      <w:del w:id="4035" w:author="Kaski Maiju" w:date="2024-09-26T12:01:00Z" w16du:dateUtc="2024-09-26T09:01:00Z">
        <w:r w:rsidRPr="00162B77" w:rsidDel="006C0517">
          <w:rPr>
            <w:rFonts w:ascii="Calibri" w:eastAsia="Calibri" w:hAnsi="Calibri" w:cs="Times New Roman"/>
          </w:rPr>
          <w:delText>In case of failure VTS asks for revised information</w:delText>
        </w:r>
      </w:del>
    </w:p>
    <w:p w14:paraId="0A70FD15" w14:textId="05B87C38" w:rsidR="0031508E" w:rsidRPr="00162B77" w:rsidDel="006C0517" w:rsidRDefault="0031508E">
      <w:pPr>
        <w:rPr>
          <w:del w:id="4036" w:author="Kaski Maiju" w:date="2024-09-26T12:01:00Z" w16du:dateUtc="2024-09-26T09:01:00Z"/>
          <w:rFonts w:ascii="Calibri" w:eastAsia="Calibri" w:hAnsi="Calibri" w:cs="Times New Roman"/>
        </w:rPr>
        <w:pPrChange w:id="4037" w:author="Kaski Maiju" w:date="2024-09-26T12:01:00Z" w16du:dateUtc="2024-09-26T09:01:00Z">
          <w:pPr>
            <w:numPr>
              <w:numId w:val="31"/>
            </w:numPr>
            <w:spacing w:after="160" w:line="259" w:lineRule="auto"/>
            <w:ind w:left="3552" w:hanging="360"/>
            <w:contextualSpacing/>
          </w:pPr>
        </w:pPrChange>
      </w:pPr>
      <w:del w:id="4038" w:author="Kaski Maiju" w:date="2024-09-26T12:01:00Z" w16du:dateUtc="2024-09-26T09:01:00Z">
        <w:r w:rsidRPr="00162B77" w:rsidDel="006C0517">
          <w:rPr>
            <w:rFonts w:ascii="Calibri" w:eastAsia="Calibri" w:hAnsi="Calibri" w:cs="Times New Roman"/>
          </w:rPr>
          <w:delText>if succeeded, VTS acknowledges the received report</w:delText>
        </w:r>
      </w:del>
    </w:p>
    <w:p w14:paraId="2BA9C301" w14:textId="118218F5" w:rsidR="0031508E" w:rsidRPr="00162B77" w:rsidDel="006C0517" w:rsidRDefault="0031508E">
      <w:pPr>
        <w:rPr>
          <w:del w:id="4039" w:author="Kaski Maiju" w:date="2024-09-26T12:01:00Z" w16du:dateUtc="2024-09-26T09:01:00Z"/>
          <w:rFonts w:ascii="Calibri" w:eastAsia="Calibri" w:hAnsi="Calibri" w:cs="Times New Roman"/>
        </w:rPr>
        <w:pPrChange w:id="4040" w:author="Kaski Maiju" w:date="2024-09-26T12:01:00Z" w16du:dateUtc="2024-09-26T09:01:00Z">
          <w:pPr>
            <w:suppressAutoHyphens/>
            <w:spacing w:line="240" w:lineRule="auto"/>
            <w:ind w:left="2968"/>
            <w:contextualSpacing/>
          </w:pPr>
        </w:pPrChange>
      </w:pPr>
    </w:p>
    <w:p w14:paraId="2AAAD5EE" w14:textId="4DF570FC" w:rsidR="0031508E" w:rsidRPr="00162B77" w:rsidDel="006C0517" w:rsidRDefault="0031508E">
      <w:pPr>
        <w:rPr>
          <w:del w:id="4041" w:author="Kaski Maiju" w:date="2024-09-26T12:01:00Z" w16du:dateUtc="2024-09-26T09:01:00Z"/>
          <w:rFonts w:ascii="Calibri" w:eastAsia="Calibri" w:hAnsi="Calibri" w:cs="Times New Roman"/>
        </w:rPr>
        <w:pPrChange w:id="4042" w:author="Kaski Maiju" w:date="2024-09-26T12:01:00Z" w16du:dateUtc="2024-09-26T09:01:00Z">
          <w:pPr>
            <w:pBdr>
              <w:bottom w:val="single" w:sz="6" w:space="1" w:color="auto"/>
            </w:pBdr>
            <w:spacing w:after="160" w:line="259" w:lineRule="auto"/>
            <w:ind w:left="2608" w:hanging="2608"/>
          </w:pPr>
        </w:pPrChange>
      </w:pPr>
      <w:del w:id="4043"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The status of vessels report, and validated reporting information is incorporated in the VTS system and if needed shared to other stak</w:delText>
        </w:r>
        <w:r w:rsidR="00FD6C6C" w:rsidRPr="00162B77" w:rsidDel="006C0517">
          <w:rPr>
            <w:rFonts w:ascii="Calibri" w:eastAsia="Calibri" w:hAnsi="Calibri" w:cs="Times New Roman"/>
          </w:rPr>
          <w:delText>e</w:delText>
        </w:r>
        <w:r w:rsidRPr="00162B77" w:rsidDel="006C0517">
          <w:rPr>
            <w:rFonts w:ascii="Calibri" w:eastAsia="Calibri" w:hAnsi="Calibri" w:cs="Times New Roman"/>
          </w:rPr>
          <w:delText>holders.</w:delText>
        </w:r>
      </w:del>
    </w:p>
    <w:p w14:paraId="76DDD9C2" w14:textId="5BFC515B" w:rsidR="0031508E" w:rsidRPr="00162B77" w:rsidDel="006C0517" w:rsidRDefault="0031508E">
      <w:pPr>
        <w:rPr>
          <w:del w:id="4044" w:author="Kaski Maiju" w:date="2024-09-26T12:01:00Z" w16du:dateUtc="2024-09-26T09:01:00Z"/>
          <w:rFonts w:ascii="Calibri" w:eastAsia="Calibri" w:hAnsi="Calibri" w:cs="Times New Roman"/>
        </w:rPr>
        <w:pPrChange w:id="4045" w:author="Kaski Maiju" w:date="2024-09-26T12:01:00Z" w16du:dateUtc="2024-09-26T09:01:00Z">
          <w:pPr>
            <w:pBdr>
              <w:bottom w:val="single" w:sz="6" w:space="1" w:color="auto"/>
            </w:pBdr>
            <w:spacing w:after="160" w:line="259" w:lineRule="auto"/>
          </w:pPr>
        </w:pPrChange>
      </w:pPr>
    </w:p>
    <w:p w14:paraId="37F7E090" w14:textId="79C9F9C7" w:rsidR="0031508E" w:rsidRPr="00162B77" w:rsidDel="006C0517" w:rsidRDefault="0031508E">
      <w:pPr>
        <w:rPr>
          <w:del w:id="4046" w:author="Kaski Maiju" w:date="2024-09-26T12:01:00Z" w16du:dateUtc="2024-09-26T09:01:00Z"/>
          <w:rFonts w:ascii="Calibri" w:eastAsia="Calibri" w:hAnsi="Calibri" w:cs="Times New Roman"/>
          <w:b/>
          <w:bCs/>
        </w:rPr>
        <w:pPrChange w:id="4047" w:author="Kaski Maiju" w:date="2024-09-26T12:01:00Z" w16du:dateUtc="2024-09-26T09:01:00Z">
          <w:pPr>
            <w:spacing w:after="160" w:line="259" w:lineRule="auto"/>
          </w:pPr>
        </w:pPrChange>
      </w:pPr>
    </w:p>
    <w:p w14:paraId="3B6EBC2B" w14:textId="59F5B16E" w:rsidR="0031508E" w:rsidRPr="00162B77" w:rsidDel="006C0517" w:rsidRDefault="0031508E">
      <w:pPr>
        <w:rPr>
          <w:del w:id="4048" w:author="Kaski Maiju" w:date="2024-09-26T12:01:00Z" w16du:dateUtc="2024-09-26T09:01:00Z"/>
          <w:rFonts w:ascii="Calibri" w:eastAsia="Calibri" w:hAnsi="Calibri" w:cs="Times New Roman"/>
          <w:u w:val="single"/>
        </w:rPr>
        <w:pPrChange w:id="4049" w:author="Kaski Maiju" w:date="2024-09-26T12:01:00Z" w16du:dateUtc="2024-09-26T09:01:00Z">
          <w:pPr>
            <w:spacing w:after="160" w:line="259" w:lineRule="auto"/>
          </w:pPr>
        </w:pPrChange>
      </w:pPr>
      <w:del w:id="4050" w:author="Kaski Maiju" w:date="2024-09-26T12:01:00Z" w16du:dateUtc="2024-09-26T09:01:00Z">
        <w:r w:rsidRPr="00162B77" w:rsidDel="006C0517">
          <w:rPr>
            <w:rFonts w:ascii="Calibri" w:eastAsia="Calibri" w:hAnsi="Calibri" w:cs="Times New Roman"/>
            <w:b/>
            <w:bCs/>
          </w:rPr>
          <w:delText>Use Case 3</w:delText>
        </w:r>
      </w:del>
    </w:p>
    <w:p w14:paraId="22359EE1" w14:textId="297610C9" w:rsidR="0031508E" w:rsidRPr="00162B77" w:rsidDel="006C0517" w:rsidRDefault="0031508E">
      <w:pPr>
        <w:rPr>
          <w:del w:id="4051" w:author="Kaski Maiju" w:date="2024-09-26T12:01:00Z" w16du:dateUtc="2024-09-26T09:01:00Z"/>
          <w:rFonts w:ascii="Calibri" w:eastAsia="Calibri" w:hAnsi="Calibri" w:cs="Times New Roman"/>
        </w:rPr>
        <w:pPrChange w:id="4052" w:author="Kaski Maiju" w:date="2024-09-26T12:01:00Z" w16du:dateUtc="2024-09-26T09:01:00Z">
          <w:pPr>
            <w:spacing w:after="160" w:line="259" w:lineRule="auto"/>
          </w:pPr>
        </w:pPrChange>
      </w:pPr>
      <w:del w:id="4053"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Retrieve VTS Navigational Information.</w:delText>
        </w:r>
      </w:del>
    </w:p>
    <w:p w14:paraId="7E1CEEBB" w14:textId="6C8743CE" w:rsidR="0031508E" w:rsidRPr="00162B77" w:rsidDel="006C0517" w:rsidRDefault="0031508E">
      <w:pPr>
        <w:rPr>
          <w:del w:id="4054" w:author="Kaski Maiju" w:date="2024-09-26T12:01:00Z" w16du:dateUtc="2024-09-26T09:01:00Z"/>
          <w:rFonts w:ascii="Calibri" w:eastAsia="Calibri" w:hAnsi="Calibri" w:cs="Times New Roman"/>
        </w:rPr>
        <w:pPrChange w:id="4055" w:author="Kaski Maiju" w:date="2024-09-26T12:01:00Z" w16du:dateUtc="2024-09-26T09:01:00Z">
          <w:pPr>
            <w:spacing w:after="160" w:line="259" w:lineRule="auto"/>
            <w:ind w:left="2832" w:hanging="2832"/>
          </w:pPr>
        </w:pPrChange>
      </w:pPr>
      <w:del w:id="4056"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When entering the VTS area ship-user requests navigational information from the VTS using ECDIS/ECS.</w:delText>
        </w:r>
      </w:del>
    </w:p>
    <w:p w14:paraId="36FF89B3" w14:textId="0202C5D3" w:rsidR="0031508E" w:rsidRPr="00162B77" w:rsidDel="006C0517" w:rsidRDefault="0031508E">
      <w:pPr>
        <w:rPr>
          <w:del w:id="4057" w:author="Kaski Maiju" w:date="2024-09-26T12:01:00Z" w16du:dateUtc="2024-09-26T09:01:00Z"/>
          <w:rFonts w:ascii="Calibri" w:eastAsia="Calibri" w:hAnsi="Calibri" w:cs="Times New Roman"/>
        </w:rPr>
        <w:pPrChange w:id="4058" w:author="Kaski Maiju" w:date="2024-09-26T12:01:00Z" w16du:dateUtc="2024-09-26T09:01:00Z">
          <w:pPr>
            <w:spacing w:after="160" w:line="259" w:lineRule="auto"/>
          </w:pPr>
        </w:pPrChange>
      </w:pPr>
      <w:del w:id="4059"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 xml:space="preserve">Mariner, ECDIS/ECS, VTS </w:delText>
        </w:r>
      </w:del>
    </w:p>
    <w:p w14:paraId="045264FC" w14:textId="5324C0D9" w:rsidR="0031508E" w:rsidRPr="00162B77" w:rsidDel="006C0517" w:rsidRDefault="0031508E">
      <w:pPr>
        <w:rPr>
          <w:del w:id="4060" w:author="Kaski Maiju" w:date="2024-09-26T12:01:00Z" w16du:dateUtc="2024-09-26T09:01:00Z"/>
          <w:rFonts w:ascii="Calibri" w:eastAsia="Calibri" w:hAnsi="Calibri" w:cs="Times New Roman"/>
        </w:rPr>
        <w:pPrChange w:id="4061" w:author="Kaski Maiju" w:date="2024-09-26T12:01:00Z" w16du:dateUtc="2024-09-26T09:01:00Z">
          <w:pPr>
            <w:spacing w:after="160" w:line="259" w:lineRule="auto"/>
            <w:ind w:left="2832" w:hanging="2832"/>
          </w:pPr>
        </w:pPrChange>
      </w:pPr>
      <w:del w:id="4062"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Typically triggered before vessel enters VTS area or leaves berth and the information is updated until leaves the VTS area.</w:delText>
        </w:r>
      </w:del>
    </w:p>
    <w:p w14:paraId="67F8B990" w14:textId="4F4C508B" w:rsidR="0031508E" w:rsidRPr="00162B77" w:rsidDel="006C0517" w:rsidRDefault="0031508E">
      <w:pPr>
        <w:rPr>
          <w:del w:id="4063" w:author="Kaski Maiju" w:date="2024-09-26T12:01:00Z" w16du:dateUtc="2024-09-26T09:01:00Z"/>
          <w:rFonts w:ascii="Calibri" w:eastAsia="Calibri" w:hAnsi="Calibri" w:cs="Times New Roman"/>
        </w:rPr>
        <w:pPrChange w:id="4064" w:author="Kaski Maiju" w:date="2024-09-26T12:01:00Z" w16du:dateUtc="2024-09-26T09:01:00Z">
          <w:pPr>
            <w:spacing w:after="160" w:line="259" w:lineRule="auto"/>
          </w:pPr>
        </w:pPrChange>
      </w:pPr>
      <w:del w:id="4065"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tab/>
          <w:delText>The service instance is known to the ECDIS/ECS.</w:delText>
        </w:r>
      </w:del>
    </w:p>
    <w:p w14:paraId="4BF3B4FC" w14:textId="28DD9E23" w:rsidR="0031508E" w:rsidRPr="00162B77" w:rsidDel="006C0517" w:rsidRDefault="0031508E">
      <w:pPr>
        <w:rPr>
          <w:del w:id="4066" w:author="Kaski Maiju" w:date="2024-09-26T12:01:00Z" w16du:dateUtc="2024-09-26T09:01:00Z"/>
          <w:rFonts w:ascii="Calibri" w:eastAsia="Calibri" w:hAnsi="Calibri" w:cs="Times New Roman"/>
        </w:rPr>
        <w:pPrChange w:id="4067" w:author="Kaski Maiju" w:date="2024-09-26T12:01:00Z" w16du:dateUtc="2024-09-26T09:01:00Z">
          <w:pPr>
            <w:spacing w:after="160" w:line="259" w:lineRule="auto"/>
          </w:pPr>
        </w:pPrChange>
      </w:pPr>
      <w:del w:id="4068" w:author="Kaski Maiju" w:date="2024-09-26T12:01:00Z" w16du:dateUtc="2024-09-26T09:01:00Z">
        <w:r w:rsidRPr="00162B77" w:rsidDel="006C0517">
          <w:rPr>
            <w:rFonts w:ascii="Calibri" w:eastAsia="Calibri" w:hAnsi="Calibri" w:cs="Times New Roman"/>
            <w:u w:val="single"/>
          </w:rPr>
          <w:delText>Ordinary Sequence: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5F73020F" w14:textId="309F1C4D" w:rsidR="0031508E" w:rsidRPr="00162B77" w:rsidDel="006C0517" w:rsidRDefault="0031508E">
      <w:pPr>
        <w:rPr>
          <w:del w:id="4069" w:author="Kaski Maiju" w:date="2024-09-26T12:01:00Z" w16du:dateUtc="2024-09-26T09:01:00Z"/>
          <w:rFonts w:ascii="Calibri" w:eastAsia="Calibri" w:hAnsi="Calibri" w:cs="Times New Roman"/>
        </w:rPr>
        <w:pPrChange w:id="4070" w:author="Kaski Maiju" w:date="2024-09-26T12:01:00Z" w16du:dateUtc="2024-09-26T09:01:00Z">
          <w:pPr>
            <w:numPr>
              <w:numId w:val="23"/>
            </w:numPr>
            <w:spacing w:after="160" w:line="259" w:lineRule="auto"/>
            <w:ind w:left="3192" w:hanging="360"/>
            <w:contextualSpacing/>
          </w:pPr>
        </w:pPrChange>
      </w:pPr>
      <w:del w:id="4071" w:author="Kaski Maiju" w:date="2024-09-26T12:01:00Z" w16du:dateUtc="2024-09-26T09:01:00Z">
        <w:r w:rsidRPr="00162B77" w:rsidDel="006C0517">
          <w:rPr>
            <w:rFonts w:ascii="Calibri" w:eastAsia="Calibri" w:hAnsi="Calibri" w:cs="Times New Roman"/>
          </w:rPr>
          <w:delText>The vessel enters VTS area.</w:delText>
        </w:r>
      </w:del>
    </w:p>
    <w:p w14:paraId="5A22E379" w14:textId="188CC4AC" w:rsidR="0031508E" w:rsidRPr="00162B77" w:rsidDel="006C0517" w:rsidRDefault="0031508E">
      <w:pPr>
        <w:rPr>
          <w:del w:id="4072" w:author="Kaski Maiju" w:date="2024-09-26T12:01:00Z" w16du:dateUtc="2024-09-26T09:01:00Z"/>
          <w:rFonts w:ascii="Calibri" w:eastAsia="Calibri" w:hAnsi="Calibri" w:cs="Times New Roman"/>
        </w:rPr>
        <w:pPrChange w:id="4073" w:author="Kaski Maiju" w:date="2024-09-26T12:01:00Z" w16du:dateUtc="2024-09-26T09:01:00Z">
          <w:pPr>
            <w:numPr>
              <w:numId w:val="23"/>
            </w:numPr>
            <w:spacing w:after="160" w:line="259" w:lineRule="auto"/>
            <w:ind w:left="3192" w:hanging="360"/>
            <w:contextualSpacing/>
          </w:pPr>
        </w:pPrChange>
      </w:pPr>
      <w:del w:id="4074" w:author="Kaski Maiju" w:date="2024-09-26T12:01:00Z" w16du:dateUtc="2024-09-26T09:01:00Z">
        <w:r w:rsidRPr="00162B77" w:rsidDel="006C0517">
          <w:rPr>
            <w:rFonts w:ascii="Calibri" w:eastAsia="Calibri" w:hAnsi="Calibri" w:cs="Times New Roman"/>
          </w:rPr>
          <w:delText>The ECDIS/ECS requests VTS navigational information from the service.</w:delText>
        </w:r>
      </w:del>
    </w:p>
    <w:p w14:paraId="077D73A0" w14:textId="1D220AA1" w:rsidR="0031508E" w:rsidRPr="00162B77" w:rsidDel="006C0517" w:rsidRDefault="0031508E">
      <w:pPr>
        <w:rPr>
          <w:del w:id="4075" w:author="Kaski Maiju" w:date="2024-09-26T12:01:00Z" w16du:dateUtc="2024-09-26T09:01:00Z"/>
          <w:rFonts w:ascii="Calibri" w:eastAsia="Calibri" w:hAnsi="Calibri" w:cs="Times New Roman"/>
        </w:rPr>
        <w:pPrChange w:id="4076" w:author="Kaski Maiju" w:date="2024-09-26T12:01:00Z" w16du:dateUtc="2024-09-26T09:01:00Z">
          <w:pPr>
            <w:numPr>
              <w:numId w:val="23"/>
            </w:numPr>
            <w:spacing w:after="160" w:line="259" w:lineRule="auto"/>
            <w:ind w:left="3192" w:hanging="360"/>
            <w:contextualSpacing/>
          </w:pPr>
        </w:pPrChange>
      </w:pPr>
      <w:del w:id="4077" w:author="Kaski Maiju" w:date="2024-09-26T12:01:00Z" w16du:dateUtc="2024-09-26T09:01:00Z">
        <w:r w:rsidRPr="00162B77" w:rsidDel="006C0517">
          <w:rPr>
            <w:rFonts w:ascii="Calibri" w:eastAsia="Calibri" w:hAnsi="Calibri" w:cs="Times New Roman"/>
          </w:rPr>
          <w:delText>The service directly answers the request with timely and relevant information on factors that may influence the vessel's movements during the passage in the VTS area.</w:delText>
        </w:r>
      </w:del>
    </w:p>
    <w:p w14:paraId="72C96C5B" w14:textId="66CF4D17" w:rsidR="0031508E" w:rsidRPr="00162B77" w:rsidDel="006C0517" w:rsidRDefault="0031508E">
      <w:pPr>
        <w:rPr>
          <w:del w:id="4078" w:author="Kaski Maiju" w:date="2024-09-26T12:01:00Z" w16du:dateUtc="2024-09-26T09:01:00Z"/>
          <w:rFonts w:ascii="Calibri" w:eastAsia="Calibri" w:hAnsi="Calibri" w:cs="Times New Roman"/>
        </w:rPr>
        <w:pPrChange w:id="4079" w:author="Kaski Maiju" w:date="2024-09-26T12:01:00Z" w16du:dateUtc="2024-09-26T09:01:00Z">
          <w:pPr>
            <w:spacing w:after="160" w:line="259" w:lineRule="auto"/>
            <w:ind w:left="3192"/>
            <w:contextualSpacing/>
          </w:pPr>
        </w:pPrChange>
      </w:pPr>
      <w:del w:id="4080" w:author="Kaski Maiju" w:date="2024-09-26T12:01:00Z" w16du:dateUtc="2024-09-26T09:01:00Z">
        <w:r w:rsidRPr="00162B77" w:rsidDel="006C0517">
          <w:rPr>
            <w:rFonts w:ascii="Calibri" w:eastAsia="Calibri" w:hAnsi="Calibri" w:cs="Times New Roman"/>
          </w:rPr>
          <w:delText>Information elements may include:</w:delText>
        </w:r>
      </w:del>
    </w:p>
    <w:p w14:paraId="344ED7D8" w14:textId="145A1007" w:rsidR="0031508E" w:rsidRPr="00162B77" w:rsidDel="006C0517" w:rsidRDefault="0031508E">
      <w:pPr>
        <w:rPr>
          <w:del w:id="4081" w:author="Kaski Maiju" w:date="2024-09-26T12:01:00Z" w16du:dateUtc="2024-09-26T09:01:00Z"/>
          <w:rFonts w:ascii="Calibri" w:eastAsia="Calibri" w:hAnsi="Calibri" w:cs="Times New Roman"/>
        </w:rPr>
        <w:pPrChange w:id="4082" w:author="Kaski Maiju" w:date="2024-09-26T12:01:00Z" w16du:dateUtc="2024-09-26T09:01:00Z">
          <w:pPr>
            <w:numPr>
              <w:numId w:val="32"/>
            </w:numPr>
            <w:spacing w:after="160" w:line="259" w:lineRule="auto"/>
            <w:ind w:left="3552" w:hanging="360"/>
            <w:contextualSpacing/>
          </w:pPr>
        </w:pPrChange>
      </w:pPr>
      <w:del w:id="4083" w:author="Kaski Maiju" w:date="2024-09-26T12:01:00Z" w16du:dateUtc="2024-09-26T09:01:00Z">
        <w:r w:rsidRPr="00162B77" w:rsidDel="006C0517">
          <w:rPr>
            <w:rFonts w:ascii="Calibri" w:eastAsia="Calibri" w:hAnsi="Calibri" w:cs="Times New Roman"/>
          </w:rPr>
          <w:delText>Navigational warnings</w:delText>
        </w:r>
      </w:del>
    </w:p>
    <w:p w14:paraId="4FBB4BD0" w14:textId="62355FEF" w:rsidR="0031508E" w:rsidRPr="00162B77" w:rsidDel="006C0517" w:rsidRDefault="0031508E">
      <w:pPr>
        <w:rPr>
          <w:del w:id="4084" w:author="Kaski Maiju" w:date="2024-09-26T12:01:00Z" w16du:dateUtc="2024-09-26T09:01:00Z"/>
          <w:rFonts w:ascii="Calibri" w:eastAsia="Calibri" w:hAnsi="Calibri" w:cs="Times New Roman"/>
        </w:rPr>
        <w:pPrChange w:id="4085" w:author="Kaski Maiju" w:date="2024-09-26T12:01:00Z" w16du:dateUtc="2024-09-26T09:01:00Z">
          <w:pPr>
            <w:numPr>
              <w:numId w:val="32"/>
            </w:numPr>
            <w:spacing w:after="160" w:line="259" w:lineRule="auto"/>
            <w:ind w:left="3552" w:hanging="360"/>
            <w:contextualSpacing/>
          </w:pPr>
        </w:pPrChange>
      </w:pPr>
      <w:del w:id="4086" w:author="Kaski Maiju" w:date="2024-09-26T12:01:00Z" w16du:dateUtc="2024-09-26T09:01:00Z">
        <w:r w:rsidRPr="00162B77" w:rsidDel="006C0517">
          <w:rPr>
            <w:rFonts w:ascii="Calibri" w:eastAsia="Calibri" w:hAnsi="Calibri" w:cs="Times New Roman"/>
          </w:rPr>
          <w:delText>Navigational situations (including traffic and route information)</w:delText>
        </w:r>
      </w:del>
    </w:p>
    <w:p w14:paraId="5F585C4D" w14:textId="1D1FB622" w:rsidR="0031508E" w:rsidRPr="00162B77" w:rsidDel="006C0517" w:rsidRDefault="0031508E">
      <w:pPr>
        <w:rPr>
          <w:del w:id="4087" w:author="Kaski Maiju" w:date="2024-09-26T12:01:00Z" w16du:dateUtc="2024-09-26T09:01:00Z"/>
          <w:rFonts w:ascii="Calibri" w:eastAsia="Calibri" w:hAnsi="Calibri" w:cs="Times New Roman"/>
        </w:rPr>
        <w:pPrChange w:id="4088" w:author="Kaski Maiju" w:date="2024-09-26T12:01:00Z" w16du:dateUtc="2024-09-26T09:01:00Z">
          <w:pPr>
            <w:numPr>
              <w:numId w:val="32"/>
            </w:numPr>
            <w:spacing w:after="160" w:line="259" w:lineRule="auto"/>
            <w:ind w:left="3552" w:hanging="360"/>
            <w:contextualSpacing/>
          </w:pPr>
        </w:pPrChange>
      </w:pPr>
      <w:del w:id="4089" w:author="Kaski Maiju" w:date="2024-09-26T12:01:00Z" w16du:dateUtc="2024-09-26T09:01:00Z">
        <w:r w:rsidRPr="00162B77" w:rsidDel="006C0517">
          <w:rPr>
            <w:rFonts w:ascii="Calibri" w:eastAsia="Calibri" w:hAnsi="Calibri" w:cs="Times New Roman"/>
          </w:rPr>
          <w:delText>Status on AtoN's</w:delText>
        </w:r>
      </w:del>
    </w:p>
    <w:p w14:paraId="5BD9EBD5" w14:textId="29171883" w:rsidR="0031508E" w:rsidRPr="00162B77" w:rsidDel="006C0517" w:rsidRDefault="0031508E">
      <w:pPr>
        <w:rPr>
          <w:del w:id="4090" w:author="Kaski Maiju" w:date="2024-09-26T12:01:00Z" w16du:dateUtc="2024-09-26T09:01:00Z"/>
          <w:rFonts w:ascii="Calibri" w:eastAsia="Calibri" w:hAnsi="Calibri" w:cs="Times New Roman"/>
        </w:rPr>
        <w:pPrChange w:id="4091" w:author="Kaski Maiju" w:date="2024-09-26T12:01:00Z" w16du:dateUtc="2024-09-26T09:01:00Z">
          <w:pPr>
            <w:numPr>
              <w:numId w:val="32"/>
            </w:numPr>
            <w:spacing w:after="160" w:line="259" w:lineRule="auto"/>
            <w:ind w:left="3552" w:hanging="360"/>
            <w:contextualSpacing/>
          </w:pPr>
        </w:pPrChange>
      </w:pPr>
      <w:del w:id="4092" w:author="Kaski Maiju" w:date="2024-09-26T12:01:00Z" w16du:dateUtc="2024-09-26T09:01:00Z">
        <w:r w:rsidRPr="00162B77" w:rsidDel="006C0517">
          <w:rPr>
            <w:rFonts w:ascii="Calibri" w:eastAsia="Calibri" w:hAnsi="Calibri" w:cs="Times New Roman"/>
          </w:rPr>
          <w:delText>VTS traffic image of vessels and their movements in a VTS area</w:delText>
        </w:r>
      </w:del>
    </w:p>
    <w:p w14:paraId="52393FDE" w14:textId="7EB2A3E4" w:rsidR="0031508E" w:rsidRPr="00162B77" w:rsidDel="006C0517" w:rsidRDefault="0031508E">
      <w:pPr>
        <w:rPr>
          <w:del w:id="4093" w:author="Kaski Maiju" w:date="2024-09-26T12:01:00Z" w16du:dateUtc="2024-09-26T09:01:00Z"/>
          <w:rFonts w:ascii="Calibri" w:eastAsia="Calibri" w:hAnsi="Calibri" w:cs="Times New Roman"/>
        </w:rPr>
        <w:pPrChange w:id="4094" w:author="Kaski Maiju" w:date="2024-09-26T12:01:00Z" w16du:dateUtc="2024-09-26T09:01:00Z">
          <w:pPr>
            <w:numPr>
              <w:numId w:val="32"/>
            </w:numPr>
            <w:spacing w:after="160" w:line="259" w:lineRule="auto"/>
            <w:ind w:left="3552" w:hanging="360"/>
            <w:contextualSpacing/>
          </w:pPr>
        </w:pPrChange>
      </w:pPr>
      <w:del w:id="4095" w:author="Kaski Maiju" w:date="2024-09-26T12:01:00Z" w16du:dateUtc="2024-09-26T09:01:00Z">
        <w:r w:rsidRPr="00162B77" w:rsidDel="006C0517">
          <w:rPr>
            <w:rFonts w:ascii="Calibri" w:eastAsia="Calibri" w:hAnsi="Calibri" w:cs="Times New Roman"/>
          </w:rPr>
          <w:delText>Restrictions and limitations along in the fairways (UKC, Restricted area, speed limits)</w:delText>
        </w:r>
      </w:del>
    </w:p>
    <w:p w14:paraId="7953FA4B" w14:textId="733D34E5" w:rsidR="0031508E" w:rsidRPr="00162B77" w:rsidDel="006C0517" w:rsidRDefault="0031508E">
      <w:pPr>
        <w:rPr>
          <w:del w:id="4096" w:author="Kaski Maiju" w:date="2024-09-26T12:01:00Z" w16du:dateUtc="2024-09-26T09:01:00Z"/>
          <w:rFonts w:ascii="Calibri" w:eastAsia="Calibri" w:hAnsi="Calibri" w:cs="Times New Roman"/>
        </w:rPr>
        <w:pPrChange w:id="4097" w:author="Kaski Maiju" w:date="2024-09-26T12:01:00Z" w16du:dateUtc="2024-09-26T09:01:00Z">
          <w:pPr>
            <w:numPr>
              <w:numId w:val="32"/>
            </w:numPr>
            <w:spacing w:after="160" w:line="259" w:lineRule="auto"/>
            <w:ind w:left="3552" w:hanging="360"/>
            <w:contextualSpacing/>
          </w:pPr>
        </w:pPrChange>
      </w:pPr>
      <w:del w:id="4098" w:author="Kaski Maiju" w:date="2024-09-26T12:01:00Z" w16du:dateUtc="2024-09-26T09:01:00Z">
        <w:r w:rsidRPr="00162B77" w:rsidDel="006C0517">
          <w:rPr>
            <w:rFonts w:ascii="Calibri" w:eastAsia="Calibri" w:hAnsi="Calibri" w:cs="Times New Roman"/>
          </w:rPr>
          <w:delText>Changes in the delivery of other services (pilots, tugs, ports)</w:delText>
        </w:r>
      </w:del>
    </w:p>
    <w:p w14:paraId="25B5F680" w14:textId="457CEBB5" w:rsidR="0031508E" w:rsidRPr="00162B77" w:rsidDel="006C0517" w:rsidRDefault="0031508E">
      <w:pPr>
        <w:rPr>
          <w:del w:id="4099" w:author="Kaski Maiju" w:date="2024-09-26T12:01:00Z" w16du:dateUtc="2024-09-26T09:01:00Z"/>
          <w:rFonts w:ascii="Calibri" w:eastAsia="Calibri" w:hAnsi="Calibri" w:cs="Times New Roman"/>
        </w:rPr>
        <w:pPrChange w:id="4100" w:author="Kaski Maiju" w:date="2024-09-26T12:01:00Z" w16du:dateUtc="2024-09-26T09:01:00Z">
          <w:pPr>
            <w:numPr>
              <w:numId w:val="23"/>
            </w:numPr>
            <w:spacing w:after="160" w:line="259" w:lineRule="auto"/>
            <w:ind w:left="3192" w:hanging="360"/>
            <w:contextualSpacing/>
          </w:pPr>
        </w:pPrChange>
      </w:pPr>
      <w:del w:id="4101" w:author="Kaski Maiju" w:date="2024-09-26T12:01:00Z" w16du:dateUtc="2024-09-26T09:01:00Z">
        <w:r w:rsidRPr="00162B77" w:rsidDel="006C0517">
          <w:rPr>
            <w:rFonts w:ascii="Calibri" w:eastAsia="Calibri" w:hAnsi="Calibri" w:cs="Times New Roman"/>
          </w:rPr>
          <w:delText>VTS receives acknowledgement that information is received by the vessel</w:delText>
        </w:r>
      </w:del>
    </w:p>
    <w:p w14:paraId="50BE4BAA" w14:textId="0394A384" w:rsidR="0031508E" w:rsidRPr="00162B77" w:rsidDel="006C0517" w:rsidRDefault="0031508E">
      <w:pPr>
        <w:rPr>
          <w:del w:id="4102" w:author="Kaski Maiju" w:date="2024-09-26T12:01:00Z" w16du:dateUtc="2024-09-26T09:01:00Z"/>
          <w:rFonts w:ascii="Calibri" w:eastAsia="Calibri" w:hAnsi="Calibri" w:cs="Times New Roman"/>
        </w:rPr>
        <w:pPrChange w:id="4103" w:author="Kaski Maiju" w:date="2024-09-26T12:01:00Z" w16du:dateUtc="2024-09-26T09:01:00Z">
          <w:pPr>
            <w:numPr>
              <w:numId w:val="23"/>
            </w:numPr>
            <w:spacing w:after="160" w:line="259" w:lineRule="auto"/>
            <w:ind w:left="3192" w:hanging="360"/>
            <w:contextualSpacing/>
          </w:pPr>
        </w:pPrChange>
      </w:pPr>
      <w:del w:id="4104" w:author="Kaski Maiju" w:date="2024-09-26T12:01:00Z" w16du:dateUtc="2024-09-26T09:01:00Z">
        <w:r w:rsidRPr="00162B77" w:rsidDel="006C0517">
          <w:rPr>
            <w:rFonts w:ascii="Calibri" w:eastAsia="Calibri" w:hAnsi="Calibri" w:cs="Times New Roman"/>
          </w:rPr>
          <w:delText>The data is rendered and displayed to the user on board.</w:delText>
        </w:r>
      </w:del>
    </w:p>
    <w:p w14:paraId="2F699752" w14:textId="73D7995E" w:rsidR="0031508E" w:rsidRPr="00162B77" w:rsidDel="006C0517" w:rsidRDefault="0031508E">
      <w:pPr>
        <w:rPr>
          <w:del w:id="4105" w:author="Kaski Maiju" w:date="2024-09-26T12:01:00Z" w16du:dateUtc="2024-09-26T09:01:00Z"/>
          <w:rFonts w:ascii="Calibri" w:eastAsia="Calibri" w:hAnsi="Calibri" w:cs="Times New Roman"/>
        </w:rPr>
        <w:pPrChange w:id="4106" w:author="Kaski Maiju" w:date="2024-09-26T12:01:00Z" w16du:dateUtc="2024-09-26T09:01:00Z">
          <w:pPr>
            <w:numPr>
              <w:numId w:val="23"/>
            </w:numPr>
            <w:spacing w:after="160" w:line="259" w:lineRule="auto"/>
            <w:ind w:left="3192" w:hanging="360"/>
            <w:contextualSpacing/>
          </w:pPr>
        </w:pPrChange>
      </w:pPr>
      <w:del w:id="4107" w:author="Kaski Maiju" w:date="2024-09-26T12:01:00Z" w16du:dateUtc="2024-09-26T09:01:00Z">
        <w:r w:rsidRPr="00162B77" w:rsidDel="006C0517">
          <w:rPr>
            <w:rFonts w:ascii="Calibri" w:eastAsia="Calibri" w:hAnsi="Calibri" w:cs="Times New Roman"/>
          </w:rPr>
          <w:delText>When information changes VTS sends update to the ECDIS/ECS</w:delText>
        </w:r>
      </w:del>
    </w:p>
    <w:p w14:paraId="4E4EE0EA" w14:textId="3123A5A8" w:rsidR="00FD6C6C" w:rsidRPr="00162B77" w:rsidDel="006C0517" w:rsidRDefault="00FD6C6C">
      <w:pPr>
        <w:rPr>
          <w:del w:id="4108" w:author="Kaski Maiju" w:date="2024-09-26T12:01:00Z" w16du:dateUtc="2024-09-26T09:01:00Z"/>
          <w:rFonts w:ascii="Calibri" w:eastAsia="Calibri" w:hAnsi="Calibri" w:cs="Times New Roman"/>
        </w:rPr>
        <w:pPrChange w:id="4109" w:author="Kaski Maiju" w:date="2024-09-26T12:01:00Z" w16du:dateUtc="2024-09-26T09:01:00Z">
          <w:pPr>
            <w:spacing w:after="160" w:line="259" w:lineRule="auto"/>
            <w:ind w:left="3192"/>
            <w:contextualSpacing/>
          </w:pPr>
        </w:pPrChange>
      </w:pPr>
    </w:p>
    <w:p w14:paraId="00DEE11C" w14:textId="66A8A9CD" w:rsidR="0031508E" w:rsidRPr="00162B77" w:rsidDel="006C0517" w:rsidRDefault="0031508E">
      <w:pPr>
        <w:rPr>
          <w:del w:id="4110" w:author="Kaski Maiju" w:date="2024-09-26T12:01:00Z" w16du:dateUtc="2024-09-26T09:01:00Z"/>
          <w:rFonts w:ascii="Calibri" w:eastAsia="Calibri" w:hAnsi="Calibri" w:cs="Times New Roman"/>
        </w:rPr>
        <w:pPrChange w:id="4111" w:author="Kaski Maiju" w:date="2024-09-26T12:01:00Z" w16du:dateUtc="2024-09-26T09:01:00Z">
          <w:pPr>
            <w:pBdr>
              <w:bottom w:val="single" w:sz="6" w:space="1" w:color="auto"/>
            </w:pBdr>
            <w:spacing w:after="160" w:line="259" w:lineRule="auto"/>
          </w:pPr>
        </w:pPrChange>
      </w:pPr>
      <w:del w:id="4112"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The correct VTS navigational information is displayed on the ECDIS/ECS.</w:delText>
        </w:r>
      </w:del>
    </w:p>
    <w:p w14:paraId="016EAB1E" w14:textId="2D2B6BCA" w:rsidR="0031508E" w:rsidRPr="00162B77" w:rsidDel="006C0517" w:rsidRDefault="0031508E">
      <w:pPr>
        <w:rPr>
          <w:del w:id="4113" w:author="Kaski Maiju" w:date="2024-09-26T12:01:00Z" w16du:dateUtc="2024-09-26T09:01:00Z"/>
          <w:rFonts w:ascii="Calibri" w:eastAsia="Calibri" w:hAnsi="Calibri" w:cs="Times New Roman"/>
          <w:b/>
          <w:bCs/>
        </w:rPr>
        <w:pPrChange w:id="4114" w:author="Kaski Maiju" w:date="2024-09-26T12:01:00Z" w16du:dateUtc="2024-09-26T09:01:00Z">
          <w:pPr>
            <w:spacing w:after="160" w:line="259" w:lineRule="auto"/>
          </w:pPr>
        </w:pPrChange>
      </w:pPr>
      <w:del w:id="4115" w:author="Kaski Maiju" w:date="2024-09-26T12:01:00Z" w16du:dateUtc="2024-09-26T09:01:00Z">
        <w:r w:rsidRPr="00162B77" w:rsidDel="006C0517">
          <w:rPr>
            <w:rFonts w:ascii="Calibri" w:eastAsia="Calibri" w:hAnsi="Calibri" w:cs="Times New Roman"/>
            <w:b/>
            <w:bCs/>
          </w:rPr>
          <w:delText>Use Case 4</w:delText>
        </w:r>
      </w:del>
    </w:p>
    <w:p w14:paraId="0DA75D5E" w14:textId="47F69069" w:rsidR="0031508E" w:rsidRPr="00162B77" w:rsidDel="006C0517" w:rsidRDefault="0031508E">
      <w:pPr>
        <w:rPr>
          <w:del w:id="4116" w:author="Kaski Maiju" w:date="2024-09-26T12:01:00Z" w16du:dateUtc="2024-09-26T09:01:00Z"/>
          <w:rFonts w:ascii="Calibri" w:eastAsia="Calibri" w:hAnsi="Calibri" w:cs="Times New Roman"/>
        </w:rPr>
        <w:pPrChange w:id="4117" w:author="Kaski Maiju" w:date="2024-09-26T12:01:00Z" w16du:dateUtc="2024-09-26T09:01:00Z">
          <w:pPr>
            <w:spacing w:after="160" w:line="259" w:lineRule="auto"/>
          </w:pPr>
        </w:pPrChange>
      </w:pPr>
      <w:del w:id="4118"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Retrieve VTS Meteorological Information.</w:delText>
        </w:r>
      </w:del>
    </w:p>
    <w:p w14:paraId="68B5985A" w14:textId="159FDB63" w:rsidR="0031508E" w:rsidRPr="00162B77" w:rsidDel="006C0517" w:rsidRDefault="0031508E">
      <w:pPr>
        <w:rPr>
          <w:del w:id="4119" w:author="Kaski Maiju" w:date="2024-09-26T12:01:00Z" w16du:dateUtc="2024-09-26T09:01:00Z"/>
          <w:rFonts w:ascii="Calibri" w:eastAsia="Calibri" w:hAnsi="Calibri" w:cs="Times New Roman"/>
        </w:rPr>
        <w:pPrChange w:id="4120" w:author="Kaski Maiju" w:date="2024-09-26T12:01:00Z" w16du:dateUtc="2024-09-26T09:01:00Z">
          <w:pPr>
            <w:spacing w:after="160" w:line="259" w:lineRule="auto"/>
            <w:ind w:left="2124" w:hanging="2124"/>
          </w:pPr>
        </w:pPrChange>
      </w:pPr>
      <w:del w:id="4121"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delText xml:space="preserve">Ship based user requests meteorological information from the VTS using </w:delText>
        </w:r>
        <w:r w:rsidRPr="00162B77" w:rsidDel="006C0517">
          <w:rPr>
            <w:rFonts w:ascii="Calibri" w:eastAsia="Calibri" w:hAnsi="Calibri" w:cs="Times New Roman"/>
          </w:rPr>
          <w:tab/>
        </w:r>
        <w:r w:rsidRPr="00162B77" w:rsidDel="006C0517">
          <w:rPr>
            <w:rFonts w:ascii="Calibri" w:eastAsia="Calibri" w:hAnsi="Calibri" w:cs="Times New Roman"/>
          </w:rPr>
          <w:tab/>
          <w:delText>ECDIS/ECS.</w:delText>
        </w:r>
      </w:del>
    </w:p>
    <w:p w14:paraId="19A2A4E7" w14:textId="44E6796B" w:rsidR="0031508E" w:rsidRPr="00162B77" w:rsidDel="006C0517" w:rsidRDefault="0031508E">
      <w:pPr>
        <w:rPr>
          <w:del w:id="4122" w:author="Kaski Maiju" w:date="2024-09-26T12:01:00Z" w16du:dateUtc="2024-09-26T09:01:00Z"/>
          <w:rFonts w:ascii="Calibri" w:eastAsia="Calibri" w:hAnsi="Calibri" w:cs="Times New Roman"/>
        </w:rPr>
        <w:pPrChange w:id="4123" w:author="Kaski Maiju" w:date="2024-09-26T12:01:00Z" w16du:dateUtc="2024-09-26T09:01:00Z">
          <w:pPr>
            <w:spacing w:after="160" w:line="259" w:lineRule="auto"/>
          </w:pPr>
        </w:pPrChange>
      </w:pPr>
      <w:del w:id="4124"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Vessel, ECDIS/other on board systems, VTS</w:delText>
        </w:r>
      </w:del>
    </w:p>
    <w:p w14:paraId="1DF85BDC" w14:textId="27A5750C" w:rsidR="0031508E" w:rsidRPr="00162B77" w:rsidDel="006C0517" w:rsidRDefault="0031508E">
      <w:pPr>
        <w:rPr>
          <w:del w:id="4125" w:author="Kaski Maiju" w:date="2024-09-26T12:01:00Z" w16du:dateUtc="2024-09-26T09:01:00Z"/>
          <w:rFonts w:ascii="Calibri" w:eastAsia="Calibri" w:hAnsi="Calibri" w:cs="Times New Roman"/>
        </w:rPr>
        <w:pPrChange w:id="4126" w:author="Kaski Maiju" w:date="2024-09-26T12:01:00Z" w16du:dateUtc="2024-09-26T09:01:00Z">
          <w:pPr>
            <w:spacing w:after="160" w:line="259" w:lineRule="auto"/>
            <w:ind w:left="2832" w:hanging="2832"/>
          </w:pPr>
        </w:pPrChange>
      </w:pPr>
      <w:del w:id="4127"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Typically triggered once before vessel enters VTS area or leaves berth and the information is updated until leaves the VTS area.</w:delText>
        </w:r>
      </w:del>
    </w:p>
    <w:p w14:paraId="5BE8C317" w14:textId="42B71468" w:rsidR="0031508E" w:rsidRPr="00162B77" w:rsidDel="006C0517" w:rsidRDefault="0031508E">
      <w:pPr>
        <w:rPr>
          <w:del w:id="4128" w:author="Kaski Maiju" w:date="2024-09-26T12:01:00Z" w16du:dateUtc="2024-09-26T09:01:00Z"/>
          <w:rFonts w:ascii="Calibri" w:eastAsia="Calibri" w:hAnsi="Calibri" w:cs="Times New Roman"/>
        </w:rPr>
        <w:pPrChange w:id="4129" w:author="Kaski Maiju" w:date="2024-09-26T12:01:00Z" w16du:dateUtc="2024-09-26T09:01:00Z">
          <w:pPr>
            <w:spacing w:after="160" w:line="259" w:lineRule="auto"/>
          </w:pPr>
        </w:pPrChange>
      </w:pPr>
      <w:del w:id="4130"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The service instance is known to the ECDIS/ECS.</w:delText>
        </w:r>
      </w:del>
    </w:p>
    <w:p w14:paraId="0B911DBA" w14:textId="68F2571F" w:rsidR="0031508E" w:rsidRPr="00162B77" w:rsidDel="006C0517" w:rsidRDefault="0031508E">
      <w:pPr>
        <w:rPr>
          <w:del w:id="4131" w:author="Kaski Maiju" w:date="2024-09-26T12:01:00Z" w16du:dateUtc="2024-09-26T09:01:00Z"/>
          <w:rFonts w:ascii="Calibri" w:eastAsia="Calibri" w:hAnsi="Calibri" w:cs="Times New Roman"/>
        </w:rPr>
        <w:pPrChange w:id="4132" w:author="Kaski Maiju" w:date="2024-09-26T12:01:00Z" w16du:dateUtc="2024-09-26T09:01:00Z">
          <w:pPr>
            <w:spacing w:after="160" w:line="259" w:lineRule="auto"/>
          </w:pPr>
        </w:pPrChange>
      </w:pPr>
      <w:del w:id="4133" w:author="Kaski Maiju" w:date="2024-09-26T12:01:00Z" w16du:dateUtc="2024-09-26T09:01:00Z">
        <w:r w:rsidRPr="00162B77" w:rsidDel="006C0517">
          <w:rPr>
            <w:rFonts w:ascii="Calibri" w:eastAsia="Calibri" w:hAnsi="Calibri" w:cs="Times New Roman"/>
            <w:u w:val="single"/>
          </w:rPr>
          <w:delText>Ordinary Sequence: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592E3047" w14:textId="43654201" w:rsidR="0031508E" w:rsidRPr="00162B77" w:rsidDel="006C0517" w:rsidRDefault="0031508E">
      <w:pPr>
        <w:rPr>
          <w:del w:id="4134" w:author="Kaski Maiju" w:date="2024-09-26T12:01:00Z" w16du:dateUtc="2024-09-26T09:01:00Z"/>
          <w:rFonts w:ascii="Calibri" w:eastAsia="Calibri" w:hAnsi="Calibri" w:cs="Times New Roman"/>
        </w:rPr>
        <w:pPrChange w:id="4135" w:author="Kaski Maiju" w:date="2024-09-26T12:01:00Z" w16du:dateUtc="2024-09-26T09:01:00Z">
          <w:pPr>
            <w:numPr>
              <w:numId w:val="24"/>
            </w:numPr>
            <w:spacing w:after="160" w:line="259" w:lineRule="auto"/>
            <w:ind w:left="3192" w:hanging="360"/>
            <w:contextualSpacing/>
          </w:pPr>
        </w:pPrChange>
      </w:pPr>
      <w:del w:id="4136" w:author="Kaski Maiju" w:date="2024-09-26T12:01:00Z" w16du:dateUtc="2024-09-26T09:01:00Z">
        <w:r w:rsidRPr="00162B77" w:rsidDel="006C0517">
          <w:rPr>
            <w:rFonts w:ascii="Calibri" w:eastAsia="Calibri" w:hAnsi="Calibri" w:cs="Times New Roman"/>
          </w:rPr>
          <w:delText>The vessel is approaching the VTS area or is leaving the berth.</w:delText>
        </w:r>
      </w:del>
    </w:p>
    <w:p w14:paraId="5BFEE71D" w14:textId="477E4943" w:rsidR="0031508E" w:rsidRPr="00162B77" w:rsidDel="006C0517" w:rsidRDefault="0031508E">
      <w:pPr>
        <w:rPr>
          <w:del w:id="4137" w:author="Kaski Maiju" w:date="2024-09-26T12:01:00Z" w16du:dateUtc="2024-09-26T09:01:00Z"/>
          <w:rFonts w:ascii="Calibri" w:eastAsia="Calibri" w:hAnsi="Calibri" w:cs="Times New Roman"/>
        </w:rPr>
        <w:pPrChange w:id="4138" w:author="Kaski Maiju" w:date="2024-09-26T12:01:00Z" w16du:dateUtc="2024-09-26T09:01:00Z">
          <w:pPr>
            <w:numPr>
              <w:numId w:val="24"/>
            </w:numPr>
            <w:spacing w:after="160" w:line="259" w:lineRule="auto"/>
            <w:ind w:left="3192" w:hanging="360"/>
            <w:contextualSpacing/>
          </w:pPr>
        </w:pPrChange>
      </w:pPr>
      <w:del w:id="4139" w:author="Kaski Maiju" w:date="2024-09-26T12:01:00Z" w16du:dateUtc="2024-09-26T09:01:00Z">
        <w:r w:rsidRPr="00162B77" w:rsidDel="006C0517">
          <w:rPr>
            <w:rFonts w:ascii="Calibri" w:eastAsia="Calibri" w:hAnsi="Calibri" w:cs="Times New Roman"/>
          </w:rPr>
          <w:delText>The ECDIS/ECS requests VTS meteorological information from the service.</w:delText>
        </w:r>
      </w:del>
    </w:p>
    <w:p w14:paraId="5CF51CC6" w14:textId="2AE496EE" w:rsidR="0031508E" w:rsidRPr="00162B77" w:rsidDel="006C0517" w:rsidRDefault="0031508E">
      <w:pPr>
        <w:rPr>
          <w:del w:id="4140" w:author="Kaski Maiju" w:date="2024-09-26T12:01:00Z" w16du:dateUtc="2024-09-26T09:01:00Z"/>
          <w:rFonts w:ascii="Calibri" w:eastAsia="Calibri" w:hAnsi="Calibri" w:cs="Times New Roman"/>
        </w:rPr>
        <w:pPrChange w:id="4141" w:author="Kaski Maiju" w:date="2024-09-26T12:01:00Z" w16du:dateUtc="2024-09-26T09:01:00Z">
          <w:pPr>
            <w:numPr>
              <w:numId w:val="24"/>
            </w:numPr>
            <w:spacing w:after="160" w:line="259" w:lineRule="auto"/>
            <w:ind w:left="3192" w:hanging="360"/>
            <w:contextualSpacing/>
          </w:pPr>
        </w:pPrChange>
      </w:pPr>
      <w:del w:id="4142" w:author="Kaski Maiju" w:date="2024-09-26T12:01:00Z" w16du:dateUtc="2024-09-26T09:01:00Z">
        <w:r w:rsidRPr="00162B77" w:rsidDel="006C0517">
          <w:rPr>
            <w:rFonts w:ascii="Calibri" w:eastAsia="Calibri" w:hAnsi="Calibri" w:cs="Times New Roman"/>
          </w:rPr>
          <w:delText>The service directly answers the request with timely and relevant information on meteorological and/or hydrological conditions in the VTS area.</w:delText>
        </w:r>
      </w:del>
    </w:p>
    <w:p w14:paraId="425DBE95" w14:textId="08C77E50" w:rsidR="0031508E" w:rsidRPr="00162B77" w:rsidDel="006C0517" w:rsidRDefault="0031508E">
      <w:pPr>
        <w:rPr>
          <w:del w:id="4143" w:author="Kaski Maiju" w:date="2024-09-26T12:01:00Z" w16du:dateUtc="2024-09-26T09:01:00Z"/>
          <w:rFonts w:ascii="Calibri" w:eastAsia="Calibri" w:hAnsi="Calibri" w:cs="Times New Roman"/>
        </w:rPr>
        <w:pPrChange w:id="4144" w:author="Kaski Maiju" w:date="2024-09-26T12:01:00Z" w16du:dateUtc="2024-09-26T09:01:00Z">
          <w:pPr>
            <w:spacing w:after="160" w:line="259" w:lineRule="auto"/>
            <w:ind w:left="3192"/>
            <w:contextualSpacing/>
          </w:pPr>
        </w:pPrChange>
      </w:pPr>
      <w:del w:id="4145" w:author="Kaski Maiju" w:date="2024-09-26T12:01:00Z" w16du:dateUtc="2024-09-26T09:01:00Z">
        <w:r w:rsidRPr="00162B77" w:rsidDel="006C0517">
          <w:rPr>
            <w:rFonts w:ascii="Calibri" w:eastAsia="Calibri" w:hAnsi="Calibri" w:cs="Times New Roman"/>
          </w:rPr>
          <w:delText>Information elements may include:</w:delText>
        </w:r>
      </w:del>
    </w:p>
    <w:p w14:paraId="21652E20" w14:textId="4CF27185" w:rsidR="0031508E" w:rsidRPr="00162B77" w:rsidDel="006C0517" w:rsidRDefault="0031508E">
      <w:pPr>
        <w:rPr>
          <w:del w:id="4146" w:author="Kaski Maiju" w:date="2024-09-26T12:01:00Z" w16du:dateUtc="2024-09-26T09:01:00Z"/>
          <w:rFonts w:ascii="Calibri" w:eastAsia="Calibri" w:hAnsi="Calibri" w:cs="Times New Roman"/>
        </w:rPr>
        <w:pPrChange w:id="4147" w:author="Kaski Maiju" w:date="2024-09-26T12:01:00Z" w16du:dateUtc="2024-09-26T09:01:00Z">
          <w:pPr>
            <w:numPr>
              <w:numId w:val="29"/>
            </w:numPr>
            <w:spacing w:after="160" w:line="259" w:lineRule="auto"/>
            <w:ind w:left="3552" w:hanging="360"/>
            <w:contextualSpacing/>
          </w:pPr>
        </w:pPrChange>
      </w:pPr>
      <w:del w:id="4148" w:author="Kaski Maiju" w:date="2024-09-26T12:01:00Z" w16du:dateUtc="2024-09-26T09:01:00Z">
        <w:r w:rsidRPr="00162B77" w:rsidDel="006C0517">
          <w:rPr>
            <w:rFonts w:ascii="Calibri" w:eastAsia="Calibri" w:hAnsi="Calibri" w:cs="Times New Roman"/>
          </w:rPr>
          <w:delText>Meteorological: wind, visibility, temperature etc.</w:delText>
        </w:r>
      </w:del>
    </w:p>
    <w:p w14:paraId="41A74CDA" w14:textId="09341F90" w:rsidR="0031508E" w:rsidRPr="00162B77" w:rsidDel="006C0517" w:rsidRDefault="0031508E">
      <w:pPr>
        <w:rPr>
          <w:del w:id="4149" w:author="Kaski Maiju" w:date="2024-09-26T12:01:00Z" w16du:dateUtc="2024-09-26T09:01:00Z"/>
          <w:rFonts w:ascii="Calibri" w:eastAsia="Calibri" w:hAnsi="Calibri" w:cs="Times New Roman"/>
        </w:rPr>
        <w:pPrChange w:id="4150" w:author="Kaski Maiju" w:date="2024-09-26T12:01:00Z" w16du:dateUtc="2024-09-26T09:01:00Z">
          <w:pPr>
            <w:numPr>
              <w:numId w:val="29"/>
            </w:numPr>
            <w:spacing w:after="160" w:line="259" w:lineRule="auto"/>
            <w:ind w:left="3552" w:hanging="360"/>
            <w:contextualSpacing/>
          </w:pPr>
        </w:pPrChange>
      </w:pPr>
      <w:del w:id="4151" w:author="Kaski Maiju" w:date="2024-09-26T12:01:00Z" w16du:dateUtc="2024-09-26T09:01:00Z">
        <w:r w:rsidRPr="00162B77" w:rsidDel="006C0517">
          <w:rPr>
            <w:rFonts w:ascii="Calibri" w:eastAsia="Calibri" w:hAnsi="Calibri" w:cs="Times New Roman"/>
          </w:rPr>
          <w:delText>Meteorological warnings</w:delText>
        </w:r>
      </w:del>
    </w:p>
    <w:p w14:paraId="4A3C2F1F" w14:textId="6276DEDF" w:rsidR="0031508E" w:rsidRPr="00162B77" w:rsidDel="006C0517" w:rsidRDefault="0031508E">
      <w:pPr>
        <w:rPr>
          <w:del w:id="4152" w:author="Kaski Maiju" w:date="2024-09-26T12:01:00Z" w16du:dateUtc="2024-09-26T09:01:00Z"/>
          <w:rFonts w:ascii="Calibri" w:eastAsia="Calibri" w:hAnsi="Calibri" w:cs="Times New Roman"/>
        </w:rPr>
        <w:pPrChange w:id="4153" w:author="Kaski Maiju" w:date="2024-09-26T12:01:00Z" w16du:dateUtc="2024-09-26T09:01:00Z">
          <w:pPr>
            <w:numPr>
              <w:numId w:val="29"/>
            </w:numPr>
            <w:spacing w:after="160" w:line="259" w:lineRule="auto"/>
            <w:ind w:left="3552" w:hanging="360"/>
            <w:contextualSpacing/>
          </w:pPr>
        </w:pPrChange>
      </w:pPr>
      <w:del w:id="4154" w:author="Kaski Maiju" w:date="2024-09-26T12:01:00Z" w16du:dateUtc="2024-09-26T09:01:00Z">
        <w:r w:rsidRPr="00162B77" w:rsidDel="006C0517">
          <w:rPr>
            <w:rFonts w:ascii="Calibri" w:eastAsia="Calibri" w:hAnsi="Calibri" w:cs="Times New Roman"/>
          </w:rPr>
          <w:delText xml:space="preserve">Hydrographical; tide, water level, waves etc. </w:delText>
        </w:r>
      </w:del>
    </w:p>
    <w:p w14:paraId="01E88FA2" w14:textId="1108A86D" w:rsidR="0031508E" w:rsidRPr="00162B77" w:rsidDel="006C0517" w:rsidRDefault="0031508E">
      <w:pPr>
        <w:rPr>
          <w:del w:id="4155" w:author="Kaski Maiju" w:date="2024-09-26T12:01:00Z" w16du:dateUtc="2024-09-26T09:01:00Z"/>
          <w:rFonts w:ascii="Calibri" w:eastAsia="Calibri" w:hAnsi="Calibri" w:cs="Times New Roman"/>
        </w:rPr>
        <w:pPrChange w:id="4156" w:author="Kaski Maiju" w:date="2024-09-26T12:01:00Z" w16du:dateUtc="2024-09-26T09:01:00Z">
          <w:pPr>
            <w:numPr>
              <w:numId w:val="24"/>
            </w:numPr>
            <w:spacing w:after="160" w:line="259" w:lineRule="auto"/>
            <w:ind w:left="3192" w:hanging="360"/>
            <w:contextualSpacing/>
          </w:pPr>
        </w:pPrChange>
      </w:pPr>
      <w:del w:id="4157" w:author="Kaski Maiju" w:date="2024-09-26T12:01:00Z" w16du:dateUtc="2024-09-26T09:01:00Z">
        <w:r w:rsidRPr="00162B77" w:rsidDel="006C0517">
          <w:rPr>
            <w:rFonts w:ascii="Calibri" w:eastAsia="Calibri" w:hAnsi="Calibri" w:cs="Times New Roman"/>
          </w:rPr>
          <w:delText>VTS receives acknowledgement that information is received by the vessel</w:delText>
        </w:r>
      </w:del>
    </w:p>
    <w:p w14:paraId="51DAE562" w14:textId="5E6A0739" w:rsidR="0031508E" w:rsidRPr="00162B77" w:rsidDel="006C0517" w:rsidRDefault="0031508E">
      <w:pPr>
        <w:rPr>
          <w:del w:id="4158" w:author="Kaski Maiju" w:date="2024-09-26T12:01:00Z" w16du:dateUtc="2024-09-26T09:01:00Z"/>
          <w:rFonts w:ascii="Calibri" w:eastAsia="Calibri" w:hAnsi="Calibri" w:cs="Times New Roman"/>
        </w:rPr>
        <w:pPrChange w:id="4159" w:author="Kaski Maiju" w:date="2024-09-26T12:01:00Z" w16du:dateUtc="2024-09-26T09:01:00Z">
          <w:pPr>
            <w:numPr>
              <w:numId w:val="24"/>
            </w:numPr>
            <w:spacing w:after="160" w:line="259" w:lineRule="auto"/>
            <w:ind w:left="3192" w:hanging="360"/>
            <w:contextualSpacing/>
          </w:pPr>
        </w:pPrChange>
      </w:pPr>
      <w:del w:id="4160" w:author="Kaski Maiju" w:date="2024-09-26T12:01:00Z" w16du:dateUtc="2024-09-26T09:01:00Z">
        <w:r w:rsidRPr="00162B77" w:rsidDel="006C0517">
          <w:rPr>
            <w:rFonts w:ascii="Calibri" w:eastAsia="Calibri" w:hAnsi="Calibri" w:cs="Times New Roman"/>
          </w:rPr>
          <w:delText>The data is rendered and displayed to the user.</w:delText>
        </w:r>
      </w:del>
    </w:p>
    <w:p w14:paraId="559ECEE6" w14:textId="13ED1890" w:rsidR="0031508E" w:rsidRPr="00162B77" w:rsidDel="006C0517" w:rsidRDefault="0031508E">
      <w:pPr>
        <w:rPr>
          <w:del w:id="4161" w:author="Kaski Maiju" w:date="2024-09-26T12:01:00Z" w16du:dateUtc="2024-09-26T09:01:00Z"/>
          <w:rFonts w:ascii="Calibri" w:eastAsia="Calibri" w:hAnsi="Calibri" w:cs="Times New Roman"/>
        </w:rPr>
        <w:pPrChange w:id="4162" w:author="Kaski Maiju" w:date="2024-09-26T12:01:00Z" w16du:dateUtc="2024-09-26T09:01:00Z">
          <w:pPr>
            <w:numPr>
              <w:numId w:val="24"/>
            </w:numPr>
            <w:spacing w:after="160" w:line="259" w:lineRule="auto"/>
            <w:ind w:left="3192" w:hanging="360"/>
            <w:contextualSpacing/>
          </w:pPr>
        </w:pPrChange>
      </w:pPr>
      <w:del w:id="4163" w:author="Kaski Maiju" w:date="2024-09-26T12:01:00Z" w16du:dateUtc="2024-09-26T09:01:00Z">
        <w:r w:rsidRPr="00162B77" w:rsidDel="006C0517">
          <w:rPr>
            <w:rFonts w:ascii="Calibri" w:eastAsia="Calibri" w:hAnsi="Calibri" w:cs="Times New Roman"/>
          </w:rPr>
          <w:delText>When information changes VTS sends update to the ECDIS/ECS</w:delText>
        </w:r>
      </w:del>
    </w:p>
    <w:p w14:paraId="79F410A4" w14:textId="09D417EB" w:rsidR="00FD6C6C" w:rsidRPr="00162B77" w:rsidDel="006C0517" w:rsidRDefault="00FD6C6C">
      <w:pPr>
        <w:rPr>
          <w:del w:id="4164" w:author="Kaski Maiju" w:date="2024-09-26T12:01:00Z" w16du:dateUtc="2024-09-26T09:01:00Z"/>
          <w:rFonts w:ascii="Calibri" w:eastAsia="Calibri" w:hAnsi="Calibri" w:cs="Times New Roman"/>
        </w:rPr>
        <w:pPrChange w:id="4165" w:author="Kaski Maiju" w:date="2024-09-26T12:01:00Z" w16du:dateUtc="2024-09-26T09:01:00Z">
          <w:pPr>
            <w:spacing w:after="160" w:line="259" w:lineRule="auto"/>
            <w:ind w:left="3192"/>
            <w:contextualSpacing/>
          </w:pPr>
        </w:pPrChange>
      </w:pPr>
    </w:p>
    <w:p w14:paraId="4874266B" w14:textId="5C6442E3" w:rsidR="0031508E" w:rsidRPr="00162B77" w:rsidDel="006C0517" w:rsidRDefault="0031508E">
      <w:pPr>
        <w:rPr>
          <w:del w:id="4166" w:author="Kaski Maiju" w:date="2024-09-26T12:01:00Z" w16du:dateUtc="2024-09-26T09:01:00Z"/>
          <w:rFonts w:ascii="Calibri" w:eastAsia="Calibri" w:hAnsi="Calibri" w:cs="Times New Roman"/>
        </w:rPr>
        <w:pPrChange w:id="4167" w:author="Kaski Maiju" w:date="2024-09-26T12:01:00Z" w16du:dateUtc="2024-09-26T09:01:00Z">
          <w:pPr>
            <w:pBdr>
              <w:bottom w:val="single" w:sz="6" w:space="1" w:color="auto"/>
            </w:pBdr>
            <w:spacing w:after="160" w:line="259" w:lineRule="auto"/>
          </w:pPr>
        </w:pPrChange>
      </w:pPr>
      <w:del w:id="4168"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The correct VTS meteorological information is displayed on the ECDIS/ECS.</w:delText>
        </w:r>
      </w:del>
    </w:p>
    <w:p w14:paraId="1D9D5DF0" w14:textId="0D66D4B6" w:rsidR="00FD6C6C" w:rsidRPr="00162B77" w:rsidDel="006C0517" w:rsidRDefault="00FD6C6C">
      <w:pPr>
        <w:rPr>
          <w:del w:id="4169" w:author="Kaski Maiju" w:date="2024-09-26T12:01:00Z" w16du:dateUtc="2024-09-26T09:01:00Z"/>
          <w:rFonts w:ascii="Calibri" w:eastAsia="Calibri" w:hAnsi="Calibri" w:cs="Times New Roman"/>
          <w:b/>
          <w:bCs/>
        </w:rPr>
        <w:pPrChange w:id="4170" w:author="Kaski Maiju" w:date="2024-09-26T12:01:00Z" w16du:dateUtc="2024-09-26T09:01:00Z">
          <w:pPr>
            <w:spacing w:after="160" w:line="259" w:lineRule="auto"/>
          </w:pPr>
        </w:pPrChange>
      </w:pPr>
    </w:p>
    <w:p w14:paraId="2AF2C10C" w14:textId="04441D5E" w:rsidR="0031508E" w:rsidRPr="00162B77" w:rsidDel="006C0517" w:rsidRDefault="0031508E">
      <w:pPr>
        <w:rPr>
          <w:del w:id="4171" w:author="Kaski Maiju" w:date="2024-09-26T12:01:00Z" w16du:dateUtc="2024-09-26T09:01:00Z"/>
          <w:rFonts w:ascii="Calibri" w:eastAsia="Calibri" w:hAnsi="Calibri" w:cs="Times New Roman"/>
          <w:b/>
          <w:bCs/>
        </w:rPr>
        <w:pPrChange w:id="4172" w:author="Kaski Maiju" w:date="2024-09-26T12:01:00Z" w16du:dateUtc="2024-09-26T09:01:00Z">
          <w:pPr>
            <w:spacing w:after="160" w:line="259" w:lineRule="auto"/>
          </w:pPr>
        </w:pPrChange>
      </w:pPr>
      <w:del w:id="4173" w:author="Kaski Maiju" w:date="2024-09-26T12:01:00Z" w16du:dateUtc="2024-09-26T09:01:00Z">
        <w:r w:rsidRPr="00162B77" w:rsidDel="006C0517">
          <w:rPr>
            <w:rFonts w:ascii="Calibri" w:eastAsia="Calibri" w:hAnsi="Calibri" w:cs="Times New Roman"/>
            <w:b/>
            <w:bCs/>
          </w:rPr>
          <w:delText>Use Case 5</w:delText>
        </w:r>
      </w:del>
    </w:p>
    <w:p w14:paraId="3DE4AB99" w14:textId="422F917F" w:rsidR="0031508E" w:rsidRPr="00162B77" w:rsidDel="006C0517" w:rsidRDefault="0031508E">
      <w:pPr>
        <w:rPr>
          <w:del w:id="4174" w:author="Kaski Maiju" w:date="2024-09-26T12:01:00Z" w16du:dateUtc="2024-09-26T09:01:00Z"/>
          <w:rFonts w:ascii="Calibri" w:eastAsia="Calibri" w:hAnsi="Calibri" w:cs="Times New Roman"/>
        </w:rPr>
        <w:pPrChange w:id="4175" w:author="Kaski Maiju" w:date="2024-09-26T12:01:00Z" w16du:dateUtc="2024-09-26T09:01:00Z">
          <w:pPr>
            <w:spacing w:after="160" w:line="259" w:lineRule="auto"/>
          </w:pPr>
        </w:pPrChange>
      </w:pPr>
      <w:del w:id="4176"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Retrieve information related to the management of ship traffic.</w:delText>
        </w:r>
      </w:del>
    </w:p>
    <w:p w14:paraId="0897D5F1" w14:textId="56B8004B" w:rsidR="0031508E" w:rsidRPr="00162B77" w:rsidDel="006C0517" w:rsidRDefault="0031508E">
      <w:pPr>
        <w:rPr>
          <w:del w:id="4177" w:author="Kaski Maiju" w:date="2024-09-26T12:01:00Z" w16du:dateUtc="2024-09-26T09:01:00Z"/>
          <w:rFonts w:ascii="Calibri" w:eastAsia="Calibri" w:hAnsi="Calibri" w:cs="Times New Roman"/>
        </w:rPr>
        <w:pPrChange w:id="4178" w:author="Kaski Maiju" w:date="2024-09-26T12:01:00Z" w16du:dateUtc="2024-09-26T09:01:00Z">
          <w:pPr>
            <w:spacing w:after="160" w:line="259" w:lineRule="auto"/>
          </w:pPr>
        </w:pPrChange>
      </w:pPr>
      <w:del w:id="4179"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VTS provides vessel permission to proceed, impose conditions or deny entry.</w:delText>
        </w:r>
      </w:del>
    </w:p>
    <w:p w14:paraId="43F72B5C" w14:textId="6098F71C" w:rsidR="0031508E" w:rsidRPr="00162B77" w:rsidDel="006C0517" w:rsidRDefault="0031508E">
      <w:pPr>
        <w:rPr>
          <w:del w:id="4180" w:author="Kaski Maiju" w:date="2024-09-26T12:01:00Z" w16du:dateUtc="2024-09-26T09:01:00Z"/>
          <w:rFonts w:ascii="Calibri" w:eastAsia="Calibri" w:hAnsi="Calibri" w:cs="Times New Roman"/>
        </w:rPr>
        <w:pPrChange w:id="4181" w:author="Kaski Maiju" w:date="2024-09-26T12:01:00Z" w16du:dateUtc="2024-09-26T09:01:00Z">
          <w:pPr>
            <w:spacing w:after="160" w:line="259" w:lineRule="auto"/>
          </w:pPr>
        </w:pPrChange>
      </w:pPr>
      <w:del w:id="4182"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 xml:space="preserve">Mariner, ECDIS/ECS, VTS </w:delText>
        </w:r>
      </w:del>
    </w:p>
    <w:p w14:paraId="7C4733B9" w14:textId="396C8380" w:rsidR="0031508E" w:rsidRPr="00162B77" w:rsidDel="006C0517" w:rsidRDefault="0031508E">
      <w:pPr>
        <w:rPr>
          <w:del w:id="4183" w:author="Kaski Maiju" w:date="2024-09-26T12:01:00Z" w16du:dateUtc="2024-09-26T09:01:00Z"/>
          <w:rFonts w:ascii="Calibri" w:eastAsia="Calibri" w:hAnsi="Calibri" w:cs="Times New Roman"/>
        </w:rPr>
        <w:pPrChange w:id="4184" w:author="Kaski Maiju" w:date="2024-09-26T12:01:00Z" w16du:dateUtc="2024-09-26T09:01:00Z">
          <w:pPr>
            <w:spacing w:after="160" w:line="259" w:lineRule="auto"/>
          </w:pPr>
        </w:pPrChange>
      </w:pPr>
      <w:del w:id="4185"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Typically triggered once before vessel enters VTS area or leaves berth.</w:delText>
        </w:r>
      </w:del>
    </w:p>
    <w:p w14:paraId="52982F1A" w14:textId="6DD10084" w:rsidR="0031508E" w:rsidRPr="00162B77" w:rsidDel="006C0517" w:rsidRDefault="0031508E">
      <w:pPr>
        <w:rPr>
          <w:del w:id="4186" w:author="Kaski Maiju" w:date="2024-09-26T12:01:00Z" w16du:dateUtc="2024-09-26T09:01:00Z"/>
          <w:rFonts w:ascii="Calibri" w:eastAsia="Calibri" w:hAnsi="Calibri" w:cs="Times New Roman"/>
        </w:rPr>
        <w:pPrChange w:id="4187" w:author="Kaski Maiju" w:date="2024-09-26T12:01:00Z" w16du:dateUtc="2024-09-26T09:01:00Z">
          <w:pPr>
            <w:spacing w:after="160" w:line="259" w:lineRule="auto"/>
          </w:pPr>
        </w:pPrChange>
      </w:pPr>
      <w:del w:id="4188"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FD6C6C" w:rsidRPr="00162B77" w:rsidDel="006C0517">
          <w:rPr>
            <w:rFonts w:ascii="Calibri" w:eastAsia="Calibri" w:hAnsi="Calibri" w:cs="Times New Roman"/>
          </w:rPr>
          <w:tab/>
        </w:r>
        <w:r w:rsidR="00FD6C6C" w:rsidRPr="00162B77" w:rsidDel="006C0517">
          <w:rPr>
            <w:rFonts w:ascii="Calibri" w:eastAsia="Calibri" w:hAnsi="Calibri" w:cs="Times New Roman"/>
          </w:rPr>
          <w:tab/>
        </w:r>
        <w:r w:rsidRPr="00162B77" w:rsidDel="006C0517">
          <w:rPr>
            <w:rFonts w:ascii="Calibri" w:eastAsia="Calibri" w:hAnsi="Calibri" w:cs="Times New Roman"/>
          </w:rPr>
          <w:delText>The service instance is known to the ECDIS/ECS.</w:delText>
        </w:r>
        <w:r w:rsidRPr="00162B77" w:rsidDel="006C0517">
          <w:rPr>
            <w:rFonts w:ascii="Calibri" w:eastAsia="Calibri" w:hAnsi="Calibri" w:cs="Times New Roman"/>
          </w:rPr>
          <w:tab/>
        </w:r>
      </w:del>
    </w:p>
    <w:p w14:paraId="3353CBB1" w14:textId="3BCD1662" w:rsidR="0031508E" w:rsidRPr="00162B77" w:rsidDel="006C0517" w:rsidRDefault="0031508E">
      <w:pPr>
        <w:rPr>
          <w:del w:id="4189" w:author="Kaski Maiju" w:date="2024-09-26T12:01:00Z" w16du:dateUtc="2024-09-26T09:01:00Z"/>
          <w:rFonts w:ascii="Calibri" w:eastAsia="Calibri" w:hAnsi="Calibri" w:cs="Times New Roman"/>
        </w:rPr>
        <w:pPrChange w:id="4190" w:author="Kaski Maiju" w:date="2024-09-26T12:01:00Z" w16du:dateUtc="2024-09-26T09:01:00Z">
          <w:pPr>
            <w:spacing w:after="160" w:line="259" w:lineRule="auto"/>
          </w:pPr>
        </w:pPrChange>
      </w:pPr>
      <w:del w:id="4191" w:author="Kaski Maiju" w:date="2024-09-26T12:01:00Z" w16du:dateUtc="2024-09-26T09:01:00Z">
        <w:r w:rsidRPr="00162B77" w:rsidDel="006C0517">
          <w:rPr>
            <w:rFonts w:ascii="Calibri" w:eastAsia="Calibri" w:hAnsi="Calibri" w:cs="Times New Roman"/>
            <w:u w:val="single"/>
          </w:rPr>
          <w:delText>Ordinary Sequence #1:</w:delText>
        </w:r>
        <w:r w:rsidRPr="00162B77" w:rsidDel="006C0517">
          <w:rPr>
            <w:rFonts w:ascii="Calibri" w:eastAsia="Calibri" w:hAnsi="Calibri" w:cs="Times New Roman"/>
          </w:rPr>
          <w:delText xml:space="preserve"> </w:delText>
        </w:r>
      </w:del>
    </w:p>
    <w:p w14:paraId="30BA1793" w14:textId="4E5A7285" w:rsidR="0031508E" w:rsidRPr="00162B77" w:rsidDel="006C0517" w:rsidRDefault="0031508E">
      <w:pPr>
        <w:rPr>
          <w:del w:id="4192" w:author="Kaski Maiju" w:date="2024-09-26T12:01:00Z" w16du:dateUtc="2024-09-26T09:01:00Z"/>
          <w:rFonts w:ascii="Calibri" w:eastAsia="Calibri" w:hAnsi="Calibri" w:cs="Times New Roman"/>
        </w:rPr>
        <w:pPrChange w:id="4193" w:author="Kaski Maiju" w:date="2024-09-26T12:01:00Z" w16du:dateUtc="2024-09-26T09:01:00Z">
          <w:pPr>
            <w:numPr>
              <w:numId w:val="25"/>
            </w:numPr>
            <w:spacing w:after="160" w:line="259" w:lineRule="auto"/>
            <w:ind w:left="3192" w:hanging="360"/>
            <w:contextualSpacing/>
          </w:pPr>
        </w:pPrChange>
      </w:pPr>
      <w:del w:id="4194" w:author="Kaski Maiju" w:date="2024-09-26T12:01:00Z" w16du:dateUtc="2024-09-26T09:01:00Z">
        <w:r w:rsidRPr="00162B77" w:rsidDel="006C0517">
          <w:rPr>
            <w:rFonts w:ascii="Calibri" w:eastAsia="Calibri" w:hAnsi="Calibri" w:cs="Times New Roman"/>
          </w:rPr>
          <w:delText>Vessel wants to leave berth</w:delText>
        </w:r>
      </w:del>
    </w:p>
    <w:p w14:paraId="6E2726CF" w14:textId="2E152BFB" w:rsidR="0031508E" w:rsidRPr="00162B77" w:rsidDel="006C0517" w:rsidRDefault="0031508E">
      <w:pPr>
        <w:rPr>
          <w:del w:id="4195" w:author="Kaski Maiju" w:date="2024-09-26T12:01:00Z" w16du:dateUtc="2024-09-26T09:01:00Z"/>
          <w:rFonts w:ascii="Calibri" w:eastAsia="Calibri" w:hAnsi="Calibri" w:cs="Times New Roman"/>
        </w:rPr>
        <w:pPrChange w:id="4196" w:author="Kaski Maiju" w:date="2024-09-26T12:01:00Z" w16du:dateUtc="2024-09-26T09:01:00Z">
          <w:pPr>
            <w:numPr>
              <w:numId w:val="25"/>
            </w:numPr>
            <w:spacing w:after="160" w:line="259" w:lineRule="auto"/>
            <w:ind w:left="3192" w:hanging="360"/>
            <w:contextualSpacing/>
          </w:pPr>
        </w:pPrChange>
      </w:pPr>
      <w:del w:id="4197" w:author="Kaski Maiju" w:date="2024-09-26T12:01:00Z" w16du:dateUtc="2024-09-26T09:01:00Z">
        <w:r w:rsidRPr="00162B77" w:rsidDel="006C0517">
          <w:rPr>
            <w:rFonts w:ascii="Calibri" w:eastAsia="Calibri" w:hAnsi="Calibri" w:cs="Times New Roman"/>
          </w:rPr>
          <w:delText>The mariner sends ETD through ECDIS/ECS to the service and requests permission to leave berth.</w:delText>
        </w:r>
      </w:del>
    </w:p>
    <w:p w14:paraId="6F08CD2E" w14:textId="59A7ECAF" w:rsidR="0031508E" w:rsidRPr="00162B77" w:rsidDel="006C0517" w:rsidRDefault="0031508E">
      <w:pPr>
        <w:rPr>
          <w:del w:id="4198" w:author="Kaski Maiju" w:date="2024-09-26T12:01:00Z" w16du:dateUtc="2024-09-26T09:01:00Z"/>
          <w:rFonts w:ascii="Calibri" w:eastAsia="Calibri" w:hAnsi="Calibri" w:cs="Times New Roman"/>
        </w:rPr>
        <w:pPrChange w:id="4199" w:author="Kaski Maiju" w:date="2024-09-26T12:01:00Z" w16du:dateUtc="2024-09-26T09:01:00Z">
          <w:pPr>
            <w:numPr>
              <w:numId w:val="25"/>
            </w:numPr>
            <w:spacing w:after="160" w:line="259" w:lineRule="auto"/>
            <w:ind w:left="3192" w:hanging="360"/>
            <w:contextualSpacing/>
          </w:pPr>
        </w:pPrChange>
      </w:pPr>
      <w:del w:id="4200" w:author="Kaski Maiju" w:date="2024-09-26T12:01:00Z" w16du:dateUtc="2024-09-26T09:01:00Z">
        <w:r w:rsidRPr="00162B77" w:rsidDel="006C0517">
          <w:rPr>
            <w:rFonts w:ascii="Calibri" w:eastAsia="Calibri" w:hAnsi="Calibri" w:cs="Times New Roman"/>
          </w:rPr>
          <w:delText>VTS sends response which may include conditions on when vessel can leave the berth</w:delText>
        </w:r>
      </w:del>
    </w:p>
    <w:p w14:paraId="3FB452D3" w14:textId="3A4E437D" w:rsidR="0031508E" w:rsidRPr="00162B77" w:rsidDel="006C0517" w:rsidRDefault="0031508E">
      <w:pPr>
        <w:rPr>
          <w:del w:id="4201" w:author="Kaski Maiju" w:date="2024-09-26T12:01:00Z" w16du:dateUtc="2024-09-26T09:01:00Z"/>
          <w:rFonts w:ascii="Calibri" w:eastAsia="Calibri" w:hAnsi="Calibri" w:cs="Times New Roman"/>
        </w:rPr>
        <w:pPrChange w:id="4202" w:author="Kaski Maiju" w:date="2024-09-26T12:01:00Z" w16du:dateUtc="2024-09-26T09:01:00Z">
          <w:pPr>
            <w:numPr>
              <w:numId w:val="25"/>
            </w:numPr>
            <w:spacing w:after="160" w:line="259" w:lineRule="auto"/>
            <w:ind w:left="3192" w:hanging="360"/>
            <w:contextualSpacing/>
          </w:pPr>
        </w:pPrChange>
      </w:pPr>
      <w:del w:id="4203" w:author="Kaski Maiju" w:date="2024-09-26T12:01:00Z" w16du:dateUtc="2024-09-26T09:01:00Z">
        <w:r w:rsidRPr="00162B77" w:rsidDel="006C0517">
          <w:rPr>
            <w:rFonts w:ascii="Calibri" w:eastAsia="Calibri" w:hAnsi="Calibri" w:cs="Times New Roman"/>
          </w:rPr>
          <w:delText xml:space="preserve">Service delivers response to ECDIS/ECS </w:delText>
        </w:r>
      </w:del>
    </w:p>
    <w:p w14:paraId="03DA3EE6" w14:textId="2DCB90A3" w:rsidR="0031508E" w:rsidRPr="00162B77" w:rsidDel="006C0517" w:rsidRDefault="0031508E">
      <w:pPr>
        <w:rPr>
          <w:del w:id="4204" w:author="Kaski Maiju" w:date="2024-09-26T12:01:00Z" w16du:dateUtc="2024-09-26T09:01:00Z"/>
          <w:rFonts w:ascii="Calibri" w:eastAsia="Calibri" w:hAnsi="Calibri" w:cs="Times New Roman"/>
        </w:rPr>
        <w:pPrChange w:id="4205" w:author="Kaski Maiju" w:date="2024-09-26T12:01:00Z" w16du:dateUtc="2024-09-26T09:01:00Z">
          <w:pPr>
            <w:numPr>
              <w:numId w:val="25"/>
            </w:numPr>
            <w:spacing w:after="160" w:line="259" w:lineRule="auto"/>
            <w:ind w:left="3192" w:hanging="360"/>
            <w:contextualSpacing/>
          </w:pPr>
        </w:pPrChange>
      </w:pPr>
      <w:del w:id="4206" w:author="Kaski Maiju" w:date="2024-09-26T12:01:00Z" w16du:dateUtc="2024-09-26T09:01:00Z">
        <w:r w:rsidRPr="00162B77" w:rsidDel="006C0517">
          <w:rPr>
            <w:rFonts w:ascii="Calibri" w:eastAsia="Calibri" w:hAnsi="Calibri" w:cs="Times New Roman"/>
          </w:rPr>
          <w:delText>The mariner acknowledges revised ETD in ECDIS/ECS and send response to the VTS.</w:delText>
        </w:r>
      </w:del>
    </w:p>
    <w:p w14:paraId="66ABB3A7" w14:textId="7F759460" w:rsidR="0031508E" w:rsidRPr="00162B77" w:rsidDel="006C0517" w:rsidRDefault="0031508E">
      <w:pPr>
        <w:rPr>
          <w:del w:id="4207" w:author="Kaski Maiju" w:date="2024-09-26T12:01:00Z" w16du:dateUtc="2024-09-26T09:01:00Z"/>
          <w:rFonts w:ascii="Calibri" w:eastAsia="Calibri" w:hAnsi="Calibri" w:cs="Times New Roman"/>
        </w:rPr>
        <w:pPrChange w:id="4208" w:author="Kaski Maiju" w:date="2024-09-26T12:01:00Z" w16du:dateUtc="2024-09-26T09:01:00Z">
          <w:pPr>
            <w:spacing w:after="160" w:line="259" w:lineRule="auto"/>
          </w:pPr>
        </w:pPrChange>
      </w:pPr>
      <w:del w:id="4209" w:author="Kaski Maiju" w:date="2024-09-26T12:01:00Z" w16du:dateUtc="2024-09-26T09:01:00Z">
        <w:r w:rsidRPr="00162B77" w:rsidDel="006C0517">
          <w:rPr>
            <w:rFonts w:ascii="Calibri" w:eastAsia="Calibri" w:hAnsi="Calibri" w:cs="Times New Roman"/>
            <w:u w:val="single"/>
          </w:rPr>
          <w:delText>Ordinary Sequence #2:</w:delText>
        </w:r>
        <w:r w:rsidRPr="00162B77" w:rsidDel="006C0517">
          <w:rPr>
            <w:rFonts w:ascii="Calibri" w:eastAsia="Calibri" w:hAnsi="Calibri" w:cs="Times New Roman"/>
          </w:rPr>
          <w:delText xml:space="preserve"> </w:delText>
        </w:r>
      </w:del>
    </w:p>
    <w:p w14:paraId="6417ED0D" w14:textId="4FAC3A38" w:rsidR="0031508E" w:rsidRPr="00162B77" w:rsidDel="006C0517" w:rsidRDefault="0031508E">
      <w:pPr>
        <w:rPr>
          <w:del w:id="4210" w:author="Kaski Maiju" w:date="2024-09-26T12:01:00Z" w16du:dateUtc="2024-09-26T09:01:00Z"/>
          <w:rFonts w:ascii="Calibri" w:eastAsia="Calibri" w:hAnsi="Calibri" w:cs="Times New Roman"/>
        </w:rPr>
        <w:pPrChange w:id="4211" w:author="Kaski Maiju" w:date="2024-09-26T12:01:00Z" w16du:dateUtc="2024-09-26T09:01:00Z">
          <w:pPr>
            <w:numPr>
              <w:numId w:val="26"/>
            </w:numPr>
            <w:spacing w:after="160" w:line="259" w:lineRule="auto"/>
            <w:ind w:left="3192" w:hanging="360"/>
            <w:contextualSpacing/>
          </w:pPr>
        </w:pPrChange>
      </w:pPr>
      <w:del w:id="4212" w:author="Kaski Maiju" w:date="2024-09-26T12:01:00Z" w16du:dateUtc="2024-09-26T09:01:00Z">
        <w:r w:rsidRPr="00162B77" w:rsidDel="006C0517">
          <w:rPr>
            <w:rFonts w:ascii="Calibri" w:eastAsia="Calibri" w:hAnsi="Calibri" w:cs="Times New Roman"/>
          </w:rPr>
          <w:delText xml:space="preserve">The vessel enters VTS area </w:delText>
        </w:r>
      </w:del>
    </w:p>
    <w:p w14:paraId="04EDEE55" w14:textId="163B7388" w:rsidR="0031508E" w:rsidRPr="00162B77" w:rsidDel="006C0517" w:rsidRDefault="0031508E">
      <w:pPr>
        <w:rPr>
          <w:del w:id="4213" w:author="Kaski Maiju" w:date="2024-09-26T12:01:00Z" w16du:dateUtc="2024-09-26T09:01:00Z"/>
          <w:rFonts w:ascii="Calibri" w:eastAsia="Calibri" w:hAnsi="Calibri" w:cs="Times New Roman"/>
        </w:rPr>
        <w:pPrChange w:id="4214" w:author="Kaski Maiju" w:date="2024-09-26T12:01:00Z" w16du:dateUtc="2024-09-26T09:01:00Z">
          <w:pPr>
            <w:numPr>
              <w:numId w:val="26"/>
            </w:numPr>
            <w:spacing w:after="160" w:line="259" w:lineRule="auto"/>
            <w:ind w:left="3192" w:hanging="360"/>
            <w:contextualSpacing/>
          </w:pPr>
        </w:pPrChange>
      </w:pPr>
      <w:del w:id="4215" w:author="Kaski Maiju" w:date="2024-09-26T12:01:00Z" w16du:dateUtc="2024-09-26T09:01:00Z">
        <w:r w:rsidRPr="00162B77" w:rsidDel="006C0517">
          <w:rPr>
            <w:rFonts w:ascii="Calibri" w:eastAsia="Calibri" w:hAnsi="Calibri" w:cs="Times New Roman"/>
          </w:rPr>
          <w:delText>The ECDIS/ECS requests permission to proceed from the service</w:delText>
        </w:r>
      </w:del>
    </w:p>
    <w:p w14:paraId="36DCE7DB" w14:textId="439EBB07" w:rsidR="0031508E" w:rsidRPr="00162B77" w:rsidDel="006C0517" w:rsidRDefault="0031508E">
      <w:pPr>
        <w:rPr>
          <w:del w:id="4216" w:author="Kaski Maiju" w:date="2024-09-26T12:01:00Z" w16du:dateUtc="2024-09-26T09:01:00Z"/>
          <w:rFonts w:ascii="Calibri" w:eastAsia="Calibri" w:hAnsi="Calibri" w:cs="Times New Roman"/>
        </w:rPr>
        <w:pPrChange w:id="4217" w:author="Kaski Maiju" w:date="2024-09-26T12:01:00Z" w16du:dateUtc="2024-09-26T09:01:00Z">
          <w:pPr>
            <w:numPr>
              <w:numId w:val="26"/>
            </w:numPr>
            <w:spacing w:after="160" w:line="259" w:lineRule="auto"/>
            <w:ind w:left="3192" w:hanging="360"/>
            <w:contextualSpacing/>
          </w:pPr>
        </w:pPrChange>
      </w:pPr>
      <w:del w:id="4218" w:author="Kaski Maiju" w:date="2024-09-26T12:01:00Z" w16du:dateUtc="2024-09-26T09:01:00Z">
        <w:r w:rsidRPr="00162B77" w:rsidDel="006C0517">
          <w:rPr>
            <w:rFonts w:ascii="Calibri" w:eastAsia="Calibri" w:hAnsi="Calibri" w:cs="Times New Roman"/>
          </w:rPr>
          <w:delText>Vessel's planned ETA is suitable. VTS sends new recommended ETA to ECDIS/ECS of the vessel through the service</w:delText>
        </w:r>
      </w:del>
    </w:p>
    <w:p w14:paraId="53B78025" w14:textId="491E873D" w:rsidR="0031508E" w:rsidRPr="00162B77" w:rsidDel="006C0517" w:rsidRDefault="0031508E">
      <w:pPr>
        <w:rPr>
          <w:del w:id="4219" w:author="Kaski Maiju" w:date="2024-09-26T12:01:00Z" w16du:dateUtc="2024-09-26T09:01:00Z"/>
          <w:rFonts w:ascii="Calibri" w:eastAsia="Calibri" w:hAnsi="Calibri" w:cs="Times New Roman"/>
        </w:rPr>
        <w:pPrChange w:id="4220" w:author="Kaski Maiju" w:date="2024-09-26T12:01:00Z" w16du:dateUtc="2024-09-26T09:01:00Z">
          <w:pPr>
            <w:numPr>
              <w:numId w:val="26"/>
            </w:numPr>
            <w:spacing w:after="160" w:line="259" w:lineRule="auto"/>
            <w:ind w:left="3192" w:hanging="360"/>
            <w:contextualSpacing/>
          </w:pPr>
        </w:pPrChange>
      </w:pPr>
      <w:del w:id="4221" w:author="Kaski Maiju" w:date="2024-09-26T12:01:00Z" w16du:dateUtc="2024-09-26T09:01:00Z">
        <w:r w:rsidRPr="00162B77" w:rsidDel="006C0517">
          <w:rPr>
            <w:rFonts w:ascii="Calibri" w:eastAsia="Calibri" w:hAnsi="Calibri" w:cs="Times New Roman"/>
          </w:rPr>
          <w:delText>The mariner acknowledges to reach the ETA in ECDIS/ECS and sends response to the service.</w:delText>
        </w:r>
      </w:del>
    </w:p>
    <w:p w14:paraId="41BBDF23" w14:textId="63412113" w:rsidR="0031508E" w:rsidRPr="00162B77" w:rsidDel="006C0517" w:rsidRDefault="0031508E">
      <w:pPr>
        <w:rPr>
          <w:del w:id="4222" w:author="Kaski Maiju" w:date="2024-09-26T12:01:00Z" w16du:dateUtc="2024-09-26T09:01:00Z"/>
          <w:rFonts w:ascii="Calibri" w:eastAsia="Calibri" w:hAnsi="Calibri" w:cs="Times New Roman"/>
        </w:rPr>
        <w:pPrChange w:id="4223" w:author="Kaski Maiju" w:date="2024-09-26T12:01:00Z" w16du:dateUtc="2024-09-26T09:01:00Z">
          <w:pPr>
            <w:numPr>
              <w:numId w:val="26"/>
            </w:numPr>
            <w:spacing w:after="160" w:line="259" w:lineRule="auto"/>
            <w:ind w:left="3192" w:hanging="360"/>
            <w:contextualSpacing/>
          </w:pPr>
        </w:pPrChange>
      </w:pPr>
      <w:del w:id="4224" w:author="Kaski Maiju" w:date="2024-09-26T12:01:00Z" w16du:dateUtc="2024-09-26T09:01:00Z">
        <w:r w:rsidRPr="00162B77" w:rsidDel="006C0517">
          <w:rPr>
            <w:rFonts w:ascii="Calibri" w:eastAsia="Calibri" w:hAnsi="Calibri" w:cs="Times New Roman"/>
          </w:rPr>
          <w:delText>New ETA is confirmed by the VTS</w:delText>
        </w:r>
      </w:del>
    </w:p>
    <w:p w14:paraId="5CC60444" w14:textId="549EB19D" w:rsidR="00FD6C6C" w:rsidRPr="00162B77" w:rsidDel="006C0517" w:rsidRDefault="00FD6C6C">
      <w:pPr>
        <w:rPr>
          <w:del w:id="4225" w:author="Kaski Maiju" w:date="2024-09-26T12:01:00Z" w16du:dateUtc="2024-09-26T09:01:00Z"/>
          <w:rFonts w:ascii="Calibri" w:eastAsia="Calibri" w:hAnsi="Calibri" w:cs="Times New Roman"/>
        </w:rPr>
        <w:pPrChange w:id="4226" w:author="Kaski Maiju" w:date="2024-09-26T12:01:00Z" w16du:dateUtc="2024-09-26T09:01:00Z">
          <w:pPr>
            <w:spacing w:after="160" w:line="259" w:lineRule="auto"/>
            <w:ind w:left="3192"/>
            <w:contextualSpacing/>
          </w:pPr>
        </w:pPrChange>
      </w:pPr>
    </w:p>
    <w:p w14:paraId="5F6C176E" w14:textId="5B0C430A" w:rsidR="0031508E" w:rsidRPr="00162B77" w:rsidDel="006C0517" w:rsidRDefault="0031508E">
      <w:pPr>
        <w:rPr>
          <w:del w:id="4227" w:author="Kaski Maiju" w:date="2024-09-26T12:01:00Z" w16du:dateUtc="2024-09-26T09:01:00Z"/>
          <w:rFonts w:ascii="Calibri" w:eastAsia="Calibri" w:hAnsi="Calibri" w:cs="Times New Roman"/>
        </w:rPr>
        <w:pPrChange w:id="4228" w:author="Kaski Maiju" w:date="2024-09-26T12:01:00Z" w16du:dateUtc="2024-09-26T09:01:00Z">
          <w:pPr>
            <w:spacing w:after="160" w:line="259" w:lineRule="auto"/>
          </w:pPr>
        </w:pPrChange>
      </w:pPr>
      <w:del w:id="4229" w:author="Kaski Maiju" w:date="2024-09-26T12:01:00Z" w16du:dateUtc="2024-09-26T09:01:00Z">
        <w:r w:rsidRPr="00162B77" w:rsidDel="006C0517">
          <w:rPr>
            <w:rFonts w:ascii="Calibri" w:eastAsia="Calibri" w:hAnsi="Calibri" w:cs="Times New Roman"/>
            <w:u w:val="single"/>
          </w:rPr>
          <w:delText>Ordinary Sequence #3, including route plan:</w:delText>
        </w:r>
        <w:r w:rsidRPr="00162B77" w:rsidDel="006C0517">
          <w:rPr>
            <w:rFonts w:ascii="Calibri" w:eastAsia="Calibri" w:hAnsi="Calibri" w:cs="Times New Roman"/>
          </w:rPr>
          <w:delText xml:space="preserve"> </w:delText>
        </w:r>
      </w:del>
    </w:p>
    <w:p w14:paraId="50CBCF5F" w14:textId="18D955AA" w:rsidR="0031508E" w:rsidRPr="00162B77" w:rsidDel="006C0517" w:rsidRDefault="0031508E">
      <w:pPr>
        <w:rPr>
          <w:del w:id="4230" w:author="Kaski Maiju" w:date="2024-09-26T12:01:00Z" w16du:dateUtc="2024-09-26T09:01:00Z"/>
          <w:rFonts w:ascii="Calibri" w:eastAsia="Calibri" w:hAnsi="Calibri" w:cs="Times New Roman"/>
        </w:rPr>
        <w:pPrChange w:id="4231" w:author="Kaski Maiju" w:date="2024-09-26T12:01:00Z" w16du:dateUtc="2024-09-26T09:01:00Z">
          <w:pPr>
            <w:numPr>
              <w:numId w:val="35"/>
            </w:numPr>
            <w:spacing w:after="160" w:line="259" w:lineRule="auto"/>
            <w:ind w:left="3192" w:hanging="360"/>
            <w:contextualSpacing/>
          </w:pPr>
        </w:pPrChange>
      </w:pPr>
      <w:del w:id="4232" w:author="Kaski Maiju" w:date="2024-09-26T12:01:00Z" w16du:dateUtc="2024-09-26T09:01:00Z">
        <w:r w:rsidRPr="00162B77" w:rsidDel="006C0517">
          <w:rPr>
            <w:rFonts w:ascii="Calibri" w:eastAsia="Calibri" w:hAnsi="Calibri" w:cs="Times New Roman"/>
          </w:rPr>
          <w:delText>Vessel wants to leave berth</w:delText>
        </w:r>
      </w:del>
    </w:p>
    <w:p w14:paraId="35DF4561" w14:textId="0640175E" w:rsidR="0031508E" w:rsidRPr="00162B77" w:rsidDel="006C0517" w:rsidRDefault="0031508E">
      <w:pPr>
        <w:rPr>
          <w:del w:id="4233" w:author="Kaski Maiju" w:date="2024-09-26T12:01:00Z" w16du:dateUtc="2024-09-26T09:01:00Z"/>
          <w:rFonts w:ascii="Calibri" w:eastAsia="Calibri" w:hAnsi="Calibri" w:cs="Times New Roman"/>
        </w:rPr>
        <w:pPrChange w:id="4234" w:author="Kaski Maiju" w:date="2024-09-26T12:01:00Z" w16du:dateUtc="2024-09-26T09:01:00Z">
          <w:pPr>
            <w:numPr>
              <w:numId w:val="35"/>
            </w:numPr>
            <w:spacing w:after="160" w:line="259" w:lineRule="auto"/>
            <w:ind w:left="3192" w:hanging="360"/>
            <w:contextualSpacing/>
          </w:pPr>
        </w:pPrChange>
      </w:pPr>
      <w:del w:id="4235" w:author="Kaski Maiju" w:date="2024-09-26T12:01:00Z" w16du:dateUtc="2024-09-26T09:01:00Z">
        <w:r w:rsidRPr="00162B77" w:rsidDel="006C0517">
          <w:rPr>
            <w:rFonts w:ascii="Calibri" w:eastAsia="Calibri" w:hAnsi="Calibri" w:cs="Times New Roman"/>
          </w:rPr>
          <w:delText>The mariner sends in route plan with schedule through ECDIS/ECS to the service. The schedule includes the planned ETD.</w:delText>
        </w:r>
      </w:del>
    </w:p>
    <w:p w14:paraId="51757A38" w14:textId="50957933" w:rsidR="0031508E" w:rsidRPr="00162B77" w:rsidDel="006C0517" w:rsidRDefault="0031508E">
      <w:pPr>
        <w:rPr>
          <w:del w:id="4236" w:author="Kaski Maiju" w:date="2024-09-26T12:01:00Z" w16du:dateUtc="2024-09-26T09:01:00Z"/>
          <w:rFonts w:ascii="Calibri" w:eastAsia="Calibri" w:hAnsi="Calibri" w:cs="Times New Roman"/>
        </w:rPr>
        <w:pPrChange w:id="4237" w:author="Kaski Maiju" w:date="2024-09-26T12:01:00Z" w16du:dateUtc="2024-09-26T09:01:00Z">
          <w:pPr>
            <w:numPr>
              <w:numId w:val="35"/>
            </w:numPr>
            <w:spacing w:after="160" w:line="259" w:lineRule="auto"/>
            <w:ind w:left="3192" w:hanging="360"/>
            <w:contextualSpacing/>
          </w:pPr>
        </w:pPrChange>
      </w:pPr>
      <w:del w:id="4238" w:author="Kaski Maiju" w:date="2024-09-26T12:01:00Z" w16du:dateUtc="2024-09-26T09:01:00Z">
        <w:r w:rsidRPr="00162B77" w:rsidDel="006C0517">
          <w:rPr>
            <w:rFonts w:ascii="Calibri" w:eastAsia="Calibri" w:hAnsi="Calibri" w:cs="Times New Roman"/>
          </w:rPr>
          <w:delText>VTS sends response which may acknowledge the ETD or include new ETD</w:delText>
        </w:r>
      </w:del>
    </w:p>
    <w:p w14:paraId="22DEAA56" w14:textId="65DFED10" w:rsidR="0031508E" w:rsidRPr="00162B77" w:rsidDel="006C0517" w:rsidRDefault="0031508E">
      <w:pPr>
        <w:rPr>
          <w:del w:id="4239" w:author="Kaski Maiju" w:date="2024-09-26T12:01:00Z" w16du:dateUtc="2024-09-26T09:01:00Z"/>
          <w:rFonts w:ascii="Calibri" w:eastAsia="Calibri" w:hAnsi="Calibri" w:cs="Times New Roman"/>
        </w:rPr>
        <w:pPrChange w:id="4240" w:author="Kaski Maiju" w:date="2024-09-26T12:01:00Z" w16du:dateUtc="2024-09-26T09:01:00Z">
          <w:pPr>
            <w:numPr>
              <w:numId w:val="35"/>
            </w:numPr>
            <w:spacing w:after="160" w:line="259" w:lineRule="auto"/>
            <w:ind w:left="3192" w:hanging="360"/>
            <w:contextualSpacing/>
          </w:pPr>
        </w:pPrChange>
      </w:pPr>
      <w:del w:id="4241" w:author="Kaski Maiju" w:date="2024-09-26T12:01:00Z" w16du:dateUtc="2024-09-26T09:01:00Z">
        <w:r w:rsidRPr="00162B77" w:rsidDel="006C0517">
          <w:rPr>
            <w:rFonts w:ascii="Calibri" w:eastAsia="Calibri" w:hAnsi="Calibri" w:cs="Times New Roman"/>
          </w:rPr>
          <w:delText xml:space="preserve">Service delivers response to ECDIS/ECS </w:delText>
        </w:r>
      </w:del>
    </w:p>
    <w:p w14:paraId="53395F9C" w14:textId="5A4BB15B" w:rsidR="0031508E" w:rsidRPr="00162B77" w:rsidDel="006C0517" w:rsidRDefault="0031508E">
      <w:pPr>
        <w:rPr>
          <w:del w:id="4242" w:author="Kaski Maiju" w:date="2024-09-26T12:01:00Z" w16du:dateUtc="2024-09-26T09:01:00Z"/>
          <w:rFonts w:ascii="Calibri" w:eastAsia="Calibri" w:hAnsi="Calibri" w:cs="Times New Roman"/>
        </w:rPr>
        <w:pPrChange w:id="4243" w:author="Kaski Maiju" w:date="2024-09-26T12:01:00Z" w16du:dateUtc="2024-09-26T09:01:00Z">
          <w:pPr>
            <w:numPr>
              <w:numId w:val="35"/>
            </w:numPr>
            <w:spacing w:after="160" w:line="259" w:lineRule="auto"/>
            <w:ind w:left="3192" w:hanging="360"/>
            <w:contextualSpacing/>
          </w:pPr>
        </w:pPrChange>
      </w:pPr>
      <w:del w:id="4244" w:author="Kaski Maiju" w:date="2024-09-26T12:01:00Z" w16du:dateUtc="2024-09-26T09:01:00Z">
        <w:r w:rsidRPr="00162B77" w:rsidDel="006C0517">
          <w:rPr>
            <w:rFonts w:ascii="Calibri" w:eastAsia="Calibri" w:hAnsi="Calibri" w:cs="Times New Roman"/>
          </w:rPr>
          <w:delText>The mariner acknowledges revised ETD in ECDIS/ECS and send updated route plan with schedule to the VTS.</w:delText>
        </w:r>
      </w:del>
    </w:p>
    <w:p w14:paraId="301493E6" w14:textId="24DFE3C0" w:rsidR="00FD6C6C" w:rsidRPr="00162B77" w:rsidDel="006C0517" w:rsidRDefault="00FD6C6C">
      <w:pPr>
        <w:rPr>
          <w:del w:id="4245" w:author="Kaski Maiju" w:date="2024-09-26T12:01:00Z" w16du:dateUtc="2024-09-26T09:01:00Z"/>
          <w:rFonts w:ascii="Calibri" w:eastAsia="Calibri" w:hAnsi="Calibri" w:cs="Times New Roman"/>
        </w:rPr>
        <w:pPrChange w:id="4246" w:author="Kaski Maiju" w:date="2024-09-26T12:01:00Z" w16du:dateUtc="2024-09-26T09:01:00Z">
          <w:pPr>
            <w:spacing w:after="160" w:line="259" w:lineRule="auto"/>
            <w:ind w:left="3192"/>
            <w:contextualSpacing/>
          </w:pPr>
        </w:pPrChange>
      </w:pPr>
    </w:p>
    <w:p w14:paraId="5B15D09E" w14:textId="06B1F30D" w:rsidR="0031508E" w:rsidRPr="00162B77" w:rsidDel="006C0517" w:rsidRDefault="0031508E">
      <w:pPr>
        <w:rPr>
          <w:del w:id="4247" w:author="Kaski Maiju" w:date="2024-09-26T12:01:00Z" w16du:dateUtc="2024-09-26T09:01:00Z"/>
          <w:rFonts w:ascii="Calibri" w:eastAsia="Calibri" w:hAnsi="Calibri" w:cs="Times New Roman"/>
        </w:rPr>
        <w:pPrChange w:id="4248" w:author="Kaski Maiju" w:date="2024-09-26T12:01:00Z" w16du:dateUtc="2024-09-26T09:01:00Z">
          <w:pPr>
            <w:spacing w:after="160" w:line="259" w:lineRule="auto"/>
          </w:pPr>
        </w:pPrChange>
      </w:pPr>
      <w:del w:id="4249" w:author="Kaski Maiju" w:date="2024-09-26T12:01:00Z" w16du:dateUtc="2024-09-26T09:01:00Z">
        <w:r w:rsidRPr="00162B77" w:rsidDel="006C0517">
          <w:rPr>
            <w:rFonts w:ascii="Calibri" w:eastAsia="Calibri" w:hAnsi="Calibri" w:cs="Times New Roman"/>
            <w:u w:val="single"/>
          </w:rPr>
          <w:delText>Ordinary Sequence #4, including route plan:</w:delText>
        </w:r>
        <w:r w:rsidRPr="00162B77" w:rsidDel="006C0517">
          <w:rPr>
            <w:rFonts w:ascii="Calibri" w:eastAsia="Calibri" w:hAnsi="Calibri" w:cs="Times New Roman"/>
          </w:rPr>
          <w:delText xml:space="preserve"> </w:delText>
        </w:r>
      </w:del>
    </w:p>
    <w:p w14:paraId="6EF11B48" w14:textId="0AF2F1A9" w:rsidR="0031508E" w:rsidRPr="00162B77" w:rsidDel="006C0517" w:rsidRDefault="0031508E">
      <w:pPr>
        <w:rPr>
          <w:del w:id="4250" w:author="Kaski Maiju" w:date="2024-09-26T12:01:00Z" w16du:dateUtc="2024-09-26T09:01:00Z"/>
          <w:rFonts w:ascii="Calibri" w:eastAsia="Calibri" w:hAnsi="Calibri" w:cs="Times New Roman"/>
        </w:rPr>
        <w:pPrChange w:id="4251" w:author="Kaski Maiju" w:date="2024-09-26T12:01:00Z" w16du:dateUtc="2024-09-26T09:01:00Z">
          <w:pPr>
            <w:numPr>
              <w:numId w:val="34"/>
            </w:numPr>
            <w:spacing w:after="160" w:line="259" w:lineRule="auto"/>
            <w:ind w:left="3192" w:hanging="360"/>
            <w:contextualSpacing/>
          </w:pPr>
        </w:pPrChange>
      </w:pPr>
      <w:del w:id="4252" w:author="Kaski Maiju" w:date="2024-09-26T12:01:00Z" w16du:dateUtc="2024-09-26T09:01:00Z">
        <w:r w:rsidRPr="00162B77" w:rsidDel="006C0517">
          <w:rPr>
            <w:rFonts w:ascii="Calibri" w:eastAsia="Calibri" w:hAnsi="Calibri" w:cs="Times New Roman"/>
          </w:rPr>
          <w:delText>VTS uses intended route and schedule from prearrival information provided by the vessel</w:delText>
        </w:r>
      </w:del>
    </w:p>
    <w:p w14:paraId="32B089D9" w14:textId="60BCA19D" w:rsidR="0031508E" w:rsidRPr="00162B77" w:rsidDel="006C0517" w:rsidRDefault="0031508E">
      <w:pPr>
        <w:rPr>
          <w:del w:id="4253" w:author="Kaski Maiju" w:date="2024-09-26T12:01:00Z" w16du:dateUtc="2024-09-26T09:01:00Z"/>
          <w:rFonts w:ascii="Calibri" w:eastAsia="Calibri" w:hAnsi="Calibri" w:cs="Times New Roman"/>
        </w:rPr>
        <w:pPrChange w:id="4254" w:author="Kaski Maiju" w:date="2024-09-26T12:01:00Z" w16du:dateUtc="2024-09-26T09:01:00Z">
          <w:pPr>
            <w:numPr>
              <w:numId w:val="34"/>
            </w:numPr>
            <w:spacing w:after="160" w:line="259" w:lineRule="auto"/>
            <w:ind w:left="3192" w:hanging="360"/>
            <w:contextualSpacing/>
          </w:pPr>
        </w:pPrChange>
      </w:pPr>
      <w:del w:id="4255" w:author="Kaski Maiju" w:date="2024-09-26T12:01:00Z" w16du:dateUtc="2024-09-26T09:01:00Z">
        <w:r w:rsidRPr="00162B77" w:rsidDel="006C0517">
          <w:rPr>
            <w:rFonts w:ascii="Calibri" w:eastAsia="Calibri" w:hAnsi="Calibri" w:cs="Times New Roman"/>
          </w:rPr>
          <w:delText>Vessel's planned ETA is suitable. VTS sends new updated route plan which includes recommended ETA to ECDIS/ECS of the vessel through the service</w:delText>
        </w:r>
      </w:del>
    </w:p>
    <w:p w14:paraId="39A52ADD" w14:textId="35295A33" w:rsidR="0031508E" w:rsidRPr="00162B77" w:rsidDel="006C0517" w:rsidRDefault="0031508E">
      <w:pPr>
        <w:rPr>
          <w:del w:id="4256" w:author="Kaski Maiju" w:date="2024-09-26T12:01:00Z" w16du:dateUtc="2024-09-26T09:01:00Z"/>
          <w:rFonts w:ascii="Calibri" w:eastAsia="Calibri" w:hAnsi="Calibri" w:cs="Times New Roman"/>
        </w:rPr>
        <w:pPrChange w:id="4257" w:author="Kaski Maiju" w:date="2024-09-26T12:01:00Z" w16du:dateUtc="2024-09-26T09:01:00Z">
          <w:pPr>
            <w:numPr>
              <w:numId w:val="34"/>
            </w:numPr>
            <w:spacing w:after="160" w:line="259" w:lineRule="auto"/>
            <w:ind w:left="3192" w:hanging="360"/>
            <w:contextualSpacing/>
          </w:pPr>
        </w:pPrChange>
      </w:pPr>
      <w:del w:id="4258" w:author="Kaski Maiju" w:date="2024-09-26T12:01:00Z" w16du:dateUtc="2024-09-26T09:01:00Z">
        <w:r w:rsidRPr="00162B77" w:rsidDel="006C0517">
          <w:rPr>
            <w:rFonts w:ascii="Calibri" w:eastAsia="Calibri" w:hAnsi="Calibri" w:cs="Times New Roman"/>
          </w:rPr>
          <w:delText>The mariner acknowledges to reach the ETA in ECDIS/ECS send updated route plan with schedule to the VTS.</w:delText>
        </w:r>
      </w:del>
    </w:p>
    <w:p w14:paraId="106A42BF" w14:textId="681BCCF4" w:rsidR="0031508E" w:rsidRPr="00162B77" w:rsidDel="006C0517" w:rsidRDefault="0031508E">
      <w:pPr>
        <w:rPr>
          <w:del w:id="4259" w:author="Kaski Maiju" w:date="2024-09-26T12:01:00Z" w16du:dateUtc="2024-09-26T09:01:00Z"/>
          <w:rFonts w:ascii="Calibri" w:eastAsia="Calibri" w:hAnsi="Calibri" w:cs="Times New Roman"/>
        </w:rPr>
        <w:pPrChange w:id="4260" w:author="Kaski Maiju" w:date="2024-09-26T12:01:00Z" w16du:dateUtc="2024-09-26T09:01:00Z">
          <w:pPr>
            <w:numPr>
              <w:numId w:val="34"/>
            </w:numPr>
            <w:spacing w:after="160" w:line="259" w:lineRule="auto"/>
            <w:ind w:left="3192" w:hanging="360"/>
            <w:contextualSpacing/>
          </w:pPr>
        </w:pPrChange>
      </w:pPr>
      <w:del w:id="4261" w:author="Kaski Maiju" w:date="2024-09-26T12:01:00Z" w16du:dateUtc="2024-09-26T09:01:00Z">
        <w:r w:rsidRPr="00162B77" w:rsidDel="006C0517">
          <w:rPr>
            <w:rFonts w:ascii="Calibri" w:eastAsia="Calibri" w:hAnsi="Calibri" w:cs="Times New Roman"/>
          </w:rPr>
          <w:delText>New ETA is confirmed by the VTS</w:delText>
        </w:r>
      </w:del>
    </w:p>
    <w:p w14:paraId="578F406C" w14:textId="0D92AB7F" w:rsidR="0031508E" w:rsidRPr="00162B77" w:rsidDel="006C0517" w:rsidRDefault="0031508E">
      <w:pPr>
        <w:rPr>
          <w:del w:id="4262" w:author="Kaski Maiju" w:date="2024-09-26T12:01:00Z" w16du:dateUtc="2024-09-26T09:01:00Z"/>
          <w:rFonts w:ascii="Calibri" w:eastAsia="Calibri" w:hAnsi="Calibri" w:cs="Times New Roman"/>
        </w:rPr>
        <w:pPrChange w:id="4263" w:author="Kaski Maiju" w:date="2024-09-26T12:01:00Z" w16du:dateUtc="2024-09-26T09:01:00Z">
          <w:pPr>
            <w:spacing w:after="160" w:line="259" w:lineRule="auto"/>
          </w:pPr>
        </w:pPrChange>
      </w:pPr>
    </w:p>
    <w:p w14:paraId="2DA7616D" w14:textId="60B3E4A8" w:rsidR="0031508E" w:rsidRPr="00162B77" w:rsidDel="006C0517" w:rsidRDefault="0031508E">
      <w:pPr>
        <w:rPr>
          <w:del w:id="4264" w:author="Kaski Maiju" w:date="2024-09-26T12:01:00Z" w16du:dateUtc="2024-09-26T09:01:00Z"/>
          <w:rFonts w:ascii="Calibri" w:eastAsia="Calibri" w:hAnsi="Calibri" w:cs="Times New Roman"/>
        </w:rPr>
        <w:pPrChange w:id="4265" w:author="Kaski Maiju" w:date="2024-09-26T12:01:00Z" w16du:dateUtc="2024-09-26T09:01:00Z">
          <w:pPr>
            <w:pBdr>
              <w:bottom w:val="single" w:sz="6" w:space="1" w:color="auto"/>
            </w:pBdr>
            <w:spacing w:after="160" w:line="259" w:lineRule="auto"/>
            <w:ind w:left="2124" w:hanging="2124"/>
          </w:pPr>
        </w:pPrChange>
      </w:pPr>
      <w:del w:id="4266"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w:delText>
        </w:r>
        <w:r w:rsidRPr="00162B77" w:rsidDel="006C0517">
          <w:rPr>
            <w:rFonts w:ascii="Calibri" w:eastAsia="Calibri" w:hAnsi="Calibri" w:cs="Times New Roman"/>
          </w:rPr>
          <w:tab/>
          <w:delText xml:space="preserve"> </w:delText>
        </w:r>
        <w:r w:rsidR="00FD6C6C" w:rsidRPr="00162B77" w:rsidDel="006C0517">
          <w:rPr>
            <w:rFonts w:ascii="Calibri" w:eastAsia="Calibri" w:hAnsi="Calibri" w:cs="Times New Roman"/>
          </w:rPr>
          <w:tab/>
        </w:r>
        <w:r w:rsidRPr="00162B77" w:rsidDel="006C0517">
          <w:rPr>
            <w:rFonts w:ascii="Calibri" w:eastAsia="Calibri" w:hAnsi="Calibri" w:cs="Times New Roman"/>
          </w:rPr>
          <w:delText xml:space="preserve">The correct traffic management information is displayed on the ECDIS/ECS </w:delText>
        </w:r>
        <w:r w:rsidRPr="00162B77" w:rsidDel="006C0517">
          <w:rPr>
            <w:rFonts w:ascii="Calibri" w:eastAsia="Calibri" w:hAnsi="Calibri" w:cs="Times New Roman"/>
          </w:rPr>
          <w:tab/>
        </w:r>
        <w:r w:rsidRPr="00162B77" w:rsidDel="006C0517">
          <w:rPr>
            <w:rFonts w:ascii="Calibri" w:eastAsia="Calibri" w:hAnsi="Calibri" w:cs="Times New Roman"/>
          </w:rPr>
          <w:tab/>
          <w:delText>and VTS equipment</w:delText>
        </w:r>
      </w:del>
    </w:p>
    <w:p w14:paraId="0951658C" w14:textId="7734DA81" w:rsidR="0031508E" w:rsidRPr="00162B77" w:rsidDel="006C0517" w:rsidRDefault="0031508E">
      <w:pPr>
        <w:rPr>
          <w:del w:id="4267" w:author="Kaski Maiju" w:date="2024-09-26T12:01:00Z" w16du:dateUtc="2024-09-26T09:01:00Z"/>
          <w:rFonts w:ascii="Calibri" w:eastAsia="Calibri" w:hAnsi="Calibri" w:cs="Times New Roman"/>
          <w:b/>
          <w:bCs/>
        </w:rPr>
        <w:pPrChange w:id="4268" w:author="Kaski Maiju" w:date="2024-09-26T12:01:00Z" w16du:dateUtc="2024-09-26T09:01:00Z">
          <w:pPr>
            <w:spacing w:after="160" w:line="259" w:lineRule="auto"/>
          </w:pPr>
        </w:pPrChange>
      </w:pPr>
      <w:del w:id="4269" w:author="Kaski Maiju" w:date="2024-09-26T12:01:00Z" w16du:dateUtc="2024-09-26T09:01:00Z">
        <w:r w:rsidRPr="00162B77" w:rsidDel="006C0517">
          <w:rPr>
            <w:rFonts w:ascii="Calibri" w:eastAsia="Calibri" w:hAnsi="Calibri" w:cs="Times New Roman"/>
            <w:b/>
            <w:bCs/>
          </w:rPr>
          <w:delText>Use Case 6</w:delText>
        </w:r>
      </w:del>
    </w:p>
    <w:p w14:paraId="12B16243" w14:textId="014AAF10" w:rsidR="0031508E" w:rsidRPr="00162B77" w:rsidDel="006C0517" w:rsidRDefault="0031508E">
      <w:pPr>
        <w:rPr>
          <w:del w:id="4270" w:author="Kaski Maiju" w:date="2024-09-26T12:01:00Z" w16du:dateUtc="2024-09-26T09:01:00Z"/>
          <w:rFonts w:ascii="Calibri" w:eastAsia="Calibri" w:hAnsi="Calibri" w:cs="Times New Roman"/>
        </w:rPr>
        <w:pPrChange w:id="4271" w:author="Kaski Maiju" w:date="2024-09-26T12:01:00Z" w16du:dateUtc="2024-09-26T09:01:00Z">
          <w:pPr>
            <w:spacing w:after="160" w:line="259" w:lineRule="auto"/>
          </w:pPr>
        </w:pPrChange>
      </w:pPr>
      <w:del w:id="4272"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Risk of grounding</w:delText>
        </w:r>
      </w:del>
    </w:p>
    <w:p w14:paraId="3A1352DF" w14:textId="13A2AEF8" w:rsidR="0031508E" w:rsidRPr="00162B77" w:rsidDel="006C0517" w:rsidRDefault="0031508E">
      <w:pPr>
        <w:rPr>
          <w:del w:id="4273" w:author="Kaski Maiju" w:date="2024-09-26T12:01:00Z" w16du:dateUtc="2024-09-26T09:01:00Z"/>
          <w:rFonts w:ascii="Calibri" w:eastAsia="Calibri" w:hAnsi="Calibri" w:cs="Times New Roman"/>
        </w:rPr>
        <w:pPrChange w:id="4274" w:author="Kaski Maiju" w:date="2024-09-26T12:01:00Z" w16du:dateUtc="2024-09-26T09:01:00Z">
          <w:pPr>
            <w:spacing w:after="160" w:line="259" w:lineRule="auto"/>
            <w:ind w:left="2832" w:hanging="2832"/>
          </w:pPr>
        </w:pPrChange>
      </w:pPr>
      <w:del w:id="4275"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In addition to voice communications, the vessel can be provided with an electronic route recommendation or waypoint.</w:delText>
        </w:r>
      </w:del>
    </w:p>
    <w:p w14:paraId="125F0723" w14:textId="3188FE6C" w:rsidR="0031508E" w:rsidRPr="00162B77" w:rsidDel="006C0517" w:rsidRDefault="0031508E">
      <w:pPr>
        <w:rPr>
          <w:del w:id="4276" w:author="Kaski Maiju" w:date="2024-09-26T12:01:00Z" w16du:dateUtc="2024-09-26T09:01:00Z"/>
          <w:rFonts w:ascii="Calibri" w:eastAsia="Calibri" w:hAnsi="Calibri" w:cs="Times New Roman"/>
        </w:rPr>
        <w:pPrChange w:id="4277" w:author="Kaski Maiju" w:date="2024-09-26T12:01:00Z" w16du:dateUtc="2024-09-26T09:01:00Z">
          <w:pPr>
            <w:spacing w:after="160" w:line="259" w:lineRule="auto"/>
          </w:pPr>
        </w:pPrChange>
      </w:pPr>
      <w:del w:id="4278"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 xml:space="preserve">Mariner, ECDIS/ECS, VTS </w:delText>
        </w:r>
      </w:del>
    </w:p>
    <w:p w14:paraId="62A18030" w14:textId="2967B305" w:rsidR="0031508E" w:rsidRPr="00162B77" w:rsidDel="006C0517" w:rsidRDefault="0031508E">
      <w:pPr>
        <w:rPr>
          <w:del w:id="4279" w:author="Kaski Maiju" w:date="2024-09-26T12:01:00Z" w16du:dateUtc="2024-09-26T09:01:00Z"/>
          <w:rFonts w:ascii="Calibri" w:eastAsia="Calibri" w:hAnsi="Calibri" w:cs="Times New Roman"/>
        </w:rPr>
        <w:pPrChange w:id="4280" w:author="Kaski Maiju" w:date="2024-09-26T12:01:00Z" w16du:dateUtc="2024-09-26T09:01:00Z">
          <w:pPr>
            <w:spacing w:after="160" w:line="259" w:lineRule="auto"/>
          </w:pPr>
        </w:pPrChange>
      </w:pPr>
      <w:del w:id="4281"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Typically triggered when unsafe situation is observed by VTS</w:delText>
        </w:r>
      </w:del>
    </w:p>
    <w:p w14:paraId="68BF8D4C" w14:textId="7AC09F20" w:rsidR="0031508E" w:rsidRPr="00162B77" w:rsidDel="006C0517" w:rsidRDefault="0031508E">
      <w:pPr>
        <w:rPr>
          <w:del w:id="4282" w:author="Kaski Maiju" w:date="2024-09-26T12:01:00Z" w16du:dateUtc="2024-09-26T09:01:00Z"/>
          <w:rFonts w:ascii="Calibri" w:eastAsia="Calibri" w:hAnsi="Calibri" w:cs="Times New Roman"/>
        </w:rPr>
        <w:pPrChange w:id="4283" w:author="Kaski Maiju" w:date="2024-09-26T12:01:00Z" w16du:dateUtc="2024-09-26T09:01:00Z">
          <w:pPr>
            <w:spacing w:after="160" w:line="259" w:lineRule="auto"/>
            <w:ind w:left="2608" w:hanging="2608"/>
          </w:pPr>
        </w:pPrChange>
      </w:pPr>
      <w:del w:id="4284"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The available digital communication methods of the vessel is known to the VTS.</w:delText>
        </w:r>
      </w:del>
    </w:p>
    <w:p w14:paraId="179C90FA" w14:textId="4B654B84" w:rsidR="0031508E" w:rsidRPr="00162B77" w:rsidDel="006C0517" w:rsidRDefault="0031508E">
      <w:pPr>
        <w:rPr>
          <w:del w:id="4285" w:author="Kaski Maiju" w:date="2024-09-26T12:01:00Z" w16du:dateUtc="2024-09-26T09:01:00Z"/>
          <w:rFonts w:ascii="Calibri" w:eastAsia="Calibri" w:hAnsi="Calibri" w:cs="Times New Roman"/>
        </w:rPr>
        <w:pPrChange w:id="4286" w:author="Kaski Maiju" w:date="2024-09-26T12:01:00Z" w16du:dateUtc="2024-09-26T09:01:00Z">
          <w:pPr>
            <w:spacing w:after="160" w:line="259" w:lineRule="auto"/>
          </w:pPr>
        </w:pPrChange>
      </w:pPr>
      <w:del w:id="4287" w:author="Kaski Maiju" w:date="2024-09-26T12:01:00Z" w16du:dateUtc="2024-09-26T09:01:00Z">
        <w:r w:rsidRPr="00162B77" w:rsidDel="006C0517">
          <w:rPr>
            <w:rFonts w:ascii="Calibri" w:eastAsia="Calibri" w:hAnsi="Calibri" w:cs="Times New Roman"/>
            <w:u w:val="single"/>
          </w:rPr>
          <w:delText>Ordinary Sequence: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6C727DAA" w14:textId="407EBEA4" w:rsidR="0031508E" w:rsidRPr="00162B77" w:rsidDel="006C0517" w:rsidRDefault="0031508E">
      <w:pPr>
        <w:rPr>
          <w:del w:id="4288" w:author="Kaski Maiju" w:date="2024-09-26T12:01:00Z" w16du:dateUtc="2024-09-26T09:01:00Z"/>
          <w:rFonts w:ascii="Calibri" w:eastAsia="Calibri" w:hAnsi="Calibri" w:cs="Times New Roman"/>
        </w:rPr>
        <w:pPrChange w:id="4289" w:author="Kaski Maiju" w:date="2024-09-26T12:01:00Z" w16du:dateUtc="2024-09-26T09:01:00Z">
          <w:pPr>
            <w:numPr>
              <w:numId w:val="33"/>
            </w:numPr>
            <w:spacing w:after="160" w:line="259" w:lineRule="auto"/>
            <w:ind w:left="3192" w:hanging="360"/>
            <w:contextualSpacing/>
          </w:pPr>
        </w:pPrChange>
      </w:pPr>
      <w:del w:id="4290" w:author="Kaski Maiju" w:date="2024-09-26T12:01:00Z" w16du:dateUtc="2024-09-26T09:01:00Z">
        <w:r w:rsidRPr="00162B77" w:rsidDel="006C0517">
          <w:rPr>
            <w:rFonts w:ascii="Calibri" w:eastAsia="Calibri" w:hAnsi="Calibri" w:cs="Times New Roman"/>
          </w:rPr>
          <w:delText>VTS detects a potential grounding situation</w:delText>
        </w:r>
      </w:del>
    </w:p>
    <w:p w14:paraId="7F4BE175" w14:textId="7A59C7D2" w:rsidR="0031508E" w:rsidRPr="00162B77" w:rsidDel="006C0517" w:rsidRDefault="0031508E">
      <w:pPr>
        <w:rPr>
          <w:del w:id="4291" w:author="Kaski Maiju" w:date="2024-09-26T12:01:00Z" w16du:dateUtc="2024-09-26T09:01:00Z"/>
          <w:rFonts w:ascii="Calibri" w:eastAsia="Calibri" w:hAnsi="Calibri" w:cs="Times New Roman"/>
        </w:rPr>
        <w:pPrChange w:id="4292" w:author="Kaski Maiju" w:date="2024-09-26T12:01:00Z" w16du:dateUtc="2024-09-26T09:01:00Z">
          <w:pPr>
            <w:numPr>
              <w:numId w:val="33"/>
            </w:numPr>
            <w:spacing w:after="160" w:line="259" w:lineRule="auto"/>
            <w:ind w:left="3192" w:hanging="360"/>
            <w:contextualSpacing/>
          </w:pPr>
        </w:pPrChange>
      </w:pPr>
      <w:del w:id="4293" w:author="Kaski Maiju" w:date="2024-09-26T12:01:00Z" w16du:dateUtc="2024-09-26T09:01:00Z">
        <w:r w:rsidRPr="00162B77" w:rsidDel="006C0517">
          <w:rPr>
            <w:rFonts w:ascii="Calibri" w:eastAsia="Calibri" w:hAnsi="Calibri" w:cs="Times New Roman"/>
          </w:rPr>
          <w:delText>VTS system will alert the VTS operator about the situation</w:delText>
        </w:r>
      </w:del>
    </w:p>
    <w:p w14:paraId="1D154BB4" w14:textId="644358BF" w:rsidR="0031508E" w:rsidRPr="00162B77" w:rsidDel="006C0517" w:rsidRDefault="0031508E">
      <w:pPr>
        <w:rPr>
          <w:del w:id="4294" w:author="Kaski Maiju" w:date="2024-09-26T12:01:00Z" w16du:dateUtc="2024-09-26T09:01:00Z"/>
          <w:rFonts w:ascii="Calibri" w:eastAsia="Calibri" w:hAnsi="Calibri" w:cs="Times New Roman"/>
        </w:rPr>
        <w:pPrChange w:id="4295" w:author="Kaski Maiju" w:date="2024-09-26T12:01:00Z" w16du:dateUtc="2024-09-26T09:01:00Z">
          <w:pPr>
            <w:numPr>
              <w:numId w:val="33"/>
            </w:numPr>
            <w:spacing w:after="160" w:line="259" w:lineRule="auto"/>
            <w:ind w:left="3192" w:hanging="360"/>
            <w:contextualSpacing/>
          </w:pPr>
        </w:pPrChange>
      </w:pPr>
      <w:del w:id="4296" w:author="Kaski Maiju" w:date="2024-09-26T12:01:00Z" w16du:dateUtc="2024-09-26T09:01:00Z">
        <w:r w:rsidRPr="00162B77" w:rsidDel="006C0517">
          <w:rPr>
            <w:rFonts w:ascii="Calibri" w:eastAsia="Calibri" w:hAnsi="Calibri" w:cs="Times New Roman"/>
          </w:rPr>
          <w:delText>VTS system sends information automatically or triggered by the VTS operator to ECDIS</w:delText>
        </w:r>
      </w:del>
    </w:p>
    <w:p w14:paraId="5505F827" w14:textId="39E070A6" w:rsidR="0031508E" w:rsidRPr="00162B77" w:rsidDel="006C0517" w:rsidRDefault="0031508E">
      <w:pPr>
        <w:rPr>
          <w:del w:id="4297" w:author="Kaski Maiju" w:date="2024-09-26T12:01:00Z" w16du:dateUtc="2024-09-26T09:01:00Z"/>
          <w:rFonts w:ascii="Calibri" w:eastAsia="Calibri" w:hAnsi="Calibri" w:cs="Times New Roman"/>
        </w:rPr>
        <w:pPrChange w:id="4298" w:author="Kaski Maiju" w:date="2024-09-26T12:01:00Z" w16du:dateUtc="2024-09-26T09:01:00Z">
          <w:pPr>
            <w:numPr>
              <w:numId w:val="33"/>
            </w:numPr>
            <w:spacing w:after="160" w:line="259" w:lineRule="auto"/>
            <w:ind w:left="3192" w:hanging="360"/>
            <w:contextualSpacing/>
          </w:pPr>
        </w:pPrChange>
      </w:pPr>
      <w:del w:id="4299" w:author="Kaski Maiju" w:date="2024-09-26T12:01:00Z" w16du:dateUtc="2024-09-26T09:01:00Z">
        <w:r w:rsidRPr="00162B77" w:rsidDel="006C0517">
          <w:rPr>
            <w:rFonts w:ascii="Calibri" w:eastAsia="Calibri" w:hAnsi="Calibri" w:cs="Times New Roman"/>
          </w:rPr>
          <w:delText>No navigational changes are detected by the VTS, or vessel has not acknowledged information from VTS</w:delText>
        </w:r>
      </w:del>
    </w:p>
    <w:p w14:paraId="610DE01C" w14:textId="43CC9050" w:rsidR="0031508E" w:rsidRPr="00162B77" w:rsidDel="006C0517" w:rsidRDefault="0031508E">
      <w:pPr>
        <w:rPr>
          <w:del w:id="4300" w:author="Kaski Maiju" w:date="2024-09-26T12:01:00Z" w16du:dateUtc="2024-09-26T09:01:00Z"/>
          <w:rFonts w:ascii="Calibri" w:eastAsia="Calibri" w:hAnsi="Calibri" w:cs="Times New Roman"/>
        </w:rPr>
        <w:pPrChange w:id="4301" w:author="Kaski Maiju" w:date="2024-09-26T12:01:00Z" w16du:dateUtc="2024-09-26T09:01:00Z">
          <w:pPr>
            <w:numPr>
              <w:numId w:val="33"/>
            </w:numPr>
            <w:spacing w:after="160" w:line="259" w:lineRule="auto"/>
            <w:ind w:left="3192" w:hanging="360"/>
            <w:contextualSpacing/>
          </w:pPr>
        </w:pPrChange>
      </w:pPr>
      <w:del w:id="4302" w:author="Kaski Maiju" w:date="2024-09-26T12:01:00Z" w16du:dateUtc="2024-09-26T09:01:00Z">
        <w:r w:rsidRPr="00162B77" w:rsidDel="006C0517">
          <w:rPr>
            <w:rFonts w:ascii="Calibri" w:eastAsia="Calibri" w:hAnsi="Calibri" w:cs="Times New Roman"/>
          </w:rPr>
          <w:delText>If the risk of grounding is not avoided, VTS send route recommendation, waypoint or course to the vessel</w:delText>
        </w:r>
      </w:del>
    </w:p>
    <w:p w14:paraId="6C5B7A3F" w14:textId="567E6B39" w:rsidR="0031508E" w:rsidRPr="00162B77" w:rsidDel="006C0517" w:rsidRDefault="0031508E">
      <w:pPr>
        <w:rPr>
          <w:del w:id="4303" w:author="Kaski Maiju" w:date="2024-09-26T12:01:00Z" w16du:dateUtc="2024-09-26T09:01:00Z"/>
          <w:rFonts w:ascii="Calibri" w:eastAsia="Calibri" w:hAnsi="Calibri" w:cs="Times New Roman"/>
        </w:rPr>
        <w:pPrChange w:id="4304" w:author="Kaski Maiju" w:date="2024-09-26T12:01:00Z" w16du:dateUtc="2024-09-26T09:01:00Z">
          <w:pPr>
            <w:numPr>
              <w:numId w:val="33"/>
            </w:numPr>
            <w:spacing w:after="160" w:line="259" w:lineRule="auto"/>
            <w:ind w:left="3192" w:hanging="360"/>
            <w:contextualSpacing/>
          </w:pPr>
        </w:pPrChange>
      </w:pPr>
      <w:del w:id="4305" w:author="Kaski Maiju" w:date="2024-09-26T12:01:00Z" w16du:dateUtc="2024-09-26T09:01:00Z">
        <w:r w:rsidRPr="00162B77" w:rsidDel="006C0517">
          <w:rPr>
            <w:rFonts w:ascii="Calibri" w:eastAsia="Calibri" w:hAnsi="Calibri" w:cs="Times New Roman"/>
          </w:rPr>
          <w:delText>VTS operator will contact the vessel by VHF</w:delText>
        </w:r>
      </w:del>
    </w:p>
    <w:p w14:paraId="0C6DA831" w14:textId="3638F2E8" w:rsidR="0031508E" w:rsidRPr="00162B77" w:rsidDel="006C0517" w:rsidRDefault="0031508E">
      <w:pPr>
        <w:rPr>
          <w:del w:id="4306" w:author="Kaski Maiju" w:date="2024-09-26T12:01:00Z" w16du:dateUtc="2024-09-26T09:01:00Z"/>
          <w:rFonts w:ascii="Calibri" w:eastAsia="Calibri" w:hAnsi="Calibri" w:cs="Times New Roman"/>
        </w:rPr>
        <w:pPrChange w:id="4307" w:author="Kaski Maiju" w:date="2024-09-26T12:01:00Z" w16du:dateUtc="2024-09-26T09:01:00Z">
          <w:pPr>
            <w:numPr>
              <w:numId w:val="33"/>
            </w:numPr>
            <w:spacing w:after="160" w:line="259" w:lineRule="auto"/>
            <w:ind w:left="3192" w:hanging="360"/>
            <w:contextualSpacing/>
          </w:pPr>
        </w:pPrChange>
      </w:pPr>
      <w:del w:id="4308" w:author="Kaski Maiju" w:date="2024-09-26T12:01:00Z" w16du:dateUtc="2024-09-26T09:01:00Z">
        <w:r w:rsidRPr="00162B77" w:rsidDel="006C0517">
          <w:rPr>
            <w:rFonts w:ascii="Calibri" w:eastAsia="Calibri" w:hAnsi="Calibri" w:cs="Times New Roman"/>
          </w:rPr>
          <w:delText>Vessel alters course and updates its route plan</w:delText>
        </w:r>
      </w:del>
    </w:p>
    <w:p w14:paraId="14404DA7" w14:textId="41CB78AF" w:rsidR="00866600" w:rsidRPr="00162B77" w:rsidDel="006C0517" w:rsidRDefault="00866600">
      <w:pPr>
        <w:rPr>
          <w:del w:id="4309" w:author="Kaski Maiju" w:date="2024-09-26T12:01:00Z" w16du:dateUtc="2024-09-26T09:01:00Z"/>
          <w:rFonts w:ascii="Calibri" w:eastAsia="Calibri" w:hAnsi="Calibri" w:cs="Times New Roman"/>
        </w:rPr>
        <w:pPrChange w:id="4310" w:author="Kaski Maiju" w:date="2024-09-26T12:01:00Z" w16du:dateUtc="2024-09-26T09:01:00Z">
          <w:pPr>
            <w:spacing w:after="160" w:line="259" w:lineRule="auto"/>
            <w:ind w:left="2968"/>
            <w:contextualSpacing/>
          </w:pPr>
        </w:pPrChange>
      </w:pPr>
    </w:p>
    <w:p w14:paraId="65DA2974" w14:textId="6087E6FA" w:rsidR="0031508E" w:rsidRPr="00162B77" w:rsidDel="006C0517" w:rsidRDefault="0031508E">
      <w:pPr>
        <w:rPr>
          <w:del w:id="4311" w:author="Kaski Maiju" w:date="2024-09-26T12:01:00Z" w16du:dateUtc="2024-09-26T09:01:00Z"/>
          <w:rFonts w:ascii="Calibri" w:eastAsia="Calibri" w:hAnsi="Calibri" w:cs="Times New Roman"/>
          <w:lang w:val="fr-FR"/>
        </w:rPr>
        <w:pPrChange w:id="4312" w:author="Kaski Maiju" w:date="2024-09-26T12:01:00Z" w16du:dateUtc="2024-09-26T09:01:00Z">
          <w:pPr>
            <w:pBdr>
              <w:bottom w:val="single" w:sz="6" w:space="1" w:color="auto"/>
            </w:pBdr>
            <w:spacing w:after="160" w:line="259" w:lineRule="auto"/>
          </w:pPr>
        </w:pPrChange>
      </w:pPr>
      <w:del w:id="4313" w:author="Kaski Maiju" w:date="2024-09-26T12:01:00Z" w16du:dateUtc="2024-09-26T09:01:00Z">
        <w:r w:rsidRPr="00162B77" w:rsidDel="006C0517">
          <w:rPr>
            <w:rFonts w:ascii="Calibri" w:eastAsia="Calibri" w:hAnsi="Calibri" w:cs="Times New Roman"/>
            <w:u w:val="single"/>
            <w:lang w:val="fr-FR"/>
          </w:rPr>
          <w:delText>Post-conditions</w:delText>
        </w:r>
        <w:r w:rsidRPr="00162B77" w:rsidDel="006C0517">
          <w:rPr>
            <w:rFonts w:ascii="Calibri" w:eastAsia="Calibri" w:hAnsi="Calibri" w:cs="Times New Roman"/>
            <w:lang w:val="fr-FR"/>
          </w:rPr>
          <w:delText>:</w:delText>
        </w:r>
        <w:r w:rsidRPr="00162B77" w:rsidDel="006C0517">
          <w:rPr>
            <w:rFonts w:ascii="Calibri" w:eastAsia="Calibri" w:hAnsi="Calibri" w:cs="Times New Roman"/>
            <w:lang w:val="fr-FR"/>
          </w:rPr>
          <w:tab/>
          <w:delText xml:space="preserve"> </w:delText>
        </w:r>
        <w:r w:rsidR="00866600" w:rsidRPr="00162B77" w:rsidDel="006C0517">
          <w:rPr>
            <w:rFonts w:ascii="Calibri" w:eastAsia="Calibri" w:hAnsi="Calibri" w:cs="Times New Roman"/>
            <w:lang w:val="fr-FR"/>
          </w:rPr>
          <w:tab/>
        </w:r>
        <w:r w:rsidRPr="00162B77" w:rsidDel="006C0517">
          <w:rPr>
            <w:rFonts w:ascii="Calibri" w:eastAsia="Calibri" w:hAnsi="Calibri" w:cs="Times New Roman"/>
            <w:lang w:val="fr-FR"/>
          </w:rPr>
          <w:delText>Vessel continues voyage safely</w:delText>
        </w:r>
      </w:del>
    </w:p>
    <w:p w14:paraId="7D75362E" w14:textId="2E86C2CA" w:rsidR="0031508E" w:rsidRPr="00162B77" w:rsidDel="006C0517" w:rsidRDefault="0031508E">
      <w:pPr>
        <w:rPr>
          <w:del w:id="4314" w:author="Kaski Maiju" w:date="2024-09-26T12:01:00Z" w16du:dateUtc="2024-09-26T09:01:00Z"/>
          <w:rFonts w:ascii="Calibri" w:eastAsia="Calibri" w:hAnsi="Calibri" w:cs="Times New Roman"/>
          <w:b/>
          <w:bCs/>
        </w:rPr>
        <w:pPrChange w:id="4315" w:author="Kaski Maiju" w:date="2024-09-26T12:01:00Z" w16du:dateUtc="2024-09-26T09:01:00Z">
          <w:pPr>
            <w:spacing w:after="160" w:line="259" w:lineRule="auto"/>
          </w:pPr>
        </w:pPrChange>
      </w:pPr>
      <w:bookmarkStart w:id="4316" w:name="_Hlk161216079"/>
      <w:del w:id="4317" w:author="Kaski Maiju" w:date="2024-09-26T12:01:00Z" w16du:dateUtc="2024-09-26T09:01:00Z">
        <w:r w:rsidRPr="00162B77" w:rsidDel="006C0517">
          <w:rPr>
            <w:rFonts w:ascii="Calibri" w:eastAsia="Calibri" w:hAnsi="Calibri" w:cs="Times New Roman"/>
            <w:b/>
            <w:bCs/>
          </w:rPr>
          <w:delText>Use Case 7</w:delText>
        </w:r>
      </w:del>
    </w:p>
    <w:p w14:paraId="14AC8A42" w14:textId="6CD59901" w:rsidR="0031508E" w:rsidRPr="00162B77" w:rsidDel="006C0517" w:rsidRDefault="0031508E">
      <w:pPr>
        <w:rPr>
          <w:del w:id="4318" w:author="Kaski Maiju" w:date="2024-09-26T12:01:00Z" w16du:dateUtc="2024-09-26T09:01:00Z"/>
          <w:rFonts w:ascii="Calibri" w:eastAsia="Calibri" w:hAnsi="Calibri" w:cs="Times New Roman"/>
        </w:rPr>
        <w:pPrChange w:id="4319" w:author="Kaski Maiju" w:date="2024-09-26T12:01:00Z" w16du:dateUtc="2024-09-26T09:01:00Z">
          <w:pPr>
            <w:spacing w:after="160" w:line="259" w:lineRule="auto"/>
          </w:pPr>
        </w:pPrChange>
      </w:pPr>
      <w:del w:id="4320"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Providing VTS route</w:delText>
        </w:r>
      </w:del>
    </w:p>
    <w:p w14:paraId="3A40D015" w14:textId="00C81A1C" w:rsidR="0031508E" w:rsidRPr="00162B77" w:rsidDel="006C0517" w:rsidRDefault="0031508E">
      <w:pPr>
        <w:rPr>
          <w:del w:id="4321" w:author="Kaski Maiju" w:date="2024-09-26T12:01:00Z" w16du:dateUtc="2024-09-26T09:01:00Z"/>
          <w:rFonts w:ascii="Calibri" w:eastAsia="Calibri" w:hAnsi="Calibri" w:cs="Times New Roman"/>
        </w:rPr>
        <w:pPrChange w:id="4322" w:author="Kaski Maiju" w:date="2024-09-26T12:01:00Z" w16du:dateUtc="2024-09-26T09:01:00Z">
          <w:pPr>
            <w:spacing w:after="160" w:line="259" w:lineRule="auto"/>
            <w:ind w:left="2608" w:hanging="2608"/>
          </w:pPr>
        </w:pPrChange>
      </w:pPr>
      <w:del w:id="4323"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637B81C1" w14:textId="7F5466B4" w:rsidR="0031508E" w:rsidRPr="00162B77" w:rsidDel="006C0517" w:rsidRDefault="0031508E">
      <w:pPr>
        <w:rPr>
          <w:del w:id="4324" w:author="Kaski Maiju" w:date="2024-09-26T12:01:00Z" w16du:dateUtc="2024-09-26T09:01:00Z"/>
          <w:rFonts w:ascii="Calibri" w:eastAsia="Calibri" w:hAnsi="Calibri" w:cs="Times New Roman"/>
        </w:rPr>
        <w:pPrChange w:id="4325" w:author="Kaski Maiju" w:date="2024-09-26T12:01:00Z" w16du:dateUtc="2024-09-26T09:01:00Z">
          <w:pPr>
            <w:spacing w:after="160" w:line="259" w:lineRule="auto"/>
          </w:pPr>
        </w:pPrChange>
      </w:pPr>
      <w:del w:id="4326"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 xml:space="preserve">Mariner, ECDIS/ECS, VTS </w:delText>
        </w:r>
      </w:del>
    </w:p>
    <w:p w14:paraId="142DB7EF" w14:textId="46BC3E06" w:rsidR="0031508E" w:rsidRPr="00162B77" w:rsidDel="006C0517" w:rsidRDefault="0031508E">
      <w:pPr>
        <w:rPr>
          <w:del w:id="4327" w:author="Kaski Maiju" w:date="2024-09-26T12:01:00Z" w16du:dateUtc="2024-09-26T09:01:00Z"/>
          <w:rFonts w:ascii="Calibri" w:eastAsia="Calibri" w:hAnsi="Calibri" w:cs="Times New Roman"/>
        </w:rPr>
        <w:pPrChange w:id="4328" w:author="Kaski Maiju" w:date="2024-09-26T12:01:00Z" w16du:dateUtc="2024-09-26T09:01:00Z">
          <w:pPr>
            <w:spacing w:after="160" w:line="259" w:lineRule="auto"/>
          </w:pPr>
        </w:pPrChange>
      </w:pPr>
      <w:del w:id="4329"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38F6181A" w14:textId="58C65172" w:rsidR="0031508E" w:rsidRPr="00162B77" w:rsidDel="006C0517" w:rsidRDefault="0031508E">
      <w:pPr>
        <w:rPr>
          <w:del w:id="4330" w:author="Kaski Maiju" w:date="2024-09-26T12:01:00Z" w16du:dateUtc="2024-09-26T09:01:00Z"/>
          <w:rFonts w:ascii="Calibri" w:eastAsia="Calibri" w:hAnsi="Calibri" w:cs="Times New Roman"/>
        </w:rPr>
        <w:pPrChange w:id="4331" w:author="Kaski Maiju" w:date="2024-09-26T12:01:00Z" w16du:dateUtc="2024-09-26T09:01:00Z">
          <w:pPr>
            <w:spacing w:after="160" w:line="259" w:lineRule="auto"/>
            <w:ind w:left="2608" w:hanging="2608"/>
          </w:pPr>
        </w:pPrChange>
      </w:pPr>
      <w:del w:id="4332"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540773D6" w14:textId="5C2AB428" w:rsidR="0031508E" w:rsidRPr="00162B77" w:rsidDel="006C0517" w:rsidRDefault="0031508E">
      <w:pPr>
        <w:rPr>
          <w:del w:id="4333" w:author="Kaski Maiju" w:date="2024-09-26T12:01:00Z" w16du:dateUtc="2024-09-26T09:01:00Z"/>
          <w:rFonts w:ascii="Calibri" w:eastAsia="Calibri" w:hAnsi="Calibri" w:cs="Times New Roman"/>
        </w:rPr>
        <w:pPrChange w:id="4334" w:author="Kaski Maiju" w:date="2024-09-26T12:01:00Z" w16du:dateUtc="2024-09-26T09:01:00Z">
          <w:pPr>
            <w:spacing w:after="160" w:line="259" w:lineRule="auto"/>
          </w:pPr>
        </w:pPrChange>
      </w:pPr>
      <w:del w:id="4335" w:author="Kaski Maiju" w:date="2024-09-26T12:01:00Z" w16du:dateUtc="2024-09-26T09:01:00Z">
        <w:r w:rsidRPr="00162B77" w:rsidDel="006C0517">
          <w:rPr>
            <w:rFonts w:ascii="Calibri" w:eastAsia="Calibri" w:hAnsi="Calibri" w:cs="Times New Roman"/>
            <w:u w:val="single"/>
          </w:rPr>
          <w:delText>Ordinary Sequence: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3CF3C324" w14:textId="4905A68D" w:rsidR="0031508E" w:rsidRPr="00162B77" w:rsidDel="006C0517" w:rsidRDefault="0031508E">
      <w:pPr>
        <w:rPr>
          <w:del w:id="4336" w:author="Kaski Maiju" w:date="2024-09-26T12:01:00Z" w16du:dateUtc="2024-09-26T09:01:00Z"/>
          <w:rFonts w:ascii="Calibri" w:eastAsia="Calibri" w:hAnsi="Calibri" w:cs="Times New Roman"/>
        </w:rPr>
        <w:pPrChange w:id="4337" w:author="Kaski Maiju" w:date="2024-09-26T12:01:00Z" w16du:dateUtc="2024-09-26T09:01:00Z">
          <w:pPr>
            <w:pBdr>
              <w:bottom w:val="single" w:sz="6" w:space="1" w:color="auto"/>
            </w:pBdr>
            <w:spacing w:after="160" w:line="259" w:lineRule="auto"/>
          </w:pPr>
        </w:pPrChange>
      </w:pPr>
      <w:del w:id="4338"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w:delText>
        </w:r>
        <w:r w:rsidRPr="00162B77" w:rsidDel="006C0517">
          <w:rPr>
            <w:rFonts w:ascii="Calibri" w:eastAsia="Calibri" w:hAnsi="Calibri" w:cs="Times New Roman"/>
          </w:rPr>
          <w:tab/>
        </w:r>
        <w:bookmarkEnd w:id="4316"/>
        <w:r w:rsidRPr="00162B77" w:rsidDel="006C0517">
          <w:rPr>
            <w:rFonts w:ascii="Calibri" w:eastAsia="Calibri" w:hAnsi="Calibri" w:cs="Times New Roman"/>
          </w:rPr>
          <w:delText xml:space="preserve"> </w:delText>
        </w:r>
      </w:del>
    </w:p>
    <w:p w14:paraId="6E921338" w14:textId="5C142314" w:rsidR="0031508E" w:rsidRPr="00162B77" w:rsidDel="006C0517" w:rsidRDefault="0031508E">
      <w:pPr>
        <w:rPr>
          <w:del w:id="4339" w:author="Kaski Maiju" w:date="2024-09-26T12:01:00Z" w16du:dateUtc="2024-09-26T09:01:00Z"/>
          <w:rFonts w:ascii="Calibri" w:eastAsia="Calibri" w:hAnsi="Calibri" w:cs="Times New Roman"/>
          <w:b/>
          <w:bCs/>
        </w:rPr>
        <w:pPrChange w:id="4340" w:author="Kaski Maiju" w:date="2024-09-26T12:01:00Z" w16du:dateUtc="2024-09-26T09:01:00Z">
          <w:pPr>
            <w:spacing w:after="160" w:line="259" w:lineRule="auto"/>
          </w:pPr>
        </w:pPrChange>
      </w:pPr>
      <w:del w:id="4341" w:author="Kaski Maiju" w:date="2024-09-26T12:01:00Z" w16du:dateUtc="2024-09-26T09:01:00Z">
        <w:r w:rsidRPr="00162B77" w:rsidDel="006C0517">
          <w:rPr>
            <w:rFonts w:ascii="Calibri" w:eastAsia="Calibri" w:hAnsi="Calibri" w:cs="Times New Roman"/>
            <w:b/>
            <w:bCs/>
          </w:rPr>
          <w:delText>Use Case 8</w:delText>
        </w:r>
      </w:del>
    </w:p>
    <w:p w14:paraId="74F82EB2" w14:textId="5AA0BA4C" w:rsidR="0031508E" w:rsidRPr="00162B77" w:rsidDel="006C0517" w:rsidRDefault="0031508E">
      <w:pPr>
        <w:rPr>
          <w:del w:id="4342" w:author="Kaski Maiju" w:date="2024-09-26T12:01:00Z" w16du:dateUtc="2024-09-26T09:01:00Z"/>
          <w:rFonts w:ascii="Calibri" w:eastAsia="Calibri" w:hAnsi="Calibri" w:cs="Times New Roman"/>
        </w:rPr>
        <w:pPrChange w:id="4343" w:author="Kaski Maiju" w:date="2024-09-26T12:01:00Z" w16du:dateUtc="2024-09-26T09:01:00Z">
          <w:pPr>
            <w:spacing w:after="160" w:line="259" w:lineRule="auto"/>
          </w:pPr>
        </w:pPrChange>
      </w:pPr>
      <w:del w:id="4344"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Regulation violations</w:delText>
        </w:r>
      </w:del>
    </w:p>
    <w:p w14:paraId="70245D78" w14:textId="46A0722A" w:rsidR="0031508E" w:rsidRPr="00162B77" w:rsidDel="006C0517" w:rsidRDefault="0031508E">
      <w:pPr>
        <w:rPr>
          <w:del w:id="4345" w:author="Kaski Maiju" w:date="2024-09-26T12:01:00Z" w16du:dateUtc="2024-09-26T09:01:00Z"/>
          <w:rFonts w:ascii="Calibri" w:eastAsia="Calibri" w:hAnsi="Calibri" w:cs="Times New Roman"/>
        </w:rPr>
        <w:pPrChange w:id="4346" w:author="Kaski Maiju" w:date="2024-09-26T12:01:00Z" w16du:dateUtc="2024-09-26T09:01:00Z">
          <w:pPr>
            <w:spacing w:after="160" w:line="259" w:lineRule="auto"/>
            <w:ind w:left="2832" w:hanging="2832"/>
          </w:pPr>
        </w:pPrChange>
      </w:pPr>
      <w:del w:id="4347"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VTS send information when vessel violates the rules in the VTS area, such as  COLREG 10 and VTS act</w:delText>
        </w:r>
      </w:del>
    </w:p>
    <w:p w14:paraId="3E22B9B5" w14:textId="6C5EFD00" w:rsidR="0031508E" w:rsidRPr="00162B77" w:rsidDel="006C0517" w:rsidRDefault="0031508E">
      <w:pPr>
        <w:rPr>
          <w:del w:id="4348" w:author="Kaski Maiju" w:date="2024-09-26T12:01:00Z" w16du:dateUtc="2024-09-26T09:01:00Z"/>
          <w:rFonts w:ascii="Calibri" w:eastAsia="Calibri" w:hAnsi="Calibri" w:cs="Times New Roman"/>
        </w:rPr>
        <w:pPrChange w:id="4349" w:author="Kaski Maiju" w:date="2024-09-26T12:01:00Z" w16du:dateUtc="2024-09-26T09:01:00Z">
          <w:pPr>
            <w:spacing w:after="160" w:line="259" w:lineRule="auto"/>
          </w:pPr>
        </w:pPrChange>
      </w:pPr>
      <w:del w:id="4350"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00866600" w:rsidRPr="00162B77" w:rsidDel="006C0517">
          <w:rPr>
            <w:rFonts w:ascii="Calibri" w:eastAsia="Calibri" w:hAnsi="Calibri" w:cs="Times New Roman"/>
          </w:rPr>
          <w:tab/>
        </w:r>
        <w:r w:rsidR="00866600" w:rsidRPr="00162B77" w:rsidDel="006C0517">
          <w:rPr>
            <w:rFonts w:ascii="Calibri" w:eastAsia="Calibri" w:hAnsi="Calibri" w:cs="Times New Roman"/>
          </w:rPr>
          <w:tab/>
        </w:r>
        <w:r w:rsidRPr="00162B77" w:rsidDel="006C0517">
          <w:rPr>
            <w:rFonts w:ascii="Calibri" w:eastAsia="Calibri" w:hAnsi="Calibri" w:cs="Times New Roman"/>
          </w:rPr>
          <w:delText xml:space="preserve">Mariner, ECDIS/ECS, VTS </w:delText>
        </w:r>
      </w:del>
    </w:p>
    <w:p w14:paraId="553B2AFF" w14:textId="68D6AB0C" w:rsidR="0031508E" w:rsidRPr="00162B77" w:rsidDel="006C0517" w:rsidRDefault="0031508E">
      <w:pPr>
        <w:rPr>
          <w:del w:id="4351" w:author="Kaski Maiju" w:date="2024-09-26T12:01:00Z" w16du:dateUtc="2024-09-26T09:01:00Z"/>
          <w:rFonts w:ascii="Calibri" w:eastAsia="Calibri" w:hAnsi="Calibri" w:cs="Times New Roman"/>
        </w:rPr>
        <w:pPrChange w:id="4352" w:author="Kaski Maiju" w:date="2024-09-26T12:01:00Z" w16du:dateUtc="2024-09-26T09:01:00Z">
          <w:pPr>
            <w:spacing w:after="160" w:line="259" w:lineRule="auto"/>
          </w:pPr>
        </w:pPrChange>
      </w:pPr>
      <w:del w:id="4353"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59ED5519" w14:textId="1E3C5EF6" w:rsidR="0031508E" w:rsidRPr="00162B77" w:rsidDel="006C0517" w:rsidRDefault="0031508E">
      <w:pPr>
        <w:rPr>
          <w:del w:id="4354" w:author="Kaski Maiju" w:date="2024-09-26T12:01:00Z" w16du:dateUtc="2024-09-26T09:01:00Z"/>
          <w:rFonts w:ascii="Calibri" w:eastAsia="Calibri" w:hAnsi="Calibri" w:cs="Times New Roman"/>
        </w:rPr>
        <w:pPrChange w:id="4355" w:author="Kaski Maiju" w:date="2024-09-26T12:01:00Z" w16du:dateUtc="2024-09-26T09:01:00Z">
          <w:pPr>
            <w:spacing w:after="160" w:line="259" w:lineRule="auto"/>
            <w:ind w:left="2608" w:hanging="2608"/>
          </w:pPr>
        </w:pPrChange>
      </w:pPr>
      <w:del w:id="4356"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00E67F78" w14:textId="13B6D1BC" w:rsidR="0031508E" w:rsidRPr="00162B77" w:rsidDel="006C0517" w:rsidRDefault="0031508E">
      <w:pPr>
        <w:rPr>
          <w:del w:id="4357" w:author="Kaski Maiju" w:date="2024-09-26T12:01:00Z" w16du:dateUtc="2024-09-26T09:01:00Z"/>
          <w:rFonts w:ascii="Calibri" w:eastAsia="Calibri" w:hAnsi="Calibri" w:cs="Times New Roman"/>
        </w:rPr>
        <w:pPrChange w:id="4358" w:author="Kaski Maiju" w:date="2024-09-26T12:01:00Z" w16du:dateUtc="2024-09-26T09:01:00Z">
          <w:pPr>
            <w:spacing w:after="160" w:line="259" w:lineRule="auto"/>
          </w:pPr>
        </w:pPrChange>
      </w:pPr>
      <w:del w:id="4359" w:author="Kaski Maiju" w:date="2024-09-26T12:01:00Z" w16du:dateUtc="2024-09-26T09:01:00Z">
        <w:r w:rsidRPr="00162B77" w:rsidDel="006C0517">
          <w:rPr>
            <w:rFonts w:ascii="Calibri" w:eastAsia="Calibri" w:hAnsi="Calibri" w:cs="Times New Roman"/>
            <w:u w:val="single"/>
          </w:rPr>
          <w:delText>Ordinary Sequence: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25B4DAD7" w14:textId="584CB44C" w:rsidR="0031508E" w:rsidRPr="00162B77" w:rsidDel="006C0517" w:rsidRDefault="0031508E">
      <w:pPr>
        <w:rPr>
          <w:del w:id="4360" w:author="Kaski Maiju" w:date="2024-09-26T12:01:00Z" w16du:dateUtc="2024-09-26T09:01:00Z"/>
          <w:rFonts w:ascii="Calibri" w:eastAsia="Calibri" w:hAnsi="Calibri" w:cs="Times New Roman"/>
        </w:rPr>
        <w:pPrChange w:id="4361" w:author="Kaski Maiju" w:date="2024-09-26T12:01:00Z" w16du:dateUtc="2024-09-26T09:01:00Z">
          <w:pPr>
            <w:spacing w:after="160" w:line="259" w:lineRule="auto"/>
          </w:pPr>
        </w:pPrChange>
      </w:pPr>
      <w:del w:id="4362"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w:delText>
        </w:r>
        <w:r w:rsidRPr="00162B77" w:rsidDel="006C0517">
          <w:rPr>
            <w:rFonts w:ascii="Calibri" w:eastAsia="Calibri" w:hAnsi="Calibri" w:cs="Times New Roman"/>
          </w:rPr>
          <w:tab/>
        </w:r>
      </w:del>
    </w:p>
    <w:p w14:paraId="4998DBA3" w14:textId="50536534" w:rsidR="008F33E4" w:rsidRPr="00162B77" w:rsidDel="006C0517" w:rsidRDefault="008F33E4">
      <w:pPr>
        <w:rPr>
          <w:del w:id="4363" w:author="Kaski Maiju" w:date="2024-09-26T12:01:00Z" w16du:dateUtc="2024-09-26T09:01:00Z"/>
        </w:rPr>
        <w:pPrChange w:id="4364" w:author="Kaski Maiju" w:date="2024-09-26T12:01:00Z" w16du:dateUtc="2024-09-26T09:01:00Z">
          <w:pPr>
            <w:pBdr>
              <w:bottom w:val="single" w:sz="6" w:space="9" w:color="auto"/>
            </w:pBdr>
          </w:pPr>
        </w:pPrChange>
      </w:pPr>
      <w:del w:id="4365" w:author="Kaski Maiju" w:date="2024-09-26T12:01:00Z" w16du:dateUtc="2024-09-26T09:01:00Z">
        <w:r w:rsidRPr="00162B77" w:rsidDel="006C0517">
          <w:tab/>
          <w:delText xml:space="preserve"> </w:delText>
        </w:r>
      </w:del>
    </w:p>
    <w:p w14:paraId="082EDF20" w14:textId="0056753F" w:rsidR="008F33E4" w:rsidRPr="00162B77" w:rsidDel="006C0517" w:rsidRDefault="008F33E4">
      <w:pPr>
        <w:rPr>
          <w:ins w:id="4366" w:author="Remi Hoeve [2]" w:date="2024-03-13T09:53:00Z"/>
          <w:del w:id="4367" w:author="Kaski Maiju" w:date="2024-09-26T12:01:00Z" w16du:dateUtc="2024-09-26T09:01:00Z"/>
          <w:b/>
          <w:bCs/>
        </w:rPr>
      </w:pPr>
      <w:del w:id="4368" w:author="Kaski Maiju" w:date="2024-09-26T12:01:00Z" w16du:dateUtc="2024-09-26T09:01:00Z">
        <w:r w:rsidRPr="00162B77" w:rsidDel="006C0517">
          <w:rPr>
            <w:b/>
            <w:bCs/>
          </w:rPr>
          <w:br w:type="page"/>
        </w:r>
      </w:del>
    </w:p>
    <w:p w14:paraId="29017A21" w14:textId="0FDCACDC" w:rsidR="00946173" w:rsidRPr="00162B77" w:rsidDel="006C0517" w:rsidRDefault="00946173">
      <w:pPr>
        <w:rPr>
          <w:del w:id="4369" w:author="Kaski Maiju" w:date="2024-09-26T12:01:00Z" w16du:dateUtc="2024-09-26T09:01:00Z"/>
          <w:b/>
          <w:bCs/>
        </w:rPr>
      </w:pPr>
    </w:p>
    <w:p w14:paraId="0932791D" w14:textId="750C7753" w:rsidR="008F33E4" w:rsidRPr="00162B77" w:rsidDel="006C0517" w:rsidRDefault="008F33E4">
      <w:pPr>
        <w:rPr>
          <w:del w:id="4370" w:author="Kaski Maiju" w:date="2024-09-26T12:01:00Z" w16du:dateUtc="2024-09-26T09:01:00Z"/>
          <w:b/>
          <w:bCs/>
        </w:rPr>
      </w:pPr>
      <w:del w:id="4371" w:author="Kaski Maiju" w:date="2024-09-26T12:01:00Z" w16du:dateUtc="2024-09-26T09:01:00Z">
        <w:r w:rsidRPr="00162B77" w:rsidDel="006C0517">
          <w:rPr>
            <w:b/>
            <w:bCs/>
          </w:rPr>
          <w:delText>Use Case 9</w:delText>
        </w:r>
      </w:del>
    </w:p>
    <w:p w14:paraId="705D00A2" w14:textId="5E3C7C97" w:rsidR="008F33E4" w:rsidRPr="00162B77" w:rsidDel="006C0517" w:rsidRDefault="008F33E4">
      <w:pPr>
        <w:rPr>
          <w:del w:id="4372" w:author="Kaski Maiju" w:date="2024-09-26T12:01:00Z" w16du:dateUtc="2024-09-26T09:01:00Z"/>
        </w:rPr>
      </w:pPr>
      <w:del w:id="4373" w:author="Kaski Maiju" w:date="2024-09-26T12:01:00Z" w16du:dateUtc="2024-09-26T09:01:00Z">
        <w:r w:rsidRPr="00162B77" w:rsidDel="006C0517">
          <w:rPr>
            <w:u w:val="single"/>
          </w:rPr>
          <w:delText>Use-case (name):</w:delText>
        </w:r>
        <w:r w:rsidRPr="00162B77" w:rsidDel="006C0517">
          <w:delText xml:space="preserve"> </w:delText>
        </w:r>
        <w:r w:rsidRPr="00162B77" w:rsidDel="006C0517">
          <w:tab/>
        </w:r>
        <w:r w:rsidRPr="00162B77" w:rsidDel="006C0517">
          <w:tab/>
          <w:delText xml:space="preserve">Sharing vessel intention by (intended) tracks (up to 10 min) </w:delText>
        </w:r>
      </w:del>
    </w:p>
    <w:p w14:paraId="3B0CD195" w14:textId="51848A97" w:rsidR="008F33E4" w:rsidRPr="00162B77" w:rsidDel="006C0517" w:rsidRDefault="008F33E4">
      <w:pPr>
        <w:rPr>
          <w:del w:id="4374" w:author="Kaski Maiju" w:date="2024-09-26T12:01:00Z" w16du:dateUtc="2024-09-26T09:01:00Z"/>
        </w:rPr>
      </w:pPr>
    </w:p>
    <w:p w14:paraId="3AEE4269" w14:textId="7F35379E" w:rsidR="008F33E4" w:rsidRPr="00162B77" w:rsidDel="006C0517" w:rsidRDefault="008F33E4">
      <w:pPr>
        <w:rPr>
          <w:del w:id="4375" w:author="Kaski Maiju" w:date="2024-09-26T12:01:00Z" w16du:dateUtc="2024-09-26T09:01:00Z"/>
        </w:rPr>
        <w:pPrChange w:id="4376" w:author="Kaski Maiju" w:date="2024-09-26T12:01:00Z" w16du:dateUtc="2024-09-26T09:01:00Z">
          <w:pPr>
            <w:ind w:left="2832" w:hanging="2832"/>
          </w:pPr>
        </w:pPrChange>
      </w:pPr>
      <w:del w:id="4377" w:author="Kaski Maiju" w:date="2024-09-26T12:01:00Z" w16du:dateUtc="2024-09-26T09:01:00Z">
        <w:r w:rsidRPr="00162B77" w:rsidDel="006C0517">
          <w:rPr>
            <w:u w:val="single"/>
          </w:rPr>
          <w:delText>Description:</w:delText>
        </w:r>
        <w:r w:rsidRPr="00162B77" w:rsidDel="006C0517">
          <w:delText xml:space="preserve"> </w:delText>
        </w:r>
        <w:r w:rsidRPr="00162B77" w:rsidDel="006C0517">
          <w:tab/>
          <w:delText xml:space="preserve">VTS sends the intended/expected track that vessel will sail in its area based on the (intended) trackpilot data of vessels and/or (expected) prediction by historical behaviour. </w:delText>
        </w:r>
      </w:del>
    </w:p>
    <w:p w14:paraId="1CCF3FB5" w14:textId="37A3A335" w:rsidR="008F33E4" w:rsidRPr="00162B77" w:rsidDel="006C0517" w:rsidRDefault="008F33E4">
      <w:pPr>
        <w:rPr>
          <w:del w:id="4378" w:author="Kaski Maiju" w:date="2024-09-26T12:01:00Z" w16du:dateUtc="2024-09-26T09:01:00Z"/>
        </w:rPr>
        <w:pPrChange w:id="4379" w:author="Kaski Maiju" w:date="2024-09-26T12:01:00Z" w16du:dateUtc="2024-09-26T09:01:00Z">
          <w:pPr>
            <w:ind w:left="2832" w:hanging="2832"/>
          </w:pPr>
        </w:pPrChange>
      </w:pPr>
    </w:p>
    <w:p w14:paraId="61767DD9" w14:textId="77D5B1E5" w:rsidR="008F33E4" w:rsidRPr="00162B77" w:rsidDel="006C0517" w:rsidRDefault="008F33E4">
      <w:pPr>
        <w:rPr>
          <w:del w:id="4380" w:author="Kaski Maiju" w:date="2024-09-26T12:01:00Z" w16du:dateUtc="2024-09-26T09:01:00Z"/>
        </w:rPr>
      </w:pPr>
      <w:del w:id="4381" w:author="Kaski Maiju" w:date="2024-09-26T12:01:00Z" w16du:dateUtc="2024-09-26T09:01:00Z">
        <w:r w:rsidRPr="00162B77" w:rsidDel="006C0517">
          <w:rPr>
            <w:u w:val="single"/>
          </w:rPr>
          <w:delText>Actors:</w:delText>
        </w:r>
        <w:r w:rsidRPr="00162B77" w:rsidDel="006C0517">
          <w:delText xml:space="preserve"> </w:delText>
        </w:r>
        <w:r w:rsidRPr="00162B77" w:rsidDel="006C0517">
          <w:tab/>
        </w:r>
        <w:r w:rsidRPr="00162B77" w:rsidDel="006C0517">
          <w:tab/>
        </w:r>
        <w:r w:rsidRPr="00162B77" w:rsidDel="006C0517">
          <w:tab/>
        </w:r>
        <w:r w:rsidRPr="00162B77" w:rsidDel="006C0517">
          <w:tab/>
          <w:delText xml:space="preserve">Mariner, ECDIS/ECS, VTS </w:delText>
        </w:r>
      </w:del>
    </w:p>
    <w:p w14:paraId="0224AEC0" w14:textId="5C16A80F" w:rsidR="008F33E4" w:rsidRPr="00162B77" w:rsidDel="006C0517" w:rsidRDefault="008F33E4">
      <w:pPr>
        <w:rPr>
          <w:del w:id="4382" w:author="Kaski Maiju" w:date="2024-09-26T12:01:00Z" w16du:dateUtc="2024-09-26T09:01:00Z"/>
        </w:rPr>
      </w:pPr>
    </w:p>
    <w:p w14:paraId="19C6E785" w14:textId="4110A5E1" w:rsidR="008F33E4" w:rsidRPr="00162B77" w:rsidDel="006C0517" w:rsidRDefault="008F33E4">
      <w:pPr>
        <w:rPr>
          <w:del w:id="4383" w:author="Kaski Maiju" w:date="2024-09-26T12:01:00Z" w16du:dateUtc="2024-09-26T09:01:00Z"/>
        </w:rPr>
        <w:pPrChange w:id="4384" w:author="Kaski Maiju" w:date="2024-09-26T12:01:00Z" w16du:dateUtc="2024-09-26T09:01:00Z">
          <w:pPr>
            <w:ind w:left="2832" w:hanging="2832"/>
          </w:pPr>
        </w:pPrChange>
      </w:pPr>
      <w:del w:id="4385" w:author="Kaski Maiju" w:date="2024-09-26T12:01:00Z" w16du:dateUtc="2024-09-26T09:01:00Z">
        <w:r w:rsidRPr="00162B77" w:rsidDel="006C0517">
          <w:rPr>
            <w:u w:val="single"/>
          </w:rPr>
          <w:delText>Frequency of Use</w:delText>
        </w:r>
        <w:r w:rsidRPr="00162B77" w:rsidDel="006C0517">
          <w:delText xml:space="preserve">: </w:delText>
        </w:r>
        <w:r w:rsidRPr="00162B77" w:rsidDel="006C0517">
          <w:tab/>
          <w:delText>Typically triggered once before vessel enters VTS area or leaves berth and the information is updated until leaves the VTS area.</w:delText>
        </w:r>
      </w:del>
    </w:p>
    <w:p w14:paraId="144E4798" w14:textId="36B8887F" w:rsidR="008F33E4" w:rsidRPr="00162B77" w:rsidDel="006C0517" w:rsidRDefault="008F33E4">
      <w:pPr>
        <w:rPr>
          <w:del w:id="4386" w:author="Kaski Maiju" w:date="2024-09-26T12:01:00Z" w16du:dateUtc="2024-09-26T09:01:00Z"/>
        </w:rPr>
        <w:pPrChange w:id="4387" w:author="Kaski Maiju" w:date="2024-09-26T12:01:00Z" w16du:dateUtc="2024-09-26T09:01:00Z">
          <w:pPr>
            <w:ind w:left="2832" w:hanging="2832"/>
          </w:pPr>
        </w:pPrChange>
      </w:pPr>
    </w:p>
    <w:p w14:paraId="25320608" w14:textId="22542883" w:rsidR="008F33E4" w:rsidRPr="00162B77" w:rsidDel="006C0517" w:rsidRDefault="008F33E4">
      <w:pPr>
        <w:rPr>
          <w:del w:id="4388" w:author="Kaski Maiju" w:date="2024-09-26T12:01:00Z" w16du:dateUtc="2024-09-26T09:01:00Z"/>
        </w:rPr>
        <w:pPrChange w:id="4389" w:author="Kaski Maiju" w:date="2024-09-26T12:01:00Z" w16du:dateUtc="2024-09-26T09:01:00Z">
          <w:pPr>
            <w:ind w:left="2832" w:hanging="2832"/>
          </w:pPr>
        </w:pPrChange>
      </w:pPr>
      <w:del w:id="4390" w:author="Kaski Maiju" w:date="2024-09-26T12:01:00Z" w16du:dateUtc="2024-09-26T09:01:00Z">
        <w:r w:rsidRPr="00162B77" w:rsidDel="006C0517">
          <w:rPr>
            <w:u w:val="single"/>
          </w:rPr>
          <w:delText>Pre-conditions</w:delText>
        </w:r>
        <w:r w:rsidRPr="00162B77" w:rsidDel="006C0517">
          <w:delText xml:space="preserve">: </w:delText>
        </w:r>
        <w:r w:rsidRPr="00162B77" w:rsidDel="006C0517">
          <w:tab/>
          <w:delText>The available digital communication methods of the vessel is known to the VTS. Vessels with automated trackpilots will share their track intentions</w:delText>
        </w:r>
      </w:del>
    </w:p>
    <w:p w14:paraId="7349FEA2" w14:textId="11A2EBAE" w:rsidR="008F33E4" w:rsidRPr="00162B77" w:rsidDel="006C0517" w:rsidRDefault="008F33E4">
      <w:pPr>
        <w:rPr>
          <w:del w:id="4391" w:author="Kaski Maiju" w:date="2024-09-26T12:01:00Z" w16du:dateUtc="2024-09-26T09:01:00Z"/>
        </w:rPr>
        <w:pPrChange w:id="4392" w:author="Kaski Maiju" w:date="2024-09-26T12:01:00Z" w16du:dateUtc="2024-09-26T09:01:00Z">
          <w:pPr>
            <w:ind w:left="2832" w:hanging="2832"/>
          </w:pPr>
        </w:pPrChange>
      </w:pPr>
    </w:p>
    <w:p w14:paraId="3C8B1A74" w14:textId="6F34EC78" w:rsidR="008F33E4" w:rsidRPr="00162B77" w:rsidDel="006C0517" w:rsidRDefault="008F33E4">
      <w:pPr>
        <w:rPr>
          <w:del w:id="4393" w:author="Kaski Maiju" w:date="2024-09-26T12:01:00Z" w16du:dateUtc="2024-09-26T09:01:00Z"/>
        </w:rPr>
      </w:pPr>
      <w:del w:id="4394" w:author="Kaski Maiju" w:date="2024-09-26T12:01:00Z" w16du:dateUtc="2024-09-26T09:01:00Z">
        <w:r w:rsidRPr="00162B77" w:rsidDel="006C0517">
          <w:rPr>
            <w:u w:val="single"/>
          </w:rPr>
          <w:delText>Ordinary Sequence:</w:delText>
        </w:r>
        <w:r w:rsidRPr="00162B77" w:rsidDel="006C0517">
          <w:delText xml:space="preserve"> </w:delText>
        </w:r>
        <w:r w:rsidRPr="00162B77" w:rsidDel="006C0517">
          <w:tab/>
        </w:r>
        <w:r w:rsidRPr="00162B77" w:rsidDel="006C0517">
          <w:tab/>
          <w:delText>Step-by-step description of the process.</w:delText>
        </w:r>
      </w:del>
    </w:p>
    <w:p w14:paraId="3F82A849" w14:textId="03EE10A7" w:rsidR="008F33E4" w:rsidRPr="00162B77" w:rsidDel="006C0517" w:rsidRDefault="008F33E4">
      <w:pPr>
        <w:rPr>
          <w:del w:id="4395" w:author="Kaski Maiju" w:date="2024-09-26T12:01:00Z" w16du:dateUtc="2024-09-26T09:01:00Z"/>
        </w:rPr>
        <w:pPrChange w:id="4396" w:author="Kaski Maiju" w:date="2024-09-26T12:01:00Z" w16du:dateUtc="2024-09-26T09:01:00Z">
          <w:pPr>
            <w:pStyle w:val="Luettelokappale"/>
            <w:numPr>
              <w:numId w:val="37"/>
            </w:numPr>
            <w:ind w:left="3676" w:hanging="360"/>
          </w:pPr>
        </w:pPrChange>
      </w:pPr>
      <w:del w:id="4397" w:author="Kaski Maiju" w:date="2024-09-26T12:01:00Z" w16du:dateUtc="2024-09-26T09:01:00Z">
        <w:r w:rsidRPr="00162B77" w:rsidDel="006C0517">
          <w:rPr>
            <w:rPrChange w:id="4398" w:author="Kaski Maiju" w:date="2025-09-25T10:48:00Z" w16du:dateUtc="2025-09-25T08:48:00Z">
              <w:rPr/>
            </w:rPrChange>
          </w:rPr>
          <w:delText>The vessel enters VTS area / leaves berth.</w:delText>
        </w:r>
      </w:del>
    </w:p>
    <w:p w14:paraId="127ED1B0" w14:textId="6F42CF18" w:rsidR="008F33E4" w:rsidRPr="00162B77" w:rsidDel="006C0517" w:rsidRDefault="008F33E4">
      <w:pPr>
        <w:rPr>
          <w:del w:id="4399" w:author="Kaski Maiju" w:date="2024-09-26T12:01:00Z" w16du:dateUtc="2024-09-26T09:01:00Z"/>
        </w:rPr>
        <w:pPrChange w:id="4400" w:author="Kaski Maiju" w:date="2024-09-26T12:01:00Z" w16du:dateUtc="2024-09-26T09:01:00Z">
          <w:pPr>
            <w:pStyle w:val="Luettelokappale"/>
            <w:numPr>
              <w:numId w:val="37"/>
            </w:numPr>
            <w:ind w:left="3676" w:hanging="360"/>
          </w:pPr>
        </w:pPrChange>
      </w:pPr>
      <w:del w:id="4401" w:author="Kaski Maiju" w:date="2024-09-26T12:01:00Z" w16du:dateUtc="2024-09-26T09:01:00Z">
        <w:r w:rsidRPr="00162B77" w:rsidDel="006C0517">
          <w:rPr>
            <w:rPrChange w:id="4402" w:author="Kaski Maiju" w:date="2025-09-25T10:48:00Z" w16du:dateUtc="2025-09-25T08:48:00Z">
              <w:rPr/>
            </w:rPrChange>
          </w:rPr>
          <w:delText>The ECDIS/ECS  sends requests VTS navigational information from the service.</w:delText>
        </w:r>
      </w:del>
    </w:p>
    <w:p w14:paraId="263F0642" w14:textId="06486BE6" w:rsidR="008F33E4" w:rsidRPr="00162B77" w:rsidDel="006C0517" w:rsidRDefault="008F33E4">
      <w:pPr>
        <w:rPr>
          <w:del w:id="4403" w:author="Kaski Maiju" w:date="2024-09-26T12:01:00Z" w16du:dateUtc="2024-09-26T09:01:00Z"/>
        </w:rPr>
        <w:pPrChange w:id="4404" w:author="Kaski Maiju" w:date="2024-09-26T12:01:00Z" w16du:dateUtc="2024-09-26T09:01:00Z">
          <w:pPr>
            <w:pStyle w:val="Luettelokappale"/>
            <w:numPr>
              <w:numId w:val="37"/>
            </w:numPr>
            <w:ind w:left="3676" w:hanging="360"/>
          </w:pPr>
        </w:pPrChange>
      </w:pPr>
      <w:del w:id="4405" w:author="Kaski Maiju" w:date="2024-09-26T12:01:00Z" w16du:dateUtc="2024-09-26T09:01:00Z">
        <w:r w:rsidRPr="00162B77" w:rsidDel="006C0517">
          <w:rPr>
            <w:rPrChange w:id="4406" w:author="Kaski Maiju" w:date="2025-09-25T10:48:00Z" w16du:dateUtc="2025-09-25T08:48:00Z">
              <w:rPr/>
            </w:rPrChange>
          </w:rPr>
          <w:delText>The service directly:</w:delText>
        </w:r>
      </w:del>
    </w:p>
    <w:p w14:paraId="5ADFEA17" w14:textId="36902507" w:rsidR="008F33E4" w:rsidRPr="00162B77" w:rsidDel="006C0517" w:rsidRDefault="008F33E4">
      <w:pPr>
        <w:rPr>
          <w:del w:id="4407" w:author="Kaski Maiju" w:date="2024-09-26T12:01:00Z" w16du:dateUtc="2024-09-26T09:01:00Z"/>
        </w:rPr>
        <w:pPrChange w:id="4408" w:author="Kaski Maiju" w:date="2024-09-26T12:01:00Z" w16du:dateUtc="2024-09-26T09:01:00Z">
          <w:pPr>
            <w:pStyle w:val="Luettelokappale"/>
            <w:numPr>
              <w:ilvl w:val="4"/>
              <w:numId w:val="37"/>
            </w:numPr>
            <w:ind w:left="4308" w:hanging="360"/>
          </w:pPr>
        </w:pPrChange>
      </w:pPr>
      <w:del w:id="4409" w:author="Kaski Maiju" w:date="2024-09-26T12:01:00Z" w16du:dateUtc="2024-09-26T09:01:00Z">
        <w:r w:rsidRPr="00162B77" w:rsidDel="006C0517">
          <w:rPr>
            <w:rPrChange w:id="4410" w:author="Kaski Maiju" w:date="2025-09-25T10:48:00Z" w16du:dateUtc="2025-09-25T08:48:00Z">
              <w:rPr/>
            </w:rPrChange>
          </w:rPr>
          <w:delText xml:space="preserve">request the vessel to inform VTS about its destination and (when available) intended track. </w:delText>
        </w:r>
      </w:del>
    </w:p>
    <w:p w14:paraId="5B246592" w14:textId="5B0F7030" w:rsidR="008F33E4" w:rsidRPr="00162B77" w:rsidDel="006C0517" w:rsidRDefault="008F33E4">
      <w:pPr>
        <w:rPr>
          <w:del w:id="4411" w:author="Kaski Maiju" w:date="2024-09-26T12:01:00Z" w16du:dateUtc="2024-09-26T09:01:00Z"/>
        </w:rPr>
        <w:pPrChange w:id="4412" w:author="Kaski Maiju" w:date="2024-09-26T12:01:00Z" w16du:dateUtc="2024-09-26T09:01:00Z">
          <w:pPr>
            <w:pStyle w:val="Luettelokappale"/>
            <w:numPr>
              <w:ilvl w:val="4"/>
              <w:numId w:val="37"/>
            </w:numPr>
            <w:ind w:left="4308" w:hanging="360"/>
          </w:pPr>
        </w:pPrChange>
      </w:pPr>
      <w:del w:id="4413" w:author="Kaski Maiju" w:date="2024-09-26T12:01:00Z" w16du:dateUtc="2024-09-26T09:01:00Z">
        <w:r w:rsidRPr="00162B77" w:rsidDel="006C0517">
          <w:rPr>
            <w:rPrChange w:id="4414" w:author="Kaski Maiju" w:date="2025-09-25T10:48:00Z" w16du:dateUtc="2025-09-25T08:48:00Z">
              <w:rPr/>
            </w:rPrChange>
          </w:rPr>
          <w:delText>answers the request with timely and relevant information on intended and expected vessel movements in the VTS area (up to 10 min).</w:delText>
        </w:r>
      </w:del>
    </w:p>
    <w:p w14:paraId="1E597D7D" w14:textId="62DE4149" w:rsidR="008F33E4" w:rsidRPr="00162B77" w:rsidDel="006C0517" w:rsidRDefault="008F33E4">
      <w:pPr>
        <w:rPr>
          <w:del w:id="4415" w:author="Kaski Maiju" w:date="2024-09-26T12:01:00Z" w16du:dateUtc="2024-09-26T09:01:00Z"/>
        </w:rPr>
        <w:pPrChange w:id="4416" w:author="Kaski Maiju" w:date="2024-09-26T12:01:00Z" w16du:dateUtc="2024-09-26T09:01:00Z">
          <w:pPr>
            <w:pStyle w:val="Luettelokappale"/>
            <w:numPr>
              <w:numId w:val="37"/>
            </w:numPr>
            <w:ind w:left="3676" w:hanging="360"/>
          </w:pPr>
        </w:pPrChange>
      </w:pPr>
      <w:del w:id="4417" w:author="Kaski Maiju" w:date="2024-09-26T12:01:00Z" w16du:dateUtc="2024-09-26T09:01:00Z">
        <w:r w:rsidRPr="00162B77" w:rsidDel="006C0517">
          <w:rPr>
            <w:rPrChange w:id="4418" w:author="Kaski Maiju" w:date="2025-09-25T10:48:00Z" w16du:dateUtc="2025-09-25T08:48:00Z">
              <w:rPr/>
            </w:rPrChange>
          </w:rPr>
          <w:delText>VTS receives additional information on intentions and the acknowledgement that information is received by the vessel</w:delText>
        </w:r>
      </w:del>
    </w:p>
    <w:p w14:paraId="6A2FEA04" w14:textId="34AB52E2" w:rsidR="008F33E4" w:rsidRPr="00162B77" w:rsidDel="006C0517" w:rsidRDefault="008F33E4">
      <w:pPr>
        <w:rPr>
          <w:del w:id="4419" w:author="Kaski Maiju" w:date="2024-09-26T12:01:00Z" w16du:dateUtc="2024-09-26T09:01:00Z"/>
        </w:rPr>
        <w:pPrChange w:id="4420" w:author="Kaski Maiju" w:date="2024-09-26T12:01:00Z" w16du:dateUtc="2024-09-26T09:01:00Z">
          <w:pPr>
            <w:pStyle w:val="Luettelokappale"/>
            <w:numPr>
              <w:numId w:val="37"/>
            </w:numPr>
            <w:ind w:left="3676" w:hanging="360"/>
          </w:pPr>
        </w:pPrChange>
      </w:pPr>
      <w:del w:id="4421" w:author="Kaski Maiju" w:date="2024-09-26T12:01:00Z" w16du:dateUtc="2024-09-26T09:01:00Z">
        <w:r w:rsidRPr="00162B77" w:rsidDel="006C0517">
          <w:rPr>
            <w:rPrChange w:id="4422" w:author="Kaski Maiju" w:date="2025-09-25T10:48:00Z" w16du:dateUtc="2025-09-25T08:48:00Z">
              <w:rPr/>
            </w:rPrChange>
          </w:rPr>
          <w:delText xml:space="preserve">The track and destination data is rendered and displayed on VTS equipment. </w:delText>
        </w:r>
      </w:del>
    </w:p>
    <w:p w14:paraId="4B3191D7" w14:textId="6B3630B1" w:rsidR="008F33E4" w:rsidRPr="00162B77" w:rsidDel="006C0517" w:rsidRDefault="008F33E4">
      <w:pPr>
        <w:rPr>
          <w:del w:id="4423" w:author="Kaski Maiju" w:date="2024-09-26T12:01:00Z" w16du:dateUtc="2024-09-26T09:01:00Z"/>
        </w:rPr>
        <w:pPrChange w:id="4424" w:author="Kaski Maiju" w:date="2024-09-26T12:01:00Z" w16du:dateUtc="2024-09-26T09:01:00Z">
          <w:pPr>
            <w:pStyle w:val="Luettelokappale"/>
            <w:numPr>
              <w:numId w:val="37"/>
            </w:numPr>
            <w:ind w:left="3676" w:hanging="360"/>
          </w:pPr>
        </w:pPrChange>
      </w:pPr>
      <w:del w:id="4425" w:author="Kaski Maiju" w:date="2024-09-26T12:01:00Z" w16du:dateUtc="2024-09-26T09:01:00Z">
        <w:r w:rsidRPr="00162B77" w:rsidDel="006C0517">
          <w:rPr>
            <w:rPrChange w:id="4426" w:author="Kaski Maiju" w:date="2025-09-25T10:48:00Z" w16du:dateUtc="2025-09-25T08:48:00Z">
              <w:rPr/>
            </w:rPrChange>
          </w:rPr>
          <w:delText>The track data is rendered and displayed to the user on board.</w:delText>
        </w:r>
      </w:del>
    </w:p>
    <w:p w14:paraId="47B4BEA5" w14:textId="5139B434" w:rsidR="008F33E4" w:rsidRPr="00162B77" w:rsidDel="006C0517" w:rsidRDefault="008F33E4">
      <w:pPr>
        <w:rPr>
          <w:del w:id="4427" w:author="Kaski Maiju" w:date="2024-09-26T12:01:00Z" w16du:dateUtc="2024-09-26T09:01:00Z"/>
        </w:rPr>
        <w:pPrChange w:id="4428" w:author="Kaski Maiju" w:date="2024-09-26T12:01:00Z" w16du:dateUtc="2024-09-26T09:01:00Z">
          <w:pPr>
            <w:pStyle w:val="Luettelokappale"/>
            <w:numPr>
              <w:numId w:val="37"/>
            </w:numPr>
            <w:ind w:left="3676" w:hanging="360"/>
          </w:pPr>
        </w:pPrChange>
      </w:pPr>
      <w:del w:id="4429" w:author="Kaski Maiju" w:date="2024-09-26T12:01:00Z" w16du:dateUtc="2024-09-26T09:01:00Z">
        <w:r w:rsidRPr="00162B77" w:rsidDel="006C0517">
          <w:rPr>
            <w:rPrChange w:id="4430" w:author="Kaski Maiju" w:date="2025-09-25T10:48:00Z" w16du:dateUtc="2025-09-25T08:48:00Z">
              <w:rPr/>
            </w:rPrChange>
          </w:rPr>
          <w:delText>When information changes VTS sends update to the vessel</w:delText>
        </w:r>
      </w:del>
    </w:p>
    <w:p w14:paraId="7C029C1A" w14:textId="2C7AF365" w:rsidR="008F33E4" w:rsidRPr="00162B77" w:rsidDel="006C0517" w:rsidRDefault="008F33E4">
      <w:pPr>
        <w:rPr>
          <w:del w:id="4431" w:author="Kaski Maiju" w:date="2024-09-26T12:01:00Z" w16du:dateUtc="2024-09-26T09:01:00Z"/>
        </w:rPr>
        <w:pPrChange w:id="4432" w:author="Kaski Maiju" w:date="2024-09-26T12:01:00Z" w16du:dateUtc="2024-09-26T09:01:00Z">
          <w:pPr>
            <w:pStyle w:val="Luettelokappale"/>
            <w:numPr>
              <w:numId w:val="37"/>
            </w:numPr>
            <w:ind w:left="3676" w:hanging="360"/>
          </w:pPr>
        </w:pPrChange>
      </w:pPr>
      <w:del w:id="4433" w:author="Kaski Maiju" w:date="2024-09-26T12:01:00Z" w16du:dateUtc="2024-09-26T09:01:00Z">
        <w:r w:rsidRPr="00162B77" w:rsidDel="006C0517">
          <w:rPr>
            <w:rPrChange w:id="4434" w:author="Kaski Maiju" w:date="2025-09-25T10:48:00Z" w16du:dateUtc="2025-09-25T08:48:00Z">
              <w:rPr/>
            </w:rPrChange>
          </w:rPr>
          <w:delText xml:space="preserve">When destination and track changes vessel sends update to VTS </w:delText>
        </w:r>
      </w:del>
    </w:p>
    <w:p w14:paraId="0B2B7B53" w14:textId="1A506171" w:rsidR="008F33E4" w:rsidRPr="00162B77" w:rsidDel="006C0517" w:rsidRDefault="008F33E4">
      <w:pPr>
        <w:rPr>
          <w:del w:id="4435" w:author="Kaski Maiju" w:date="2024-09-26T12:01:00Z" w16du:dateUtc="2024-09-26T09:01:00Z"/>
        </w:rPr>
        <w:pPrChange w:id="4436" w:author="Kaski Maiju" w:date="2024-09-26T12:01:00Z" w16du:dateUtc="2024-09-26T09:01:00Z">
          <w:pPr>
            <w:ind w:left="2832" w:hanging="2832"/>
          </w:pPr>
        </w:pPrChange>
      </w:pPr>
      <w:del w:id="4437" w:author="Kaski Maiju" w:date="2024-09-26T12:01:00Z" w16du:dateUtc="2024-09-26T09:01:00Z">
        <w:r w:rsidRPr="00162B77" w:rsidDel="006C0517">
          <w:rPr>
            <w:u w:val="single"/>
          </w:rPr>
          <w:delText>Post-conditions</w:delText>
        </w:r>
        <w:r w:rsidRPr="00162B77" w:rsidDel="006C0517">
          <w:delText xml:space="preserve">: </w:delText>
        </w:r>
        <w:r w:rsidRPr="00162B77" w:rsidDel="006C0517">
          <w:tab/>
          <w:delText>The correct track and destination information is displayed on the ECDIS/ECS and VTS equipment</w:delText>
        </w:r>
      </w:del>
    </w:p>
    <w:p w14:paraId="2F476D8F" w14:textId="18B6FAF4" w:rsidR="0064719F" w:rsidRPr="00162B77" w:rsidDel="006C0517" w:rsidRDefault="0064719F">
      <w:pPr>
        <w:rPr>
          <w:del w:id="4438" w:author="Kaski Maiju" w:date="2024-09-26T12:01:00Z" w16du:dateUtc="2024-09-26T09:01:00Z"/>
        </w:rPr>
        <w:pPrChange w:id="4439" w:author="Kaski Maiju" w:date="2024-09-26T12:01:00Z" w16du:dateUtc="2024-09-26T09:01:00Z">
          <w:pPr>
            <w:ind w:left="2610" w:hanging="2610"/>
          </w:pPr>
        </w:pPrChange>
      </w:pPr>
    </w:p>
    <w:p w14:paraId="052F29F0" w14:textId="51D51CDA" w:rsidR="0064719F" w:rsidRPr="00162B77" w:rsidDel="006C0517" w:rsidRDefault="0064719F">
      <w:pPr>
        <w:rPr>
          <w:del w:id="4440" w:author="Kaski Maiju" w:date="2024-09-26T12:01:00Z" w16du:dateUtc="2024-09-26T09:01:00Z"/>
          <w:b/>
          <w:bCs/>
        </w:rPr>
      </w:pPr>
      <w:del w:id="4441" w:author="Kaski Maiju" w:date="2024-09-26T12:01:00Z" w16du:dateUtc="2024-09-26T09:01:00Z">
        <w:r w:rsidRPr="00162B77" w:rsidDel="006C0517">
          <w:rPr>
            <w:b/>
            <w:bCs/>
          </w:rPr>
          <w:delText>Use Case 10</w:delText>
        </w:r>
      </w:del>
    </w:p>
    <w:p w14:paraId="7D6890B5" w14:textId="711AD039" w:rsidR="0064719F" w:rsidRPr="00162B77" w:rsidDel="006C0517" w:rsidRDefault="0064719F">
      <w:pPr>
        <w:rPr>
          <w:del w:id="4442" w:author="Kaski Maiju" w:date="2024-09-26T12:01:00Z" w16du:dateUtc="2024-09-26T09:01:00Z"/>
        </w:rPr>
      </w:pPr>
      <w:del w:id="4443" w:author="Kaski Maiju" w:date="2024-09-26T12:01:00Z" w16du:dateUtc="2024-09-26T09:01:00Z">
        <w:r w:rsidRPr="00162B77" w:rsidDel="006C0517">
          <w:rPr>
            <w:u w:val="single"/>
          </w:rPr>
          <w:delText>Use-case (name):</w:delText>
        </w:r>
        <w:r w:rsidRPr="00162B77" w:rsidDel="006C0517">
          <w:delText xml:space="preserve"> </w:delText>
        </w:r>
        <w:r w:rsidRPr="00162B77" w:rsidDel="006C0517">
          <w:tab/>
        </w:r>
        <w:r w:rsidRPr="00162B77" w:rsidDel="006C0517">
          <w:tab/>
          <w:delText xml:space="preserve">Creating a Common Operational Picture </w:delText>
        </w:r>
      </w:del>
    </w:p>
    <w:p w14:paraId="20BBEC11" w14:textId="2CB31A89" w:rsidR="0064719F" w:rsidRPr="00162B77" w:rsidDel="006C0517" w:rsidRDefault="0064719F">
      <w:pPr>
        <w:rPr>
          <w:del w:id="4444" w:author="Kaski Maiju" w:date="2024-09-26T12:01:00Z" w16du:dateUtc="2024-09-26T09:01:00Z"/>
        </w:rPr>
      </w:pPr>
    </w:p>
    <w:p w14:paraId="2F847C9F" w14:textId="3A1C2EB3" w:rsidR="0064719F" w:rsidRPr="00162B77" w:rsidDel="006C0517" w:rsidRDefault="0064719F">
      <w:pPr>
        <w:rPr>
          <w:del w:id="4445" w:author="Kaski Maiju" w:date="2024-09-26T12:01:00Z" w16du:dateUtc="2024-09-26T09:01:00Z"/>
        </w:rPr>
        <w:pPrChange w:id="4446" w:author="Kaski Maiju" w:date="2024-09-26T12:01:00Z" w16du:dateUtc="2024-09-26T09:01:00Z">
          <w:pPr>
            <w:ind w:left="2608" w:hanging="2608"/>
          </w:pPr>
        </w:pPrChange>
      </w:pPr>
      <w:del w:id="4447" w:author="Kaski Maiju" w:date="2024-09-26T12:01:00Z" w16du:dateUtc="2024-09-26T09:01:00Z">
        <w:r w:rsidRPr="00162B77" w:rsidDel="006C0517">
          <w:rPr>
            <w:u w:val="single"/>
          </w:rPr>
          <w:delText>Description:</w:delText>
        </w:r>
        <w:r w:rsidRPr="00162B77" w:rsidDel="006C0517">
          <w:delText xml:space="preserve"> </w:delText>
        </w:r>
        <w:r w:rsidRPr="00162B77" w:rsidDel="006C0517">
          <w:tab/>
        </w:r>
        <w:r w:rsidRPr="00162B77" w:rsidDel="006C0517">
          <w:tab/>
          <w:delText xml:space="preserve">VTS and Ship shares the operational picture </w:delText>
        </w:r>
      </w:del>
    </w:p>
    <w:p w14:paraId="4643344B" w14:textId="66385E72" w:rsidR="0064719F" w:rsidRPr="00162B77" w:rsidDel="006C0517" w:rsidRDefault="0064719F">
      <w:pPr>
        <w:rPr>
          <w:del w:id="4448" w:author="Kaski Maiju" w:date="2024-09-26T12:01:00Z" w16du:dateUtc="2024-09-26T09:01:00Z"/>
        </w:rPr>
        <w:pPrChange w:id="4449" w:author="Kaski Maiju" w:date="2024-09-26T12:01:00Z" w16du:dateUtc="2024-09-26T09:01:00Z">
          <w:pPr>
            <w:ind w:left="2608" w:hanging="2608"/>
          </w:pPr>
        </w:pPrChange>
      </w:pPr>
    </w:p>
    <w:p w14:paraId="08ADA5D3" w14:textId="497D190C" w:rsidR="0064719F" w:rsidRPr="00162B77" w:rsidDel="006C0517" w:rsidRDefault="0064719F">
      <w:pPr>
        <w:rPr>
          <w:del w:id="4450" w:author="Kaski Maiju" w:date="2024-09-26T12:01:00Z" w16du:dateUtc="2024-09-26T09:01:00Z"/>
        </w:rPr>
      </w:pPr>
      <w:del w:id="4451" w:author="Kaski Maiju" w:date="2024-09-26T12:01:00Z" w16du:dateUtc="2024-09-26T09:01:00Z">
        <w:r w:rsidRPr="00162B77" w:rsidDel="006C0517">
          <w:rPr>
            <w:u w:val="single"/>
          </w:rPr>
          <w:delText>Actors:</w:delText>
        </w:r>
        <w:r w:rsidRPr="00162B77" w:rsidDel="006C0517">
          <w:delText xml:space="preserve"> </w:delText>
        </w:r>
        <w:r w:rsidRPr="00162B77" w:rsidDel="006C0517">
          <w:tab/>
        </w:r>
        <w:r w:rsidRPr="00162B77" w:rsidDel="006C0517">
          <w:tab/>
        </w:r>
        <w:r w:rsidRPr="00162B77" w:rsidDel="006C0517">
          <w:tab/>
        </w:r>
        <w:r w:rsidRPr="00162B77" w:rsidDel="006C0517">
          <w:tab/>
          <w:delText xml:space="preserve">Mariner, ECDIS/ECS, VTS </w:delText>
        </w:r>
      </w:del>
    </w:p>
    <w:p w14:paraId="63792CB8" w14:textId="5F36C6D0" w:rsidR="0064719F" w:rsidRPr="00162B77" w:rsidDel="006C0517" w:rsidRDefault="0064719F">
      <w:pPr>
        <w:rPr>
          <w:del w:id="4452" w:author="Kaski Maiju" w:date="2024-09-26T12:01:00Z" w16du:dateUtc="2024-09-26T09:01:00Z"/>
        </w:rPr>
      </w:pPr>
    </w:p>
    <w:p w14:paraId="08BF3CC3" w14:textId="2C970E9B" w:rsidR="0064719F" w:rsidRPr="00162B77" w:rsidDel="006C0517" w:rsidRDefault="0064719F">
      <w:pPr>
        <w:rPr>
          <w:del w:id="4453" w:author="Kaski Maiju" w:date="2024-09-26T12:01:00Z" w16du:dateUtc="2024-09-26T09:01:00Z"/>
        </w:rPr>
        <w:pPrChange w:id="4454" w:author="Kaski Maiju" w:date="2024-09-26T12:01:00Z" w16du:dateUtc="2024-09-26T09:01:00Z">
          <w:pPr>
            <w:ind w:left="2832" w:hanging="2832"/>
          </w:pPr>
        </w:pPrChange>
      </w:pPr>
      <w:del w:id="4455" w:author="Kaski Maiju" w:date="2024-09-26T12:01:00Z" w16du:dateUtc="2024-09-26T09:01:00Z">
        <w:r w:rsidRPr="00162B77" w:rsidDel="006C0517">
          <w:rPr>
            <w:u w:val="single"/>
          </w:rPr>
          <w:delText>Frequency of Use</w:delText>
        </w:r>
        <w:r w:rsidRPr="00162B77" w:rsidDel="006C0517">
          <w:delText xml:space="preserve">: </w:delText>
        </w:r>
        <w:r w:rsidRPr="00162B77" w:rsidDel="006C0517">
          <w:tab/>
          <w:delText>Typically triggered once before vessel enters VTS area or leaves berth and the information is updated until leaves the VTS area.</w:delText>
        </w:r>
      </w:del>
    </w:p>
    <w:p w14:paraId="477D02C8" w14:textId="3A181997" w:rsidR="0064719F" w:rsidRPr="00162B77" w:rsidDel="006C0517" w:rsidRDefault="0064719F">
      <w:pPr>
        <w:rPr>
          <w:del w:id="4456" w:author="Kaski Maiju" w:date="2024-09-26T12:01:00Z" w16du:dateUtc="2024-09-26T09:01:00Z"/>
        </w:rPr>
        <w:pPrChange w:id="4457" w:author="Kaski Maiju" w:date="2024-09-26T12:01:00Z" w16du:dateUtc="2024-09-26T09:01:00Z">
          <w:pPr>
            <w:ind w:left="2832" w:hanging="2832"/>
          </w:pPr>
        </w:pPrChange>
      </w:pPr>
    </w:p>
    <w:p w14:paraId="2B8AC5A8" w14:textId="06048189" w:rsidR="0064719F" w:rsidRPr="00162B77" w:rsidDel="006C0517" w:rsidRDefault="0064719F">
      <w:pPr>
        <w:rPr>
          <w:del w:id="4458" w:author="Kaski Maiju" w:date="2024-09-26T12:01:00Z" w16du:dateUtc="2024-09-26T09:01:00Z"/>
        </w:rPr>
        <w:pPrChange w:id="4459" w:author="Kaski Maiju" w:date="2024-09-26T12:01:00Z" w16du:dateUtc="2024-09-26T09:01:00Z">
          <w:pPr>
            <w:ind w:left="2832" w:hanging="2832"/>
          </w:pPr>
        </w:pPrChange>
      </w:pPr>
      <w:del w:id="4460" w:author="Kaski Maiju" w:date="2024-09-26T12:01:00Z" w16du:dateUtc="2024-09-26T09:01:00Z">
        <w:r w:rsidRPr="00162B77" w:rsidDel="006C0517">
          <w:rPr>
            <w:u w:val="single"/>
          </w:rPr>
          <w:delText>Pre-conditions</w:delText>
        </w:r>
        <w:r w:rsidRPr="00162B77" w:rsidDel="006C0517">
          <w:delText xml:space="preserve">: </w:delText>
        </w:r>
        <w:r w:rsidRPr="00162B77" w:rsidDel="006C0517">
          <w:tab/>
          <w:delText>The available digital communication methods of the vessel is known to the VTS. Vessels with automated use the operational picture within ENC</w:delText>
        </w:r>
      </w:del>
    </w:p>
    <w:p w14:paraId="52C451C2" w14:textId="75EA152C" w:rsidR="0064719F" w:rsidRPr="00162B77" w:rsidDel="006C0517" w:rsidRDefault="0064719F">
      <w:pPr>
        <w:rPr>
          <w:del w:id="4461" w:author="Kaski Maiju" w:date="2024-09-26T12:01:00Z" w16du:dateUtc="2024-09-26T09:01:00Z"/>
        </w:rPr>
        <w:pPrChange w:id="4462" w:author="Kaski Maiju" w:date="2024-09-26T12:01:00Z" w16du:dateUtc="2024-09-26T09:01:00Z">
          <w:pPr>
            <w:ind w:left="2832" w:hanging="2832"/>
          </w:pPr>
        </w:pPrChange>
      </w:pPr>
    </w:p>
    <w:p w14:paraId="05CD7615" w14:textId="006E8750" w:rsidR="0064719F" w:rsidRPr="00162B77" w:rsidDel="006C0517" w:rsidRDefault="0064719F">
      <w:pPr>
        <w:rPr>
          <w:del w:id="4463" w:author="Kaski Maiju" w:date="2024-09-26T12:01:00Z" w16du:dateUtc="2024-09-26T09:01:00Z"/>
        </w:rPr>
        <w:pPrChange w:id="4464" w:author="Kaski Maiju" w:date="2024-09-26T12:01:00Z" w16du:dateUtc="2024-09-26T09:01:00Z">
          <w:pPr>
            <w:ind w:left="708" w:hanging="708"/>
          </w:pPr>
        </w:pPrChange>
      </w:pPr>
      <w:del w:id="4465" w:author="Kaski Maiju" w:date="2024-09-26T12:01:00Z" w16du:dateUtc="2024-09-26T09:01:00Z">
        <w:r w:rsidRPr="00162B77" w:rsidDel="006C0517">
          <w:rPr>
            <w:u w:val="single"/>
          </w:rPr>
          <w:delText>Ordinary Sequence:</w:delText>
        </w:r>
        <w:r w:rsidRPr="00162B77" w:rsidDel="006C0517">
          <w:delText xml:space="preserve"> </w:delText>
        </w:r>
        <w:r w:rsidRPr="00162B77" w:rsidDel="006C0517">
          <w:tab/>
        </w:r>
        <w:r w:rsidRPr="00162B77" w:rsidDel="006C0517">
          <w:tab/>
          <w:delText>Step-by-step description of the process.</w:delText>
        </w:r>
      </w:del>
    </w:p>
    <w:p w14:paraId="3637B203" w14:textId="4492E6FD" w:rsidR="0064719F" w:rsidRPr="00162B77" w:rsidDel="006C0517" w:rsidRDefault="0064719F">
      <w:pPr>
        <w:rPr>
          <w:del w:id="4466" w:author="Kaski Maiju" w:date="2024-09-26T12:01:00Z" w16du:dateUtc="2024-09-26T09:01:00Z"/>
        </w:rPr>
        <w:pPrChange w:id="4467" w:author="Kaski Maiju" w:date="2024-09-26T12:01:00Z" w16du:dateUtc="2024-09-26T09:01:00Z">
          <w:pPr>
            <w:pStyle w:val="Luettelokappale"/>
            <w:numPr>
              <w:numId w:val="38"/>
            </w:numPr>
            <w:spacing w:line="259" w:lineRule="auto"/>
            <w:ind w:left="3552" w:hanging="360"/>
          </w:pPr>
        </w:pPrChange>
      </w:pPr>
      <w:del w:id="4468" w:author="Kaski Maiju" w:date="2024-09-26T12:01:00Z" w16du:dateUtc="2024-09-26T09:01:00Z">
        <w:r w:rsidRPr="00162B77" w:rsidDel="006C0517">
          <w:rPr>
            <w:rPrChange w:id="4469" w:author="Kaski Maiju" w:date="2025-09-25T10:48:00Z" w16du:dateUtc="2025-09-25T08:48:00Z">
              <w:rPr/>
            </w:rPrChange>
          </w:rPr>
          <w:delText>The vessel enters VTS area / leaves berth.</w:delText>
        </w:r>
      </w:del>
    </w:p>
    <w:p w14:paraId="11B4E147" w14:textId="6CDA5B7D" w:rsidR="0064719F" w:rsidRPr="00162B77" w:rsidDel="006C0517" w:rsidRDefault="0064719F">
      <w:pPr>
        <w:rPr>
          <w:del w:id="4470" w:author="Kaski Maiju" w:date="2024-09-26T12:01:00Z" w16du:dateUtc="2024-09-26T09:01:00Z"/>
        </w:rPr>
        <w:pPrChange w:id="4471" w:author="Kaski Maiju" w:date="2024-09-26T12:01:00Z" w16du:dateUtc="2024-09-26T09:01:00Z">
          <w:pPr>
            <w:pStyle w:val="Luettelokappale"/>
            <w:numPr>
              <w:numId w:val="38"/>
            </w:numPr>
            <w:spacing w:line="259" w:lineRule="auto"/>
            <w:ind w:left="3552" w:hanging="360"/>
          </w:pPr>
        </w:pPrChange>
      </w:pPr>
      <w:del w:id="4472" w:author="Kaski Maiju" w:date="2024-09-26T12:01:00Z" w16du:dateUtc="2024-09-26T09:01:00Z">
        <w:r w:rsidRPr="00162B77" w:rsidDel="006C0517">
          <w:rPr>
            <w:rPrChange w:id="4473" w:author="Kaski Maiju" w:date="2025-09-25T10:48:00Z" w16du:dateUtc="2025-09-25T08:48:00Z">
              <w:rPr/>
            </w:rPrChange>
          </w:rPr>
          <w:delText xml:space="preserve">The ECDIS/ECS  sends requests to VTS for an operational picture </w:delText>
        </w:r>
      </w:del>
    </w:p>
    <w:p w14:paraId="63331F82" w14:textId="388FEE83" w:rsidR="0064719F" w:rsidRPr="00162B77" w:rsidDel="006C0517" w:rsidRDefault="0064719F">
      <w:pPr>
        <w:rPr>
          <w:del w:id="4474" w:author="Kaski Maiju" w:date="2024-09-26T12:01:00Z" w16du:dateUtc="2024-09-26T09:01:00Z"/>
        </w:rPr>
        <w:pPrChange w:id="4475" w:author="Kaski Maiju" w:date="2024-09-26T12:01:00Z" w16du:dateUtc="2024-09-26T09:01:00Z">
          <w:pPr>
            <w:pStyle w:val="Luettelokappale"/>
            <w:numPr>
              <w:numId w:val="38"/>
            </w:numPr>
            <w:spacing w:line="259" w:lineRule="auto"/>
            <w:ind w:left="3552" w:hanging="360"/>
          </w:pPr>
        </w:pPrChange>
      </w:pPr>
      <w:del w:id="4476" w:author="Kaski Maiju" w:date="2024-09-26T12:01:00Z" w16du:dateUtc="2024-09-26T09:01:00Z">
        <w:r w:rsidRPr="00162B77" w:rsidDel="006C0517">
          <w:rPr>
            <w:rPrChange w:id="4477" w:author="Kaski Maiju" w:date="2025-09-25T10:48:00Z" w16du:dateUtc="2025-09-25T08:48:00Z">
              <w:rPr/>
            </w:rPrChange>
          </w:rPr>
          <w:delText>The service directly:</w:delText>
        </w:r>
      </w:del>
    </w:p>
    <w:p w14:paraId="3B4C9957" w14:textId="06AFF174" w:rsidR="0064719F" w:rsidRPr="00162B77" w:rsidDel="006C0517" w:rsidRDefault="0064719F">
      <w:pPr>
        <w:rPr>
          <w:del w:id="4478" w:author="Kaski Maiju" w:date="2024-09-26T12:01:00Z" w16du:dateUtc="2024-09-26T09:01:00Z"/>
        </w:rPr>
        <w:pPrChange w:id="4479" w:author="Kaski Maiju" w:date="2024-09-26T12:01:00Z" w16du:dateUtc="2024-09-26T09:01:00Z">
          <w:pPr>
            <w:pStyle w:val="Luettelokappale"/>
            <w:numPr>
              <w:ilvl w:val="4"/>
              <w:numId w:val="38"/>
            </w:numPr>
            <w:spacing w:line="259" w:lineRule="auto"/>
            <w:ind w:left="4184" w:hanging="360"/>
          </w:pPr>
        </w:pPrChange>
      </w:pPr>
      <w:del w:id="4480" w:author="Kaski Maiju" w:date="2024-09-26T12:01:00Z" w16du:dateUtc="2024-09-26T09:01:00Z">
        <w:r w:rsidRPr="00162B77" w:rsidDel="006C0517">
          <w:rPr>
            <w:rPrChange w:id="4481" w:author="Kaski Maiju" w:date="2025-09-25T10:48:00Z" w16du:dateUtc="2025-09-25T08:48:00Z">
              <w:rPr/>
            </w:rPrChange>
          </w:rPr>
          <w:delText xml:space="preserve">answers the request with timely and relevant operational picture </w:delText>
        </w:r>
      </w:del>
    </w:p>
    <w:p w14:paraId="04A373A7" w14:textId="62552125" w:rsidR="0064719F" w:rsidRPr="00162B77" w:rsidDel="006C0517" w:rsidRDefault="0064719F">
      <w:pPr>
        <w:rPr>
          <w:del w:id="4482" w:author="Kaski Maiju" w:date="2024-09-26T12:01:00Z" w16du:dateUtc="2024-09-26T09:01:00Z"/>
        </w:rPr>
        <w:pPrChange w:id="4483" w:author="Kaski Maiju" w:date="2024-09-26T12:01:00Z" w16du:dateUtc="2024-09-26T09:01:00Z">
          <w:pPr>
            <w:pStyle w:val="Luettelokappale"/>
            <w:numPr>
              <w:ilvl w:val="4"/>
              <w:numId w:val="38"/>
            </w:numPr>
            <w:spacing w:line="259" w:lineRule="auto"/>
            <w:ind w:left="4184" w:hanging="360"/>
          </w:pPr>
        </w:pPrChange>
      </w:pPr>
      <w:del w:id="4484" w:author="Kaski Maiju" w:date="2024-09-26T12:01:00Z" w16du:dateUtc="2024-09-26T09:01:00Z">
        <w:r w:rsidRPr="00162B77" w:rsidDel="006C0517">
          <w:rPr>
            <w:rPrChange w:id="4485" w:author="Kaski Maiju" w:date="2025-09-25T10:48:00Z" w16du:dateUtc="2025-09-25T08:48:00Z">
              <w:rPr/>
            </w:rPrChange>
          </w:rPr>
          <w:delText>request the vessel to inform VTS about “unknown” objects</w:delText>
        </w:r>
      </w:del>
    </w:p>
    <w:p w14:paraId="0D98875E" w14:textId="59A1CE32" w:rsidR="0064719F" w:rsidRPr="00162B77" w:rsidDel="006C0517" w:rsidRDefault="0064719F">
      <w:pPr>
        <w:rPr>
          <w:del w:id="4486" w:author="Kaski Maiju" w:date="2024-09-26T12:01:00Z" w16du:dateUtc="2024-09-26T09:01:00Z"/>
        </w:rPr>
        <w:pPrChange w:id="4487" w:author="Kaski Maiju" w:date="2024-09-26T12:01:00Z" w16du:dateUtc="2024-09-26T09:01:00Z">
          <w:pPr>
            <w:pStyle w:val="Luettelokappale"/>
            <w:numPr>
              <w:numId w:val="38"/>
            </w:numPr>
            <w:spacing w:line="259" w:lineRule="auto"/>
            <w:ind w:left="3552" w:hanging="360"/>
          </w:pPr>
        </w:pPrChange>
      </w:pPr>
      <w:del w:id="4488" w:author="Kaski Maiju" w:date="2024-09-26T12:01:00Z" w16du:dateUtc="2024-09-26T09:01:00Z">
        <w:r w:rsidRPr="00162B77" w:rsidDel="006C0517">
          <w:rPr>
            <w:rPrChange w:id="4489" w:author="Kaski Maiju" w:date="2025-09-25T10:48:00Z" w16du:dateUtc="2025-09-25T08:48:00Z">
              <w:rPr/>
            </w:rPrChange>
          </w:rPr>
          <w:delText xml:space="preserve">VTS receives additional information by the vessel about the for the Ship ”unknown” objects and “not received” objects.  </w:delText>
        </w:r>
      </w:del>
    </w:p>
    <w:p w14:paraId="2F8DCF61" w14:textId="0161C2D8" w:rsidR="0064719F" w:rsidRPr="00162B77" w:rsidDel="006C0517" w:rsidRDefault="0064719F">
      <w:pPr>
        <w:rPr>
          <w:del w:id="4490" w:author="Kaski Maiju" w:date="2024-09-26T12:01:00Z" w16du:dateUtc="2024-09-26T09:01:00Z"/>
        </w:rPr>
        <w:pPrChange w:id="4491" w:author="Kaski Maiju" w:date="2024-09-26T12:01:00Z" w16du:dateUtc="2024-09-26T09:01:00Z">
          <w:pPr>
            <w:pStyle w:val="Luettelokappale"/>
            <w:numPr>
              <w:numId w:val="38"/>
            </w:numPr>
            <w:spacing w:line="259" w:lineRule="auto"/>
            <w:ind w:left="3552" w:hanging="360"/>
          </w:pPr>
        </w:pPrChange>
      </w:pPr>
      <w:del w:id="4492" w:author="Kaski Maiju" w:date="2024-09-26T12:01:00Z" w16du:dateUtc="2024-09-26T09:01:00Z">
        <w:r w:rsidRPr="00162B77" w:rsidDel="006C0517">
          <w:rPr>
            <w:rPrChange w:id="4493" w:author="Kaski Maiju" w:date="2025-09-25T10:48:00Z" w16du:dateUtc="2025-09-25T08:48:00Z">
              <w:rPr/>
            </w:rPrChange>
          </w:rPr>
          <w:delText xml:space="preserve">The operational picture is rendered and displayed on ENC equipment. </w:delText>
        </w:r>
      </w:del>
    </w:p>
    <w:p w14:paraId="6E5998D9" w14:textId="2BB28D59" w:rsidR="0064719F" w:rsidRPr="00162B77" w:rsidDel="006C0517" w:rsidRDefault="0064719F">
      <w:pPr>
        <w:rPr>
          <w:del w:id="4494" w:author="Kaski Maiju" w:date="2024-09-26T12:01:00Z" w16du:dateUtc="2024-09-26T09:01:00Z"/>
        </w:rPr>
        <w:pPrChange w:id="4495" w:author="Kaski Maiju" w:date="2024-09-26T12:01:00Z" w16du:dateUtc="2024-09-26T09:01:00Z">
          <w:pPr>
            <w:pStyle w:val="Luettelokappale"/>
            <w:numPr>
              <w:numId w:val="38"/>
            </w:numPr>
            <w:spacing w:line="259" w:lineRule="auto"/>
            <w:ind w:left="3552" w:hanging="360"/>
          </w:pPr>
        </w:pPrChange>
      </w:pPr>
      <w:del w:id="4496" w:author="Kaski Maiju" w:date="2024-09-26T12:01:00Z" w16du:dateUtc="2024-09-26T09:01:00Z">
        <w:r w:rsidRPr="00162B77" w:rsidDel="006C0517">
          <w:rPr>
            <w:rPrChange w:id="4497" w:author="Kaski Maiju" w:date="2025-09-25T10:48:00Z" w16du:dateUtc="2025-09-25T08:48:00Z">
              <w:rPr/>
            </w:rPrChange>
          </w:rPr>
          <w:delText xml:space="preserve">VTS sends timely and relevant update on the “unknown” objects to the vessel. </w:delText>
        </w:r>
      </w:del>
    </w:p>
    <w:p w14:paraId="6B11749B" w14:textId="26D1CED5" w:rsidR="0064719F" w:rsidRPr="00162B77" w:rsidDel="006C0517" w:rsidRDefault="0064719F">
      <w:pPr>
        <w:rPr>
          <w:del w:id="4498" w:author="Kaski Maiju" w:date="2024-09-26T12:01:00Z" w16du:dateUtc="2024-09-26T09:01:00Z"/>
        </w:rPr>
        <w:pPrChange w:id="4499" w:author="Kaski Maiju" w:date="2024-09-26T12:01:00Z" w16du:dateUtc="2024-09-26T09:01:00Z">
          <w:pPr>
            <w:pStyle w:val="Luettelokappale"/>
            <w:numPr>
              <w:numId w:val="38"/>
            </w:numPr>
            <w:spacing w:line="259" w:lineRule="auto"/>
            <w:ind w:left="3552" w:hanging="360"/>
          </w:pPr>
        </w:pPrChange>
      </w:pPr>
      <w:del w:id="4500" w:author="Kaski Maiju" w:date="2024-09-26T12:01:00Z" w16du:dateUtc="2024-09-26T09:01:00Z">
        <w:r w:rsidRPr="00162B77" w:rsidDel="006C0517">
          <w:rPr>
            <w:rPrChange w:id="4501" w:author="Kaski Maiju" w:date="2025-09-25T10:48:00Z" w16du:dateUtc="2025-09-25T08:48:00Z">
              <w:rPr/>
            </w:rPrChange>
          </w:rPr>
          <w:delText xml:space="preserve">VTS sends every minute a full operational picture and request the vessel to inform VTS about ”unknown” objects and “not received” objects.  </w:delText>
        </w:r>
      </w:del>
    </w:p>
    <w:p w14:paraId="17B34171" w14:textId="0189B39E" w:rsidR="0064719F" w:rsidRPr="00162B77" w:rsidDel="006C0517" w:rsidRDefault="0064719F">
      <w:pPr>
        <w:rPr>
          <w:del w:id="4502" w:author="Kaski Maiju" w:date="2024-09-26T12:01:00Z" w16du:dateUtc="2024-09-26T09:01:00Z"/>
        </w:rPr>
        <w:pPrChange w:id="4503" w:author="Kaski Maiju" w:date="2024-09-26T12:01:00Z" w16du:dateUtc="2024-09-26T09:01:00Z">
          <w:pPr>
            <w:ind w:left="2610" w:hanging="2610"/>
          </w:pPr>
        </w:pPrChange>
      </w:pPr>
      <w:del w:id="4504" w:author="Kaski Maiju" w:date="2024-09-26T12:01:00Z" w16du:dateUtc="2024-09-26T09:01:00Z">
        <w:r w:rsidRPr="00162B77" w:rsidDel="006C0517">
          <w:rPr>
            <w:u w:val="single"/>
          </w:rPr>
          <w:delText>Post-conditions</w:delText>
        </w:r>
        <w:r w:rsidRPr="00162B77" w:rsidDel="006C0517">
          <w:delText xml:space="preserve">: </w:delText>
        </w:r>
        <w:r w:rsidRPr="00162B77" w:rsidDel="006C0517">
          <w:tab/>
          <w:delText xml:space="preserve">The operational picture is displayed on the ECDIS/ECS </w:delText>
        </w:r>
      </w:del>
    </w:p>
    <w:p w14:paraId="263C1F15" w14:textId="1ABC7032" w:rsidR="0031508E" w:rsidRPr="00162B77" w:rsidDel="006C0517" w:rsidRDefault="0031508E">
      <w:pPr>
        <w:rPr>
          <w:del w:id="4505" w:author="Kaski Maiju" w:date="2024-09-26T12:01:00Z" w16du:dateUtc="2024-09-26T09:01:00Z"/>
          <w:rFonts w:ascii="Calibri" w:eastAsia="Calibri" w:hAnsi="Calibri" w:cs="Times New Roman"/>
        </w:rPr>
        <w:pPrChange w:id="4506" w:author="Kaski Maiju" w:date="2024-09-26T12:01:00Z" w16du:dateUtc="2024-09-26T09:01:00Z">
          <w:pPr>
            <w:spacing w:after="160" w:line="259" w:lineRule="auto"/>
          </w:pPr>
        </w:pPrChange>
      </w:pPr>
    </w:p>
    <w:p w14:paraId="3E3EA600" w14:textId="1A724599" w:rsidR="0064719F" w:rsidRPr="00162B77" w:rsidDel="006C0517" w:rsidRDefault="0064719F">
      <w:pPr>
        <w:rPr>
          <w:del w:id="4507" w:author="Kaski Maiju" w:date="2024-09-26T12:01:00Z" w16du:dateUtc="2024-09-26T09:01:00Z"/>
          <w:rFonts w:ascii="Calibri" w:eastAsia="Calibri" w:hAnsi="Calibri" w:cs="Times New Roman"/>
          <w:b/>
          <w:bCs/>
        </w:rPr>
        <w:pPrChange w:id="4508" w:author="Kaski Maiju" w:date="2024-09-26T12:01:00Z" w16du:dateUtc="2024-09-26T09:01:00Z">
          <w:pPr>
            <w:spacing w:after="160" w:line="259" w:lineRule="auto"/>
          </w:pPr>
        </w:pPrChange>
      </w:pPr>
      <w:del w:id="4509" w:author="Kaski Maiju" w:date="2024-09-26T12:01:00Z" w16du:dateUtc="2024-09-26T09:01:00Z">
        <w:r w:rsidRPr="00162B77" w:rsidDel="006C0517">
          <w:rPr>
            <w:rFonts w:ascii="Calibri" w:eastAsia="Calibri" w:hAnsi="Calibri" w:cs="Times New Roman"/>
            <w:b/>
            <w:bCs/>
          </w:rPr>
          <w:delText>Use Case 11</w:delText>
        </w:r>
      </w:del>
    </w:p>
    <w:p w14:paraId="04731FE7" w14:textId="713F7FB2" w:rsidR="0064719F" w:rsidRPr="00162B77" w:rsidDel="006C0517" w:rsidRDefault="0064719F">
      <w:pPr>
        <w:rPr>
          <w:del w:id="4510" w:author="Kaski Maiju" w:date="2024-09-26T12:01:00Z" w16du:dateUtc="2024-09-26T09:01:00Z"/>
          <w:rFonts w:ascii="Calibri" w:eastAsia="Calibri" w:hAnsi="Calibri" w:cs="Times New Roman"/>
        </w:rPr>
        <w:pPrChange w:id="4511" w:author="Kaski Maiju" w:date="2024-09-26T12:01:00Z" w16du:dateUtc="2024-09-26T09:01:00Z">
          <w:pPr>
            <w:spacing w:after="160" w:line="259" w:lineRule="auto"/>
          </w:pPr>
        </w:pPrChange>
      </w:pPr>
      <w:del w:id="4512"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delText>Flow Management</w:delText>
        </w:r>
      </w:del>
    </w:p>
    <w:p w14:paraId="4F9B827C" w14:textId="72228AE8" w:rsidR="0064719F" w:rsidRPr="00162B77" w:rsidDel="006C0517" w:rsidRDefault="0064719F">
      <w:pPr>
        <w:rPr>
          <w:del w:id="4513" w:author="Kaski Maiju" w:date="2024-09-26T12:01:00Z" w16du:dateUtc="2024-09-26T09:01:00Z"/>
          <w:rFonts w:ascii="Calibri" w:eastAsia="Calibri" w:hAnsi="Calibri" w:cs="Times New Roman"/>
        </w:rPr>
        <w:pPrChange w:id="4514" w:author="Kaski Maiju" w:date="2024-09-26T12:01:00Z" w16du:dateUtc="2024-09-26T09:01:00Z">
          <w:pPr>
            <w:spacing w:after="160" w:line="259" w:lineRule="auto"/>
            <w:ind w:left="2832" w:hanging="2832"/>
          </w:pPr>
        </w:pPrChange>
      </w:pPr>
      <w:del w:id="4515"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delText>Fredrik describes….</w:delText>
        </w:r>
      </w:del>
    </w:p>
    <w:p w14:paraId="1BE9B746" w14:textId="57FC0A4E" w:rsidR="0064719F" w:rsidRPr="00162B77" w:rsidDel="006C0517" w:rsidRDefault="0064719F">
      <w:pPr>
        <w:rPr>
          <w:del w:id="4516" w:author="Kaski Maiju" w:date="2024-09-26T12:01:00Z" w16du:dateUtc="2024-09-26T09:01:00Z"/>
          <w:rFonts w:ascii="Calibri" w:eastAsia="Calibri" w:hAnsi="Calibri" w:cs="Times New Roman"/>
        </w:rPr>
        <w:pPrChange w:id="4517" w:author="Kaski Maiju" w:date="2024-09-26T12:01:00Z" w16du:dateUtc="2024-09-26T09:01:00Z">
          <w:pPr>
            <w:spacing w:after="160" w:line="259" w:lineRule="auto"/>
          </w:pPr>
        </w:pPrChange>
      </w:pPr>
      <w:del w:id="4518"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delText xml:space="preserve">Mariner, ECDIS/ECS, VTS </w:delText>
        </w:r>
      </w:del>
    </w:p>
    <w:p w14:paraId="7028C54E" w14:textId="1252596C" w:rsidR="0064719F" w:rsidRPr="00162B77" w:rsidDel="006C0517" w:rsidRDefault="0064719F">
      <w:pPr>
        <w:rPr>
          <w:del w:id="4519" w:author="Kaski Maiju" w:date="2024-09-26T12:01:00Z" w16du:dateUtc="2024-09-26T09:01:00Z"/>
          <w:rFonts w:ascii="Calibri" w:eastAsia="Calibri" w:hAnsi="Calibri" w:cs="Times New Roman"/>
        </w:rPr>
        <w:pPrChange w:id="4520" w:author="Kaski Maiju" w:date="2024-09-26T12:01:00Z" w16du:dateUtc="2024-09-26T09:01:00Z">
          <w:pPr>
            <w:spacing w:after="160" w:line="259" w:lineRule="auto"/>
          </w:pPr>
        </w:pPrChange>
      </w:pPr>
      <w:del w:id="4521"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6726291C" w14:textId="16D9EFC8" w:rsidR="0064719F" w:rsidRPr="00162B77" w:rsidDel="006C0517" w:rsidRDefault="0064719F">
      <w:pPr>
        <w:rPr>
          <w:del w:id="4522" w:author="Kaski Maiju" w:date="2024-09-26T12:01:00Z" w16du:dateUtc="2024-09-26T09:01:00Z"/>
          <w:rFonts w:ascii="Calibri" w:eastAsia="Calibri" w:hAnsi="Calibri" w:cs="Times New Roman"/>
        </w:rPr>
        <w:pPrChange w:id="4523" w:author="Kaski Maiju" w:date="2024-09-26T12:01:00Z" w16du:dateUtc="2024-09-26T09:01:00Z">
          <w:pPr>
            <w:spacing w:after="160" w:line="259" w:lineRule="auto"/>
            <w:ind w:left="2608" w:hanging="2608"/>
          </w:pPr>
        </w:pPrChange>
      </w:pPr>
      <w:del w:id="4524"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3E04070A" w14:textId="1A3BA5F6" w:rsidR="0064719F" w:rsidRPr="00162B77" w:rsidDel="006C0517" w:rsidRDefault="0064719F">
      <w:pPr>
        <w:rPr>
          <w:del w:id="4525" w:author="Kaski Maiju" w:date="2024-09-26T12:01:00Z" w16du:dateUtc="2024-09-26T09:01:00Z"/>
          <w:rFonts w:ascii="Calibri" w:eastAsia="Calibri" w:hAnsi="Calibri" w:cs="Times New Roman"/>
        </w:rPr>
        <w:pPrChange w:id="4526" w:author="Kaski Maiju" w:date="2024-09-26T12:01:00Z" w16du:dateUtc="2024-09-26T09:01:00Z">
          <w:pPr>
            <w:spacing w:after="160" w:line="259" w:lineRule="auto"/>
          </w:pPr>
        </w:pPrChange>
      </w:pPr>
      <w:del w:id="4527" w:author="Kaski Maiju" w:date="2024-09-26T12:01:00Z" w16du:dateUtc="2024-09-26T09:01:00Z">
        <w:r w:rsidRPr="00162B77" w:rsidDel="006C0517">
          <w:rPr>
            <w:rFonts w:ascii="Calibri" w:eastAsia="Calibri" w:hAnsi="Calibri" w:cs="Times New Roman"/>
            <w:u w:val="single"/>
          </w:rPr>
          <w:delText>Ordinary Sequence: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p>
    <w:p w14:paraId="3B8EEBBE" w14:textId="0C055951" w:rsidR="0064719F" w:rsidRPr="00162B77" w:rsidDel="006C0517" w:rsidRDefault="0064719F">
      <w:pPr>
        <w:rPr>
          <w:del w:id="4528" w:author="Kaski Maiju" w:date="2024-09-26T12:01:00Z" w16du:dateUtc="2024-09-26T09:01:00Z"/>
          <w:rFonts w:ascii="Calibri" w:eastAsia="Calibri" w:hAnsi="Calibri" w:cs="Times New Roman"/>
        </w:rPr>
        <w:pPrChange w:id="4529" w:author="Kaski Maiju" w:date="2024-09-26T12:01:00Z" w16du:dateUtc="2024-09-26T09:01:00Z">
          <w:pPr>
            <w:spacing w:after="160" w:line="259" w:lineRule="auto"/>
          </w:pPr>
        </w:pPrChange>
      </w:pPr>
      <w:del w:id="4530"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w:delText>
        </w:r>
        <w:r w:rsidRPr="00162B77" w:rsidDel="006C0517">
          <w:rPr>
            <w:rFonts w:ascii="Calibri" w:eastAsia="Calibri" w:hAnsi="Calibri" w:cs="Times New Roman"/>
          </w:rPr>
          <w:tab/>
        </w:r>
      </w:del>
    </w:p>
    <w:p w14:paraId="1260BEA1" w14:textId="44402DED" w:rsidR="0064719F" w:rsidRPr="00162B77" w:rsidDel="006C0517" w:rsidRDefault="0064719F">
      <w:pPr>
        <w:rPr>
          <w:ins w:id="4531" w:author="Remi Hoeve [2]" w:date="2024-03-13T09:54:00Z"/>
          <w:del w:id="4532" w:author="Kaski Maiju" w:date="2024-09-26T12:01:00Z" w16du:dateUtc="2024-09-26T09:01:00Z"/>
          <w:rFonts w:ascii="Calibri" w:eastAsia="Calibri" w:hAnsi="Calibri" w:cs="Times New Roman"/>
        </w:rPr>
        <w:pPrChange w:id="4533" w:author="Kaski Maiju" w:date="2024-09-26T12:01:00Z" w16du:dateUtc="2024-09-26T09:01:00Z">
          <w:pPr>
            <w:spacing w:after="160" w:line="259" w:lineRule="auto"/>
          </w:pPr>
        </w:pPrChange>
      </w:pPr>
    </w:p>
    <w:p w14:paraId="04F7711C" w14:textId="6D2EAB18" w:rsidR="00946173" w:rsidRPr="00162B77" w:rsidDel="006C0517" w:rsidRDefault="00946173">
      <w:pPr>
        <w:rPr>
          <w:ins w:id="4534" w:author="Remi Hoeve [2]" w:date="2024-03-13T09:54:00Z"/>
          <w:del w:id="4535" w:author="Kaski Maiju" w:date="2024-09-26T12:01:00Z" w16du:dateUtc="2024-09-26T09:01:00Z"/>
          <w:rFonts w:ascii="Calibri" w:eastAsia="Calibri" w:hAnsi="Calibri" w:cs="Times New Roman"/>
        </w:rPr>
        <w:pPrChange w:id="4536" w:author="Kaski Maiju" w:date="2024-09-26T12:01:00Z" w16du:dateUtc="2024-09-26T09:01:00Z">
          <w:pPr>
            <w:spacing w:after="160" w:line="259" w:lineRule="auto"/>
          </w:pPr>
        </w:pPrChange>
      </w:pPr>
    </w:p>
    <w:p w14:paraId="0A712048" w14:textId="2A2C0497" w:rsidR="00946173" w:rsidRPr="00162B77" w:rsidDel="006C0517" w:rsidRDefault="00946173">
      <w:pPr>
        <w:rPr>
          <w:ins w:id="4537" w:author="Remi Hoeve [2]" w:date="2024-03-13T09:54:00Z"/>
          <w:del w:id="4538" w:author="Kaski Maiju" w:date="2024-09-26T12:01:00Z" w16du:dateUtc="2024-09-26T09:01:00Z"/>
          <w:rFonts w:ascii="Calibri" w:eastAsia="Calibri" w:hAnsi="Calibri" w:cs="Times New Roman"/>
        </w:rPr>
        <w:pPrChange w:id="4539" w:author="Kaski Maiju" w:date="2024-09-26T12:01:00Z" w16du:dateUtc="2024-09-26T09:01:00Z">
          <w:pPr>
            <w:spacing w:after="200" w:line="276" w:lineRule="auto"/>
          </w:pPr>
        </w:pPrChange>
      </w:pPr>
      <w:ins w:id="4540" w:author="Remi Hoeve [2]" w:date="2024-03-13T09:54:00Z">
        <w:del w:id="4541" w:author="Kaski Maiju" w:date="2024-09-26T12:01:00Z" w16du:dateUtc="2024-09-26T09:01:00Z">
          <w:r w:rsidRPr="00162B77" w:rsidDel="006C0517">
            <w:rPr>
              <w:rFonts w:ascii="Calibri" w:eastAsia="Calibri" w:hAnsi="Calibri" w:cs="Times New Roman"/>
            </w:rPr>
            <w:br w:type="page"/>
          </w:r>
        </w:del>
      </w:ins>
    </w:p>
    <w:p w14:paraId="03FECA0E" w14:textId="1DEA2D27" w:rsidR="00946173" w:rsidRPr="00162B77" w:rsidDel="006C0517" w:rsidRDefault="00946173">
      <w:pPr>
        <w:rPr>
          <w:ins w:id="4542" w:author="Remi Hoeve [2]" w:date="2024-03-13T09:58:00Z"/>
          <w:del w:id="4543" w:author="Kaski Maiju" w:date="2024-09-26T12:01:00Z" w16du:dateUtc="2024-09-26T09:01:00Z"/>
          <w:rFonts w:ascii="Calibri" w:eastAsia="Calibri" w:hAnsi="Calibri" w:cs="Times New Roman"/>
          <w:b/>
          <w:bCs/>
        </w:rPr>
        <w:pPrChange w:id="4544" w:author="Kaski Maiju" w:date="2024-09-26T12:01:00Z" w16du:dateUtc="2024-09-26T09:01:00Z">
          <w:pPr>
            <w:spacing w:after="160" w:line="259" w:lineRule="auto"/>
          </w:pPr>
        </w:pPrChange>
      </w:pPr>
      <w:commentRangeStart w:id="4545"/>
      <w:ins w:id="4546" w:author="Remi Hoeve [2]" w:date="2024-03-13T09:58:00Z">
        <w:del w:id="4547" w:author="Kaski Maiju" w:date="2024-09-26T12:01:00Z" w16du:dateUtc="2024-09-26T09:01:00Z">
          <w:r w:rsidRPr="00162B77" w:rsidDel="006C0517">
            <w:rPr>
              <w:rFonts w:ascii="Calibri" w:eastAsia="Calibri" w:hAnsi="Calibri" w:cs="Times New Roman"/>
              <w:b/>
              <w:bCs/>
            </w:rPr>
            <w:delText xml:space="preserve">ROUTE EXCHANGE </w:delText>
          </w:r>
        </w:del>
      </w:ins>
      <w:ins w:id="4548" w:author="Remi Hoeve [2]" w:date="2024-03-13T09:59:00Z">
        <w:del w:id="4549" w:author="Kaski Maiju" w:date="2024-09-26T12:01:00Z" w16du:dateUtc="2024-09-26T09:01:00Z">
          <w:r w:rsidRPr="00162B77" w:rsidDel="006C0517">
            <w:rPr>
              <w:rFonts w:ascii="Calibri" w:eastAsia="Calibri" w:hAnsi="Calibri" w:cs="Times New Roman"/>
              <w:b/>
              <w:bCs/>
            </w:rPr>
            <w:delText>SERVICE</w:delText>
          </w:r>
        </w:del>
      </w:ins>
      <w:commentRangeEnd w:id="4545"/>
      <w:del w:id="4550" w:author="Kaski Maiju" w:date="2024-09-26T12:01:00Z" w16du:dateUtc="2024-09-26T09:01:00Z">
        <w:r w:rsidR="00E92EA8" w:rsidRPr="00162B77" w:rsidDel="006C0517">
          <w:rPr>
            <w:rStyle w:val="Kommentinviite"/>
          </w:rPr>
          <w:commentReference w:id="4545"/>
        </w:r>
      </w:del>
    </w:p>
    <w:p w14:paraId="1F551509" w14:textId="1FD4CC1F" w:rsidR="00946173" w:rsidRPr="00162B77" w:rsidDel="006C0517" w:rsidRDefault="00946173">
      <w:pPr>
        <w:rPr>
          <w:ins w:id="4551" w:author="Remi Hoeve [2]" w:date="2024-03-13T09:54:00Z"/>
          <w:del w:id="4552" w:author="Kaski Maiju" w:date="2024-09-26T12:01:00Z" w16du:dateUtc="2024-09-26T09:01:00Z"/>
          <w:rFonts w:ascii="Calibri" w:eastAsia="Calibri" w:hAnsi="Calibri" w:cs="Times New Roman"/>
          <w:b/>
          <w:bCs/>
        </w:rPr>
        <w:pPrChange w:id="4553" w:author="Kaski Maiju" w:date="2024-09-26T12:01:00Z" w16du:dateUtc="2024-09-26T09:01:00Z">
          <w:pPr>
            <w:spacing w:after="160" w:line="259" w:lineRule="auto"/>
          </w:pPr>
        </w:pPrChange>
      </w:pPr>
      <w:ins w:id="4554" w:author="Remi Hoeve [2]" w:date="2024-03-13T09:54:00Z">
        <w:del w:id="4555" w:author="Kaski Maiju" w:date="2024-09-26T12:01:00Z" w16du:dateUtc="2024-09-26T09:01:00Z">
          <w:r w:rsidRPr="00162B77" w:rsidDel="006C0517">
            <w:rPr>
              <w:rFonts w:ascii="Calibri" w:eastAsia="Calibri" w:hAnsi="Calibri" w:cs="Times New Roman"/>
              <w:b/>
              <w:bCs/>
            </w:rPr>
            <w:delText>Use Case X</w:delText>
          </w:r>
        </w:del>
      </w:ins>
    </w:p>
    <w:p w14:paraId="1E14BDC8" w14:textId="22DE6B2D" w:rsidR="00946173" w:rsidRPr="00162B77" w:rsidDel="006C0517" w:rsidRDefault="00946173">
      <w:pPr>
        <w:rPr>
          <w:ins w:id="4556" w:author="Remi Hoeve [2]" w:date="2024-03-13T09:54:00Z"/>
          <w:del w:id="4557" w:author="Kaski Maiju" w:date="2024-09-26T12:01:00Z" w16du:dateUtc="2024-09-26T09:01:00Z"/>
          <w:rFonts w:ascii="Calibri" w:eastAsia="Calibri" w:hAnsi="Calibri" w:cs="Times New Roman"/>
        </w:rPr>
        <w:pPrChange w:id="4558" w:author="Kaski Maiju" w:date="2024-09-26T12:01:00Z" w16du:dateUtc="2024-09-26T09:01:00Z">
          <w:pPr>
            <w:spacing w:after="160" w:line="259" w:lineRule="auto"/>
          </w:pPr>
        </w:pPrChange>
      </w:pPr>
      <w:ins w:id="4559" w:author="Remi Hoeve [2]" w:date="2024-03-13T09:54:00Z">
        <w:del w:id="4560"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del>
      </w:ins>
      <w:ins w:id="4561" w:author="Remi Hoeve [2]" w:date="2024-03-13T09:58:00Z">
        <w:del w:id="4562" w:author="Kaski Maiju" w:date="2024-09-26T12:01:00Z" w16du:dateUtc="2024-09-26T09:01:00Z">
          <w:r w:rsidRPr="00162B77" w:rsidDel="006C0517">
            <w:rPr>
              <w:rFonts w:ascii="Calibri" w:eastAsia="Calibri" w:hAnsi="Calibri" w:cs="Times New Roman"/>
              <w:u w:val="single"/>
            </w:rPr>
            <w:delText>Departing vessels from berth or anchorage</w:delText>
          </w:r>
        </w:del>
      </w:ins>
      <w:ins w:id="4563" w:author="Remi Hoeve [2]" w:date="2024-03-13T10:12:00Z">
        <w:del w:id="4564" w:author="Kaski Maiju" w:date="2024-09-26T12:01:00Z" w16du:dateUtc="2024-09-26T09:01:00Z">
          <w:r w:rsidRPr="00162B77" w:rsidDel="006C0517">
            <w:rPr>
              <w:rFonts w:ascii="Calibri" w:eastAsia="Calibri" w:hAnsi="Calibri" w:cs="Times New Roman"/>
              <w:u w:val="single"/>
            </w:rPr>
            <w:delText xml:space="preserve"> within the VTS area</w:delText>
          </w:r>
        </w:del>
      </w:ins>
    </w:p>
    <w:p w14:paraId="1CC16E63" w14:textId="36F80C8F" w:rsidR="00946173" w:rsidRPr="00162B77" w:rsidDel="006C0517" w:rsidRDefault="00946173">
      <w:pPr>
        <w:rPr>
          <w:ins w:id="4565" w:author="Remi Hoeve [2]" w:date="2024-03-13T09:54:00Z"/>
          <w:del w:id="4566" w:author="Kaski Maiju" w:date="2024-09-26T12:01:00Z" w16du:dateUtc="2024-09-26T09:01:00Z"/>
          <w:rFonts w:ascii="Calibri" w:eastAsia="Calibri" w:hAnsi="Calibri" w:cs="Times New Roman"/>
        </w:rPr>
        <w:pPrChange w:id="4567" w:author="Kaski Maiju" w:date="2024-09-26T12:01:00Z" w16du:dateUtc="2024-09-26T09:01:00Z">
          <w:pPr>
            <w:spacing w:after="160" w:line="259" w:lineRule="auto"/>
          </w:pPr>
        </w:pPrChange>
      </w:pPr>
      <w:ins w:id="4568" w:author="Remi Hoeve [2]" w:date="2024-03-13T09:54:00Z">
        <w:del w:id="4569"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ins>
      <w:ins w:id="4570" w:author="Remi Hoeve [2]" w:date="2024-03-13T09:55:00Z">
        <w:del w:id="4571" w:author="Kaski Maiju" w:date="2024-09-26T12:01:00Z" w16du:dateUtc="2024-09-26T09:01:00Z">
          <w:r w:rsidRPr="00162B77" w:rsidDel="006C0517">
            <w:rPr>
              <w:rFonts w:ascii="Calibri" w:eastAsia="Calibri" w:hAnsi="Calibri" w:cs="Times New Roman"/>
            </w:rPr>
            <w:tab/>
          </w:r>
          <w:r w:rsidRPr="00162B77" w:rsidDel="006C0517">
            <w:rPr>
              <w:rFonts w:ascii="Calibri" w:eastAsia="Calibri" w:hAnsi="Calibri" w:cs="Times New Roman"/>
            </w:rPr>
            <w:tab/>
          </w:r>
        </w:del>
      </w:ins>
      <w:ins w:id="4572" w:author="Remi Hoeve [2]" w:date="2024-03-13T09:59:00Z">
        <w:del w:id="4573" w:author="Kaski Maiju" w:date="2024-09-26T12:01:00Z" w16du:dateUtc="2024-09-26T09:01:00Z">
          <w:r w:rsidRPr="00162B77" w:rsidDel="006C0517">
            <w:rPr>
              <w:rFonts w:ascii="Calibri" w:eastAsia="Calibri" w:hAnsi="Calibri" w:cs="Times New Roman"/>
            </w:rPr>
            <w:delText>Vessel intends to leave berth</w:delText>
          </w:r>
        </w:del>
      </w:ins>
      <w:ins w:id="4574" w:author="Remi Hoeve [2]" w:date="2024-03-13T10:00:00Z">
        <w:del w:id="4575" w:author="Kaski Maiju" w:date="2024-09-26T12:01:00Z" w16du:dateUtc="2024-09-26T09:01:00Z">
          <w:r w:rsidRPr="00162B77" w:rsidDel="006C0517">
            <w:rPr>
              <w:rFonts w:ascii="Calibri" w:eastAsia="Calibri" w:hAnsi="Calibri" w:cs="Times New Roman"/>
            </w:rPr>
            <w:delText xml:space="preserve"> or anchorage and shares intended route with the VTS.</w:delText>
          </w:r>
        </w:del>
      </w:ins>
    </w:p>
    <w:p w14:paraId="43B47F71" w14:textId="522D8E4A" w:rsidR="00946173" w:rsidRPr="00162B77" w:rsidDel="006C0517" w:rsidRDefault="00946173">
      <w:pPr>
        <w:rPr>
          <w:ins w:id="4576" w:author="Remi Hoeve [2]" w:date="2024-03-13T09:54:00Z"/>
          <w:del w:id="4577" w:author="Kaski Maiju" w:date="2024-09-26T12:01:00Z" w16du:dateUtc="2024-09-26T09:01:00Z"/>
          <w:rFonts w:ascii="Calibri" w:eastAsia="Calibri" w:hAnsi="Calibri" w:cs="Times New Roman"/>
        </w:rPr>
        <w:pPrChange w:id="4578" w:author="Kaski Maiju" w:date="2024-09-26T12:01:00Z" w16du:dateUtc="2024-09-26T09:01:00Z">
          <w:pPr>
            <w:spacing w:after="160" w:line="259" w:lineRule="auto"/>
          </w:pPr>
        </w:pPrChange>
      </w:pPr>
      <w:ins w:id="4579" w:author="Remi Hoeve [2]" w:date="2024-03-13T09:54:00Z">
        <w:del w:id="4580"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delText xml:space="preserve">Mariner, ECDIS/ECS, VTS </w:delText>
          </w:r>
        </w:del>
      </w:ins>
    </w:p>
    <w:p w14:paraId="7E89E3B8" w14:textId="1BF637D2" w:rsidR="00946173" w:rsidRPr="00162B77" w:rsidDel="006C0517" w:rsidRDefault="00946173">
      <w:pPr>
        <w:rPr>
          <w:ins w:id="4581" w:author="Remi Hoeve [2]" w:date="2024-03-13T09:54:00Z"/>
          <w:del w:id="4582" w:author="Kaski Maiju" w:date="2024-09-26T12:01:00Z" w16du:dateUtc="2024-09-26T09:01:00Z"/>
          <w:rFonts w:ascii="Calibri" w:eastAsia="Calibri" w:hAnsi="Calibri" w:cs="Times New Roman"/>
        </w:rPr>
        <w:pPrChange w:id="4583" w:author="Kaski Maiju" w:date="2024-09-26T12:01:00Z" w16du:dateUtc="2024-09-26T09:01:00Z">
          <w:pPr>
            <w:spacing w:after="160" w:line="259" w:lineRule="auto"/>
          </w:pPr>
        </w:pPrChange>
      </w:pPr>
      <w:ins w:id="4584" w:author="Remi Hoeve [2]" w:date="2024-03-13T09:54:00Z">
        <w:del w:id="4585"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ins>
      <w:ins w:id="4586" w:author="Remi Hoeve [2]" w:date="2024-03-13T10:00:00Z">
        <w:del w:id="4587" w:author="Kaski Maiju" w:date="2024-09-26T12:01:00Z" w16du:dateUtc="2024-09-26T09:01:00Z">
          <w:r w:rsidRPr="00162B77" w:rsidDel="006C0517">
            <w:rPr>
              <w:rFonts w:ascii="Calibri" w:eastAsia="Calibri" w:hAnsi="Calibri" w:cs="Times New Roman"/>
            </w:rPr>
            <w:tab/>
            <w:delText>Trigge</w:delText>
          </w:r>
        </w:del>
      </w:ins>
      <w:ins w:id="4588" w:author="Remi Hoeve [2]" w:date="2024-03-13T10:01:00Z">
        <w:del w:id="4589" w:author="Kaski Maiju" w:date="2024-09-26T12:01:00Z" w16du:dateUtc="2024-09-26T09:01:00Z">
          <w:r w:rsidRPr="00162B77" w:rsidDel="006C0517">
            <w:rPr>
              <w:rFonts w:ascii="Calibri" w:eastAsia="Calibri" w:hAnsi="Calibri" w:cs="Times New Roman"/>
            </w:rPr>
            <w:delText>red before leaving berth or anchorage</w:delText>
          </w:r>
        </w:del>
      </w:ins>
      <w:ins w:id="4590" w:author="Remi Hoeve [2]" w:date="2024-03-13T10:02:00Z">
        <w:del w:id="4591" w:author="Kaski Maiju" w:date="2024-09-26T12:01:00Z" w16du:dateUtc="2024-09-26T09:01:00Z">
          <w:r w:rsidRPr="00162B77" w:rsidDel="006C0517">
            <w:rPr>
              <w:rFonts w:ascii="Calibri" w:eastAsia="Calibri" w:hAnsi="Calibri" w:cs="Times New Roman"/>
            </w:rPr>
            <w:delText xml:space="preserve"> or when an update  is available.</w:delText>
          </w:r>
        </w:del>
      </w:ins>
    </w:p>
    <w:p w14:paraId="0AF2099A" w14:textId="6BA6C40C" w:rsidR="00946173" w:rsidRPr="00162B77" w:rsidDel="006C0517" w:rsidRDefault="00946173">
      <w:pPr>
        <w:rPr>
          <w:ins w:id="4592" w:author="Remi Hoeve [2]" w:date="2024-03-13T09:54:00Z"/>
          <w:del w:id="4593" w:author="Kaski Maiju" w:date="2024-09-26T12:01:00Z" w16du:dateUtc="2024-09-26T09:01:00Z"/>
          <w:rFonts w:ascii="Calibri" w:eastAsia="Calibri" w:hAnsi="Calibri" w:cs="Times New Roman"/>
        </w:rPr>
        <w:pPrChange w:id="4594" w:author="Kaski Maiju" w:date="2024-09-26T12:01:00Z" w16du:dateUtc="2024-09-26T09:01:00Z">
          <w:pPr>
            <w:spacing w:after="160" w:line="259" w:lineRule="auto"/>
          </w:pPr>
        </w:pPrChange>
      </w:pPr>
      <w:ins w:id="4595" w:author="Remi Hoeve [2]" w:date="2024-03-13T09:54:00Z">
        <w:del w:id="4596"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del>
      </w:ins>
      <w:ins w:id="4597" w:author="Remi Hoeve [2]" w:date="2024-03-13T10:03:00Z">
        <w:del w:id="4598" w:author="Kaski Maiju" w:date="2024-09-26T12:01:00Z" w16du:dateUtc="2024-09-26T09:01:00Z">
          <w:r w:rsidRPr="00162B77" w:rsidDel="006C0517">
            <w:rPr>
              <w:rFonts w:ascii="Calibri" w:eastAsia="Calibri" w:hAnsi="Calibri" w:cs="Times New Roman"/>
            </w:rPr>
            <w:tab/>
          </w:r>
          <w:r w:rsidRPr="00162B77" w:rsidDel="006C0517">
            <w:rPr>
              <w:rFonts w:ascii="Calibri" w:eastAsia="Calibri" w:hAnsi="Calibri" w:cs="Times New Roman"/>
            </w:rPr>
            <w:tab/>
          </w:r>
        </w:del>
      </w:ins>
      <w:ins w:id="4599" w:author="Remi Hoeve [2]" w:date="2024-03-13T10:14:00Z">
        <w:del w:id="4600" w:author="Kaski Maiju" w:date="2024-09-26T12:01:00Z" w16du:dateUtc="2024-09-26T09:01:00Z">
          <w:r w:rsidR="00470124" w:rsidRPr="00162B77" w:rsidDel="006C0517">
            <w:rPr>
              <w:rFonts w:ascii="Calibri" w:eastAsia="Calibri" w:hAnsi="Calibri" w:cs="Times New Roman"/>
            </w:rPr>
            <w:delText xml:space="preserve">Vessel is on the anchorage or at the berth. Vessel is still sailing and is already providing </w:delText>
          </w:r>
        </w:del>
      </w:ins>
      <w:ins w:id="4601" w:author="Remi Hoeve [2]" w:date="2024-03-13T10:15:00Z">
        <w:del w:id="4602" w:author="Kaski Maiju" w:date="2024-09-26T12:01:00Z" w16du:dateUtc="2024-09-26T09:01:00Z">
          <w:r w:rsidR="00470124" w:rsidRPr="00162B77" w:rsidDel="006C0517">
            <w:rPr>
              <w:rFonts w:ascii="Calibri" w:eastAsia="Calibri" w:hAnsi="Calibri" w:cs="Times New Roman"/>
            </w:rPr>
            <w:delText>r</w:delText>
          </w:r>
        </w:del>
      </w:ins>
      <w:ins w:id="4603" w:author="Remi Hoeve [2]" w:date="2024-03-13T10:16:00Z">
        <w:del w:id="4604" w:author="Kaski Maiju" w:date="2024-09-26T12:01:00Z" w16du:dateUtc="2024-09-26T09:01:00Z">
          <w:r w:rsidR="00470124" w:rsidRPr="00162B77" w:rsidDel="006C0517">
            <w:rPr>
              <w:rFonts w:ascii="Calibri" w:eastAsia="Calibri" w:hAnsi="Calibri" w:cs="Times New Roman"/>
            </w:rPr>
            <w:delText xml:space="preserve">oute </w:delText>
          </w:r>
        </w:del>
      </w:ins>
      <w:ins w:id="4605" w:author="Remi Hoeve [2]" w:date="2024-03-13T10:14:00Z">
        <w:del w:id="4606" w:author="Kaski Maiju" w:date="2024-09-26T12:01:00Z" w16du:dateUtc="2024-09-26T09:01:00Z">
          <w:r w:rsidR="00470124" w:rsidRPr="00162B77" w:rsidDel="006C0517">
            <w:rPr>
              <w:rFonts w:ascii="Calibri" w:eastAsia="Calibri" w:hAnsi="Calibri" w:cs="Times New Roman"/>
            </w:rPr>
            <w:delText>information abou</w:delText>
          </w:r>
        </w:del>
      </w:ins>
      <w:ins w:id="4607" w:author="Remi Hoeve [2]" w:date="2024-03-13T10:15:00Z">
        <w:del w:id="4608" w:author="Kaski Maiju" w:date="2024-09-26T12:01:00Z" w16du:dateUtc="2024-09-26T09:01:00Z">
          <w:r w:rsidR="00470124" w:rsidRPr="00162B77" w:rsidDel="006C0517">
            <w:rPr>
              <w:rFonts w:ascii="Calibri" w:eastAsia="Calibri" w:hAnsi="Calibri" w:cs="Times New Roman"/>
            </w:rPr>
            <w:delText>t its departure.</w:delText>
          </w:r>
        </w:del>
      </w:ins>
      <w:ins w:id="4609" w:author="Remi Hoeve [2]" w:date="2024-03-13T10:19:00Z">
        <w:del w:id="4610" w:author="Kaski Maiju" w:date="2024-09-26T12:01:00Z" w16du:dateUtc="2024-09-26T09:01:00Z">
          <w:r w:rsidR="00470124" w:rsidRPr="00162B77" w:rsidDel="006C0517">
            <w:rPr>
              <w:rFonts w:ascii="Calibri" w:eastAsia="Calibri" w:hAnsi="Calibri" w:cs="Times New Roman"/>
            </w:rPr>
            <w:delText xml:space="preserve"> </w:delText>
          </w:r>
        </w:del>
      </w:ins>
    </w:p>
    <w:p w14:paraId="026700E3" w14:textId="712A3331" w:rsidR="00946173" w:rsidRPr="00162B77" w:rsidDel="006C0517" w:rsidRDefault="00470124">
      <w:pPr>
        <w:rPr>
          <w:ins w:id="4611" w:author="Remi Hoeve [2]" w:date="2024-03-13T10:03:00Z"/>
          <w:del w:id="4612" w:author="Kaski Maiju" w:date="2024-09-26T12:01:00Z" w16du:dateUtc="2024-09-26T09:01:00Z"/>
          <w:rFonts w:ascii="Calibri" w:eastAsia="Calibri" w:hAnsi="Calibri" w:cs="Times New Roman"/>
        </w:rPr>
        <w:pPrChange w:id="4613" w:author="Kaski Maiju" w:date="2024-09-26T12:01:00Z" w16du:dateUtc="2024-09-26T09:01:00Z">
          <w:pPr>
            <w:spacing w:after="160" w:line="259" w:lineRule="auto"/>
          </w:pPr>
        </w:pPrChange>
      </w:pPr>
      <w:ins w:id="4614" w:author="Remi Hoeve [2]" w:date="2024-03-13T10:24:00Z">
        <w:del w:id="4615" w:author="Kaski Maiju" w:date="2024-09-26T12:01:00Z" w16du:dateUtc="2024-09-26T09:01:00Z">
          <w:r w:rsidRPr="00162B77" w:rsidDel="006C0517">
            <w:rPr>
              <w:rFonts w:ascii="Calibri" w:eastAsia="Calibri" w:hAnsi="Calibri" w:cs="Times New Roman"/>
              <w:u w:val="single"/>
            </w:rPr>
            <w:delText>Nominal s</w:delText>
          </w:r>
        </w:del>
      </w:ins>
      <w:ins w:id="4616" w:author="Remi Hoeve [2]" w:date="2024-03-13T09:54:00Z">
        <w:del w:id="4617" w:author="Kaski Maiju" w:date="2024-09-26T12:01:00Z" w16du:dateUtc="2024-09-26T09:01:00Z">
          <w:r w:rsidR="00946173" w:rsidRPr="00162B77" w:rsidDel="006C0517">
            <w:rPr>
              <w:rFonts w:ascii="Calibri" w:eastAsia="Calibri" w:hAnsi="Calibri" w:cs="Times New Roman"/>
              <w:u w:val="single"/>
            </w:rPr>
            <w:delText>equence</w:delText>
          </w:r>
        </w:del>
      </w:ins>
      <w:ins w:id="4618" w:author="Remi Hoeve [2]" w:date="2024-03-13T10:24:00Z">
        <w:del w:id="4619" w:author="Kaski Maiju" w:date="2024-09-26T12:01:00Z" w16du:dateUtc="2024-09-26T09:01:00Z">
          <w:r w:rsidRPr="00162B77" w:rsidDel="006C0517">
            <w:rPr>
              <w:rFonts w:ascii="Calibri" w:eastAsia="Calibri" w:hAnsi="Calibri" w:cs="Times New Roman"/>
              <w:u w:val="single"/>
            </w:rPr>
            <w:delText xml:space="preserve"> scenario</w:delText>
          </w:r>
        </w:del>
      </w:ins>
      <w:ins w:id="4620" w:author="Remi Hoeve [2]" w:date="2024-03-13T09:54:00Z">
        <w:del w:id="4621" w:author="Kaski Maiju" w:date="2024-09-26T12:01:00Z" w16du:dateUtc="2024-09-26T09:01:00Z">
          <w:r w:rsidR="00946173" w:rsidRPr="00162B77" w:rsidDel="006C0517">
            <w:rPr>
              <w:rFonts w:ascii="Calibri" w:eastAsia="Calibri" w:hAnsi="Calibri" w:cs="Times New Roman"/>
              <w:u w:val="single"/>
            </w:rPr>
            <w:delText>:</w:delText>
          </w:r>
          <w:r w:rsidR="00946173" w:rsidRPr="00162B77" w:rsidDel="006C0517">
            <w:rPr>
              <w:rFonts w:ascii="Calibri" w:eastAsia="Calibri" w:hAnsi="Calibri" w:cs="Times New Roman"/>
            </w:rPr>
            <w:delText xml:space="preserve"> </w:delText>
          </w:r>
          <w:r w:rsidR="00946173" w:rsidRPr="00162B77" w:rsidDel="006C0517">
            <w:rPr>
              <w:rFonts w:ascii="Calibri" w:eastAsia="Calibri" w:hAnsi="Calibri" w:cs="Times New Roman"/>
            </w:rPr>
            <w:tab/>
          </w:r>
        </w:del>
      </w:ins>
      <w:ins w:id="4622" w:author="Remi Hoeve [2]" w:date="2024-03-13T10:03:00Z">
        <w:del w:id="4623" w:author="Kaski Maiju" w:date="2024-09-26T12:01:00Z" w16du:dateUtc="2024-09-26T09:01:00Z">
          <w:r w:rsidR="00946173" w:rsidRPr="00162B77" w:rsidDel="006C0517">
            <w:rPr>
              <w:rFonts w:ascii="Calibri" w:eastAsia="Calibri" w:hAnsi="Calibri" w:cs="Times New Roman"/>
            </w:rPr>
            <w:tab/>
          </w:r>
        </w:del>
      </w:ins>
    </w:p>
    <w:p w14:paraId="2FAB087D" w14:textId="1732899A" w:rsidR="00946173" w:rsidRPr="00162B77" w:rsidDel="006C0517" w:rsidRDefault="00946173">
      <w:pPr>
        <w:rPr>
          <w:ins w:id="4624" w:author="Remi Hoeve [2]" w:date="2024-03-13T10:04:00Z"/>
          <w:del w:id="4625" w:author="Kaski Maiju" w:date="2024-09-26T12:01:00Z" w16du:dateUtc="2024-09-26T09:01:00Z"/>
          <w:rFonts w:ascii="Calibri" w:eastAsia="Calibri" w:hAnsi="Calibri" w:cs="Times New Roman"/>
          <w:szCs w:val="28"/>
        </w:rPr>
        <w:pPrChange w:id="4626" w:author="Kaski Maiju" w:date="2024-09-26T12:01:00Z" w16du:dateUtc="2024-09-26T09:01:00Z">
          <w:pPr>
            <w:spacing w:line="259" w:lineRule="auto"/>
          </w:pPr>
        </w:pPrChange>
      </w:pPr>
      <w:bookmarkStart w:id="4627" w:name="_Hlk161218270"/>
      <w:ins w:id="4628" w:author="Remi Hoeve [2]" w:date="2024-03-13T10:04:00Z">
        <w:del w:id="4629" w:author="Kaski Maiju" w:date="2024-09-26T12:01:00Z" w16du:dateUtc="2024-09-26T09:01:00Z">
          <w:r w:rsidRPr="00162B77" w:rsidDel="006C0517">
            <w:rPr>
              <w:rFonts w:ascii="Calibri" w:eastAsia="Calibri" w:hAnsi="Calibri" w:cs="Times New Roman"/>
              <w:szCs w:val="28"/>
            </w:rPr>
            <w:delText xml:space="preserve">1.  </w:delText>
          </w:r>
        </w:del>
      </w:ins>
      <w:ins w:id="4630" w:author="Remi Hoeve [2]" w:date="2024-03-13T10:05:00Z">
        <w:del w:id="4631" w:author="Kaski Maiju" w:date="2024-09-26T12:01:00Z" w16du:dateUtc="2024-09-26T09:01:00Z">
          <w:r w:rsidRPr="00162B77" w:rsidDel="006C0517">
            <w:rPr>
              <w:rFonts w:ascii="Calibri" w:eastAsia="Calibri" w:hAnsi="Calibri" w:cs="Times New Roman"/>
              <w:szCs w:val="28"/>
            </w:rPr>
            <w:tab/>
          </w:r>
        </w:del>
      </w:ins>
      <w:ins w:id="4632" w:author="Remi Hoeve [2]" w:date="2024-03-13T10:04:00Z">
        <w:del w:id="4633" w:author="Kaski Maiju" w:date="2024-09-26T12:01:00Z" w16du:dateUtc="2024-09-26T09:01:00Z">
          <w:r w:rsidRPr="00162B77" w:rsidDel="006C0517">
            <w:rPr>
              <w:rFonts w:ascii="Calibri" w:eastAsia="Calibri" w:hAnsi="Calibri" w:cs="Times New Roman"/>
              <w:szCs w:val="28"/>
            </w:rPr>
            <w:delText>The route is planned in ECDIS/ECS by the vessel</w:delText>
          </w:r>
        </w:del>
      </w:ins>
    </w:p>
    <w:p w14:paraId="4F71656C" w14:textId="2296359B" w:rsidR="00946173" w:rsidRPr="00162B77" w:rsidDel="006C0517" w:rsidRDefault="00946173">
      <w:pPr>
        <w:rPr>
          <w:ins w:id="4634" w:author="Remi Hoeve [2]" w:date="2024-03-13T10:04:00Z"/>
          <w:del w:id="4635" w:author="Kaski Maiju" w:date="2024-09-26T12:01:00Z" w16du:dateUtc="2024-09-26T09:01:00Z"/>
          <w:rFonts w:ascii="Calibri" w:eastAsia="Calibri" w:hAnsi="Calibri" w:cs="Times New Roman"/>
          <w:i/>
          <w:iCs/>
          <w:sz w:val="22"/>
          <w:szCs w:val="28"/>
          <w:rPrChange w:id="4636" w:author="Kaski Maiju" w:date="2025-09-25T10:48:00Z" w16du:dateUtc="2025-09-25T08:48:00Z">
            <w:rPr>
              <w:ins w:id="4637" w:author="Remi Hoeve [2]" w:date="2024-03-13T10:04:00Z"/>
              <w:del w:id="4638" w:author="Kaski Maiju" w:date="2024-09-26T12:01:00Z" w16du:dateUtc="2024-09-26T09:01:00Z"/>
              <w:rFonts w:ascii="Calibri" w:eastAsia="Calibri" w:hAnsi="Calibri" w:cs="Times New Roman"/>
            </w:rPr>
          </w:rPrChange>
        </w:rPr>
        <w:pPrChange w:id="4639" w:author="Kaski Maiju" w:date="2024-09-26T12:01:00Z" w16du:dateUtc="2024-09-26T09:01:00Z">
          <w:pPr>
            <w:spacing w:line="259" w:lineRule="auto"/>
          </w:pPr>
        </w:pPrChange>
      </w:pPr>
      <w:ins w:id="4640" w:author="Remi Hoeve [2]" w:date="2024-03-13T10:04:00Z">
        <w:del w:id="4641" w:author="Kaski Maiju" w:date="2024-09-26T12:01:00Z" w16du:dateUtc="2024-09-26T09:01:00Z">
          <w:r w:rsidRPr="00162B77" w:rsidDel="006C0517">
            <w:rPr>
              <w:rFonts w:ascii="Calibri" w:eastAsia="Calibri" w:hAnsi="Calibri" w:cs="Times New Roman"/>
              <w:szCs w:val="28"/>
            </w:rPr>
            <w:delText xml:space="preserve">2.       </w:delText>
          </w:r>
        </w:del>
      </w:ins>
      <w:ins w:id="4642" w:author="Remi Hoeve [2]" w:date="2024-03-13T10:05:00Z">
        <w:del w:id="4643" w:author="Kaski Maiju" w:date="2024-09-26T12:01:00Z" w16du:dateUtc="2024-09-26T09:01:00Z">
          <w:r w:rsidRPr="00162B77" w:rsidDel="006C0517">
            <w:rPr>
              <w:rFonts w:ascii="Calibri" w:eastAsia="Calibri" w:hAnsi="Calibri" w:cs="Times New Roman"/>
              <w:szCs w:val="28"/>
            </w:rPr>
            <w:tab/>
          </w:r>
        </w:del>
      </w:ins>
      <w:ins w:id="4644" w:author="Remi Hoeve [2]" w:date="2024-03-13T10:04:00Z">
        <w:del w:id="4645" w:author="Kaski Maiju" w:date="2024-09-26T12:01:00Z" w16du:dateUtc="2024-09-26T09:01:00Z">
          <w:r w:rsidRPr="00162B77" w:rsidDel="006C0517">
            <w:rPr>
              <w:rFonts w:ascii="Calibri" w:eastAsia="Calibri" w:hAnsi="Calibri" w:cs="Times New Roman"/>
              <w:szCs w:val="28"/>
            </w:rPr>
            <w:delText xml:space="preserve">The ECDIS/ECS sends </w:delText>
          </w:r>
        </w:del>
      </w:ins>
      <w:ins w:id="4646" w:author="Remi Hoeve [2]" w:date="2024-03-13T10:20:00Z">
        <w:del w:id="4647" w:author="Kaski Maiju" w:date="2024-09-26T12:01:00Z" w16du:dateUtc="2024-09-26T09:01:00Z">
          <w:r w:rsidR="00470124" w:rsidRPr="00162B77" w:rsidDel="006C0517">
            <w:rPr>
              <w:rFonts w:ascii="Calibri" w:eastAsia="Calibri" w:hAnsi="Calibri" w:cs="Times New Roman"/>
              <w:szCs w:val="28"/>
            </w:rPr>
            <w:delText>(</w:delText>
          </w:r>
        </w:del>
      </w:ins>
      <w:ins w:id="4648" w:author="Remi Hoeve [2]" w:date="2024-03-13T10:04:00Z">
        <w:del w:id="4649" w:author="Kaski Maiju" w:date="2024-09-26T12:01:00Z" w16du:dateUtc="2024-09-26T09:01:00Z">
          <w:r w:rsidRPr="00162B77" w:rsidDel="006C0517">
            <w:rPr>
              <w:rFonts w:ascii="Calibri" w:eastAsia="Calibri" w:hAnsi="Calibri" w:cs="Times New Roman"/>
              <w:szCs w:val="28"/>
            </w:rPr>
            <w:delText>intended</w:delText>
          </w:r>
        </w:del>
      </w:ins>
      <w:ins w:id="4650" w:author="Remi Hoeve [2]" w:date="2024-03-13T10:20:00Z">
        <w:del w:id="4651" w:author="Kaski Maiju" w:date="2024-09-26T12:01:00Z" w16du:dateUtc="2024-09-26T09:01:00Z">
          <w:r w:rsidR="00470124" w:rsidRPr="00162B77" w:rsidDel="006C0517">
            <w:rPr>
              <w:rFonts w:ascii="Calibri" w:eastAsia="Calibri" w:hAnsi="Calibri" w:cs="Times New Roman"/>
              <w:szCs w:val="28"/>
            </w:rPr>
            <w:delText>)</w:delText>
          </w:r>
        </w:del>
      </w:ins>
      <w:ins w:id="4652" w:author="Remi Hoeve [2]" w:date="2024-03-13T10:04:00Z">
        <w:del w:id="4653" w:author="Kaski Maiju" w:date="2024-09-26T12:01:00Z" w16du:dateUtc="2024-09-26T09:01:00Z">
          <w:r w:rsidRPr="00162B77" w:rsidDel="006C0517">
            <w:rPr>
              <w:rFonts w:ascii="Calibri" w:eastAsia="Calibri" w:hAnsi="Calibri" w:cs="Times New Roman"/>
              <w:szCs w:val="28"/>
            </w:rPr>
            <w:delText xml:space="preserve"> route, which includes the schedule [including ET</w:delText>
          </w:r>
        </w:del>
      </w:ins>
      <w:ins w:id="4654" w:author="Remi Hoeve [2]" w:date="2024-03-13T10:06:00Z">
        <w:del w:id="4655" w:author="Kaski Maiju" w:date="2024-09-26T12:01:00Z" w16du:dateUtc="2024-09-26T09:01:00Z">
          <w:r w:rsidRPr="00162B77" w:rsidDel="006C0517">
            <w:rPr>
              <w:rFonts w:ascii="Calibri" w:eastAsia="Calibri" w:hAnsi="Calibri" w:cs="Times New Roman"/>
              <w:szCs w:val="28"/>
            </w:rPr>
            <w:delText>D</w:delText>
          </w:r>
        </w:del>
      </w:ins>
      <w:ins w:id="4656" w:author="Remi Hoeve [2]" w:date="2024-03-13T10:04:00Z">
        <w:del w:id="4657" w:author="Kaski Maiju" w:date="2024-09-26T12:01:00Z" w16du:dateUtc="2024-09-26T09:01:00Z">
          <w:r w:rsidRPr="00162B77" w:rsidDel="006C0517">
            <w:rPr>
              <w:rFonts w:ascii="Calibri" w:eastAsia="Calibri" w:hAnsi="Calibri" w:cs="Times New Roman"/>
              <w:szCs w:val="28"/>
            </w:rPr>
            <w:delText>], to VTS</w:delText>
          </w:r>
        </w:del>
      </w:ins>
      <w:ins w:id="4658" w:author="Remi Hoeve [2]" w:date="2024-03-13T10:20:00Z">
        <w:del w:id="4659" w:author="Kaski Maiju" w:date="2024-09-26T12:01:00Z" w16du:dateUtc="2024-09-26T09:01:00Z">
          <w:r w:rsidR="00470124" w:rsidRPr="00162B77" w:rsidDel="006C0517">
            <w:rPr>
              <w:rFonts w:ascii="Calibri" w:eastAsia="Calibri" w:hAnsi="Calibri" w:cs="Times New Roman"/>
              <w:szCs w:val="28"/>
            </w:rPr>
            <w:delText xml:space="preserve"> </w:delText>
          </w:r>
          <w:r w:rsidR="00470124" w:rsidRPr="00162B77" w:rsidDel="006C0517">
            <w:rPr>
              <w:rFonts w:ascii="Calibri" w:eastAsia="Calibri" w:hAnsi="Calibri" w:cs="Times New Roman"/>
              <w:i/>
              <w:iCs/>
              <w:sz w:val="22"/>
              <w:szCs w:val="28"/>
              <w:rPrChange w:id="4660" w:author="Kaski Maiju" w:date="2025-09-25T10:48:00Z" w16du:dateUtc="2025-09-25T08:48:00Z">
                <w:rPr>
                  <w:rFonts w:ascii="Calibri" w:eastAsia="Calibri" w:hAnsi="Calibri" w:cs="Times New Roman"/>
                  <w:sz w:val="22"/>
                  <w:szCs w:val="28"/>
                </w:rPr>
              </w:rPrChange>
            </w:rPr>
            <w:delText>(route for monitoring / ECDIS -status)</w:delText>
          </w:r>
        </w:del>
      </w:ins>
    </w:p>
    <w:p w14:paraId="4C4CBB0C" w14:textId="67BB210E" w:rsidR="00946173" w:rsidRPr="00162B77" w:rsidDel="006C0517" w:rsidRDefault="00946173">
      <w:pPr>
        <w:rPr>
          <w:ins w:id="4661" w:author="Remi Hoeve [2]" w:date="2024-03-13T10:04:00Z"/>
          <w:del w:id="4662" w:author="Kaski Maiju" w:date="2024-09-26T12:01:00Z" w16du:dateUtc="2024-09-26T09:01:00Z"/>
          <w:rFonts w:ascii="Calibri" w:eastAsia="Calibri" w:hAnsi="Calibri" w:cs="Times New Roman"/>
          <w:szCs w:val="28"/>
        </w:rPr>
        <w:pPrChange w:id="4663" w:author="Kaski Maiju" w:date="2024-09-26T12:01:00Z" w16du:dateUtc="2024-09-26T09:01:00Z">
          <w:pPr>
            <w:spacing w:line="259" w:lineRule="auto"/>
          </w:pPr>
        </w:pPrChange>
      </w:pPr>
      <w:ins w:id="4664" w:author="Remi Hoeve [2]" w:date="2024-03-13T10:04:00Z">
        <w:del w:id="4665" w:author="Kaski Maiju" w:date="2024-09-26T12:01:00Z" w16du:dateUtc="2024-09-26T09:01:00Z">
          <w:r w:rsidRPr="00162B77" w:rsidDel="006C0517">
            <w:rPr>
              <w:rFonts w:ascii="Calibri" w:eastAsia="Calibri" w:hAnsi="Calibri" w:cs="Times New Roman"/>
              <w:szCs w:val="28"/>
            </w:rPr>
            <w:delText>3.           VTS sends route received acknowledgement automatically.</w:delText>
          </w:r>
        </w:del>
      </w:ins>
    </w:p>
    <w:p w14:paraId="684F0A71" w14:textId="040B9A11" w:rsidR="00946173" w:rsidRPr="00162B77" w:rsidDel="006C0517" w:rsidRDefault="00946173">
      <w:pPr>
        <w:rPr>
          <w:ins w:id="4666" w:author="Remi Hoeve [2]" w:date="2024-03-13T10:04:00Z"/>
          <w:del w:id="4667" w:author="Kaski Maiju" w:date="2024-09-26T12:01:00Z" w16du:dateUtc="2024-09-26T09:01:00Z"/>
          <w:rFonts w:ascii="Calibri" w:eastAsia="Calibri" w:hAnsi="Calibri" w:cs="Times New Roman"/>
          <w:szCs w:val="28"/>
        </w:rPr>
        <w:pPrChange w:id="4668" w:author="Kaski Maiju" w:date="2024-09-26T12:01:00Z" w16du:dateUtc="2024-09-26T09:01:00Z">
          <w:pPr>
            <w:spacing w:line="259" w:lineRule="auto"/>
          </w:pPr>
        </w:pPrChange>
      </w:pPr>
      <w:ins w:id="4669" w:author="Remi Hoeve [2]" w:date="2024-03-13T10:04:00Z">
        <w:del w:id="4670" w:author="Kaski Maiju" w:date="2024-09-26T12:01:00Z" w16du:dateUtc="2024-09-26T09:01:00Z">
          <w:r w:rsidRPr="00162B77" w:rsidDel="006C0517">
            <w:rPr>
              <w:rFonts w:ascii="Calibri" w:eastAsia="Calibri" w:hAnsi="Calibri" w:cs="Times New Roman"/>
              <w:szCs w:val="28"/>
            </w:rPr>
            <w:delText>4.           The data is rendered and available in the VTS system</w:delText>
          </w:r>
        </w:del>
      </w:ins>
    </w:p>
    <w:bookmarkEnd w:id="4627"/>
    <w:p w14:paraId="2C3563BA" w14:textId="18A3C029" w:rsidR="00946173" w:rsidRPr="00162B77" w:rsidDel="006C0517" w:rsidRDefault="00946173">
      <w:pPr>
        <w:rPr>
          <w:ins w:id="4671" w:author="Remi Hoeve [2]" w:date="2024-03-13T10:34:00Z"/>
          <w:del w:id="4672" w:author="Kaski Maiju" w:date="2024-09-26T12:01:00Z" w16du:dateUtc="2024-09-26T09:01:00Z"/>
          <w:rFonts w:ascii="Calibri" w:eastAsia="Calibri" w:hAnsi="Calibri" w:cs="Times New Roman"/>
        </w:rPr>
        <w:pPrChange w:id="4673" w:author="Kaski Maiju" w:date="2024-09-26T12:01:00Z" w16du:dateUtc="2024-09-26T09:01:00Z">
          <w:pPr>
            <w:spacing w:line="259" w:lineRule="auto"/>
          </w:pPr>
        </w:pPrChange>
      </w:pPr>
    </w:p>
    <w:p w14:paraId="45CE7F48" w14:textId="5D0FA016" w:rsidR="00112571" w:rsidRPr="00162B77" w:rsidDel="006C0517" w:rsidRDefault="00112571">
      <w:pPr>
        <w:rPr>
          <w:ins w:id="4674" w:author="Remi Hoeve [2]" w:date="2024-03-13T10:34:00Z"/>
          <w:del w:id="4675" w:author="Kaski Maiju" w:date="2024-09-26T12:01:00Z" w16du:dateUtc="2024-09-26T09:01:00Z"/>
          <w:rFonts w:ascii="Calibri" w:eastAsia="Calibri" w:hAnsi="Calibri" w:cs="Times New Roman"/>
        </w:rPr>
        <w:pPrChange w:id="4676" w:author="Kaski Maiju" w:date="2024-09-26T12:01:00Z" w16du:dateUtc="2024-09-26T09:01:00Z">
          <w:pPr>
            <w:spacing w:line="259" w:lineRule="auto"/>
          </w:pPr>
        </w:pPrChange>
      </w:pPr>
    </w:p>
    <w:p w14:paraId="4317AB7E" w14:textId="3B7D58DD" w:rsidR="00112571" w:rsidRPr="00162B77" w:rsidDel="006C0517" w:rsidRDefault="00112571">
      <w:pPr>
        <w:rPr>
          <w:ins w:id="4677" w:author="Remi Hoeve [2]" w:date="2024-03-13T10:34:00Z"/>
          <w:del w:id="4678" w:author="Kaski Maiju" w:date="2024-09-26T12:01:00Z" w16du:dateUtc="2024-09-26T09:01:00Z"/>
          <w:rFonts w:ascii="Calibri" w:eastAsia="Calibri" w:hAnsi="Calibri" w:cs="Times New Roman"/>
        </w:rPr>
        <w:pPrChange w:id="4679" w:author="Kaski Maiju" w:date="2024-09-26T12:01:00Z" w16du:dateUtc="2024-09-26T09:01:00Z">
          <w:pPr>
            <w:spacing w:line="259" w:lineRule="auto"/>
          </w:pPr>
        </w:pPrChange>
      </w:pPr>
    </w:p>
    <w:p w14:paraId="6FFB13D7" w14:textId="52C6ED33" w:rsidR="00112571" w:rsidRPr="00162B77" w:rsidDel="006C0517" w:rsidRDefault="00112571">
      <w:pPr>
        <w:rPr>
          <w:ins w:id="4680" w:author="Remi Hoeve [2]" w:date="2024-03-13T09:54:00Z"/>
          <w:del w:id="4681" w:author="Kaski Maiju" w:date="2024-09-26T12:01:00Z" w16du:dateUtc="2024-09-26T09:01:00Z"/>
          <w:rFonts w:ascii="Calibri" w:eastAsia="Calibri" w:hAnsi="Calibri" w:cs="Times New Roman"/>
          <w:sz w:val="22"/>
          <w:rPrChange w:id="4682" w:author="Kaski Maiju" w:date="2025-09-25T10:48:00Z" w16du:dateUtc="2025-09-25T08:48:00Z">
            <w:rPr>
              <w:ins w:id="4683" w:author="Remi Hoeve [2]" w:date="2024-03-13T09:54:00Z"/>
              <w:del w:id="4684" w:author="Kaski Maiju" w:date="2024-09-26T12:01:00Z" w16du:dateUtc="2024-09-26T09:01:00Z"/>
            </w:rPr>
          </w:rPrChange>
        </w:rPr>
        <w:pPrChange w:id="4685" w:author="Kaski Maiju" w:date="2024-09-26T12:01:00Z" w16du:dateUtc="2024-09-26T09:01:00Z">
          <w:pPr>
            <w:spacing w:after="160" w:line="259" w:lineRule="auto"/>
          </w:pPr>
        </w:pPrChange>
      </w:pPr>
    </w:p>
    <w:p w14:paraId="0DF0A90E" w14:textId="4968B451" w:rsidR="00946173" w:rsidRPr="00162B77" w:rsidDel="006C0517" w:rsidRDefault="00946173">
      <w:pPr>
        <w:rPr>
          <w:ins w:id="4686" w:author="Remi Hoeve [2]" w:date="2024-03-13T10:16:00Z"/>
          <w:del w:id="4687" w:author="Kaski Maiju" w:date="2024-09-26T12:01:00Z" w16du:dateUtc="2024-09-26T09:01:00Z"/>
          <w:rFonts w:ascii="Calibri" w:eastAsia="Calibri" w:hAnsi="Calibri" w:cs="Times New Roman"/>
        </w:rPr>
        <w:pPrChange w:id="4688" w:author="Kaski Maiju" w:date="2024-09-26T12:01:00Z" w16du:dateUtc="2024-09-26T09:01:00Z">
          <w:pPr>
            <w:spacing w:after="160" w:line="259" w:lineRule="auto"/>
          </w:pPr>
        </w:pPrChange>
      </w:pPr>
      <w:ins w:id="4689" w:author="Remi Hoeve [2]" w:date="2024-03-13T09:54:00Z">
        <w:del w:id="4690"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w:delText>
          </w:r>
          <w:r w:rsidRPr="00162B77" w:rsidDel="006C0517">
            <w:rPr>
              <w:rFonts w:ascii="Calibri" w:eastAsia="Calibri" w:hAnsi="Calibri" w:cs="Times New Roman"/>
            </w:rPr>
            <w:tab/>
          </w:r>
        </w:del>
      </w:ins>
    </w:p>
    <w:p w14:paraId="76456415" w14:textId="50DA696E" w:rsidR="00470124" w:rsidRPr="00162B77" w:rsidDel="006C0517" w:rsidRDefault="00470124">
      <w:pPr>
        <w:rPr>
          <w:ins w:id="4691" w:author="Remi Hoeve [2]" w:date="2024-03-13T10:16:00Z"/>
          <w:del w:id="4692" w:author="Kaski Maiju" w:date="2024-09-26T12:01:00Z" w16du:dateUtc="2024-09-26T09:01:00Z"/>
          <w:rFonts w:ascii="Calibri" w:eastAsia="Calibri" w:hAnsi="Calibri" w:cs="Times New Roman"/>
        </w:rPr>
        <w:pPrChange w:id="4693" w:author="Kaski Maiju" w:date="2024-09-26T12:01:00Z" w16du:dateUtc="2024-09-26T09:01:00Z">
          <w:pPr>
            <w:spacing w:after="160" w:line="259" w:lineRule="auto"/>
          </w:pPr>
        </w:pPrChange>
      </w:pPr>
    </w:p>
    <w:p w14:paraId="5A6269B5" w14:textId="48F86808" w:rsidR="00470124" w:rsidRPr="00162B77" w:rsidDel="006C0517" w:rsidRDefault="00470124">
      <w:pPr>
        <w:rPr>
          <w:ins w:id="4694" w:author="Remi Hoeve [2]" w:date="2024-03-13T10:17:00Z"/>
          <w:del w:id="4695" w:author="Kaski Maiju" w:date="2024-09-26T12:01:00Z" w16du:dateUtc="2024-09-26T09:01:00Z"/>
          <w:rFonts w:ascii="Calibri" w:eastAsia="Calibri" w:hAnsi="Calibri" w:cs="Times New Roman"/>
          <w:b/>
          <w:bCs/>
        </w:rPr>
        <w:pPrChange w:id="4696" w:author="Kaski Maiju" w:date="2024-09-26T12:01:00Z" w16du:dateUtc="2024-09-26T09:01:00Z">
          <w:pPr>
            <w:spacing w:after="160" w:line="259" w:lineRule="auto"/>
          </w:pPr>
        </w:pPrChange>
      </w:pPr>
      <w:ins w:id="4697" w:author="Remi Hoeve [2]" w:date="2024-03-13T10:17:00Z">
        <w:del w:id="4698" w:author="Kaski Maiju" w:date="2024-09-26T12:01:00Z" w16du:dateUtc="2024-09-26T09:01:00Z">
          <w:r w:rsidRPr="00162B77" w:rsidDel="006C0517">
            <w:rPr>
              <w:rFonts w:ascii="Calibri" w:eastAsia="Calibri" w:hAnsi="Calibri" w:cs="Times New Roman"/>
              <w:b/>
              <w:bCs/>
            </w:rPr>
            <w:delText>Use Case Y</w:delText>
          </w:r>
        </w:del>
      </w:ins>
    </w:p>
    <w:p w14:paraId="0C7E3753" w14:textId="40D90551" w:rsidR="00470124" w:rsidRPr="00162B77" w:rsidDel="006C0517" w:rsidRDefault="00470124">
      <w:pPr>
        <w:rPr>
          <w:ins w:id="4699" w:author="Remi Hoeve [2]" w:date="2024-03-13T10:17:00Z"/>
          <w:del w:id="4700" w:author="Kaski Maiju" w:date="2024-09-26T12:01:00Z" w16du:dateUtc="2024-09-26T09:01:00Z"/>
          <w:rFonts w:ascii="Calibri" w:eastAsia="Calibri" w:hAnsi="Calibri" w:cs="Times New Roman"/>
        </w:rPr>
        <w:pPrChange w:id="4701" w:author="Kaski Maiju" w:date="2024-09-26T12:01:00Z" w16du:dateUtc="2024-09-26T09:01:00Z">
          <w:pPr>
            <w:spacing w:after="160" w:line="259" w:lineRule="auto"/>
          </w:pPr>
        </w:pPrChange>
      </w:pPr>
      <w:ins w:id="4702" w:author="Remi Hoeve [2]" w:date="2024-03-13T10:17:00Z">
        <w:del w:id="4703" w:author="Kaski Maiju" w:date="2024-09-26T12:01:00Z" w16du:dateUtc="2024-09-26T09:01:00Z">
          <w:r w:rsidRPr="00162B77" w:rsidDel="006C0517">
            <w:rPr>
              <w:rFonts w:ascii="Calibri" w:eastAsia="Calibri" w:hAnsi="Calibri" w:cs="Times New Roman"/>
              <w:u w:val="single"/>
            </w:rPr>
            <w:delText>Use-case (name):</w:delText>
          </w:r>
          <w:r w:rsidRPr="00162B77" w:rsidDel="006C0517">
            <w:rPr>
              <w:rFonts w:ascii="Calibri" w:eastAsia="Calibri" w:hAnsi="Calibri" w:cs="Times New Roman"/>
            </w:rPr>
            <w:delText xml:space="preserve"> </w:delText>
          </w:r>
        </w:del>
      </w:ins>
      <w:ins w:id="4704" w:author="Remi Hoeve [2]" w:date="2024-03-13T10:19:00Z">
        <w:del w:id="4705" w:author="Kaski Maiju" w:date="2024-09-26T12:01:00Z" w16du:dateUtc="2024-09-26T09:01:00Z">
          <w:r w:rsidRPr="00162B77" w:rsidDel="006C0517">
            <w:rPr>
              <w:rFonts w:ascii="Calibri" w:eastAsia="Calibri" w:hAnsi="Calibri" w:cs="Times New Roman"/>
            </w:rPr>
            <w:tab/>
          </w:r>
          <w:r w:rsidRPr="00162B77" w:rsidDel="006C0517">
            <w:rPr>
              <w:rFonts w:ascii="Calibri" w:eastAsia="Calibri" w:hAnsi="Calibri" w:cs="Times New Roman"/>
            </w:rPr>
            <w:tab/>
          </w:r>
        </w:del>
      </w:ins>
      <w:ins w:id="4706" w:author="Remi Hoeve [2]" w:date="2024-03-13T10:21:00Z">
        <w:del w:id="4707" w:author="Kaski Maiju" w:date="2024-09-26T12:01:00Z" w16du:dateUtc="2024-09-26T09:01:00Z">
          <w:r w:rsidRPr="00162B77" w:rsidDel="006C0517">
            <w:rPr>
              <w:rFonts w:ascii="Calibri" w:eastAsia="Calibri" w:hAnsi="Calibri" w:cs="Times New Roman"/>
              <w:u w:val="single"/>
            </w:rPr>
            <w:delText xml:space="preserve">Arriving vessels </w:delText>
          </w:r>
        </w:del>
      </w:ins>
      <w:ins w:id="4708" w:author="Remi Hoeve [2]" w:date="2024-03-13T10:23:00Z">
        <w:del w:id="4709" w:author="Kaski Maiju" w:date="2024-09-26T12:01:00Z" w16du:dateUtc="2024-09-26T09:01:00Z">
          <w:r w:rsidRPr="00162B77" w:rsidDel="006C0517">
            <w:rPr>
              <w:rFonts w:ascii="Calibri" w:eastAsia="Calibri" w:hAnsi="Calibri" w:cs="Times New Roman"/>
              <w:u w:val="single"/>
            </w:rPr>
            <w:delText xml:space="preserve">outside the VTS area </w:delText>
          </w:r>
        </w:del>
      </w:ins>
      <w:ins w:id="4710" w:author="Remi Hoeve [2]" w:date="2024-03-13T10:21:00Z">
        <w:del w:id="4711" w:author="Kaski Maiju" w:date="2024-09-26T12:01:00Z" w16du:dateUtc="2024-09-26T09:01:00Z">
          <w:r w:rsidRPr="00162B77" w:rsidDel="006C0517">
            <w:rPr>
              <w:rFonts w:ascii="Calibri" w:eastAsia="Calibri" w:hAnsi="Calibri" w:cs="Times New Roman"/>
              <w:u w:val="single"/>
            </w:rPr>
            <w:delText xml:space="preserve">heading for berth or anchorage in </w:delText>
          </w:r>
        </w:del>
      </w:ins>
      <w:ins w:id="4712" w:author="Remi Hoeve [2]" w:date="2024-03-13T10:22:00Z">
        <w:del w:id="4713" w:author="Kaski Maiju" w:date="2024-09-26T12:01:00Z" w16du:dateUtc="2024-09-26T09:01:00Z">
          <w:r w:rsidRPr="00162B77" w:rsidDel="006C0517">
            <w:rPr>
              <w:rFonts w:ascii="Calibri" w:eastAsia="Calibri" w:hAnsi="Calibri" w:cs="Times New Roman"/>
              <w:u w:val="single"/>
            </w:rPr>
            <w:delText>the VTS area</w:delText>
          </w:r>
        </w:del>
      </w:ins>
      <w:ins w:id="4714" w:author="Remi Hoeve [2]" w:date="2024-03-13T10:32:00Z">
        <w:del w:id="4715" w:author="Kaski Maiju" w:date="2024-09-26T12:01:00Z" w16du:dateUtc="2024-09-26T09:01:00Z">
          <w:r w:rsidR="00112571" w:rsidRPr="00162B77" w:rsidDel="006C0517">
            <w:rPr>
              <w:rFonts w:ascii="Calibri" w:eastAsia="Calibri" w:hAnsi="Calibri" w:cs="Times New Roman"/>
              <w:u w:val="single"/>
            </w:rPr>
            <w:delText xml:space="preserve"> or transits the VTS area.</w:delText>
          </w:r>
        </w:del>
      </w:ins>
    </w:p>
    <w:p w14:paraId="611D1436" w14:textId="5905076D" w:rsidR="00470124" w:rsidRPr="00162B77" w:rsidDel="006C0517" w:rsidRDefault="00470124">
      <w:pPr>
        <w:rPr>
          <w:ins w:id="4716" w:author="Remi Hoeve [2]" w:date="2024-03-13T10:17:00Z"/>
          <w:del w:id="4717" w:author="Kaski Maiju" w:date="2024-09-26T12:01:00Z" w16du:dateUtc="2024-09-26T09:01:00Z"/>
          <w:rFonts w:ascii="Calibri" w:eastAsia="Calibri" w:hAnsi="Calibri" w:cs="Times New Roman"/>
        </w:rPr>
        <w:pPrChange w:id="4718" w:author="Kaski Maiju" w:date="2024-09-26T12:01:00Z" w16du:dateUtc="2024-09-26T09:01:00Z">
          <w:pPr>
            <w:spacing w:after="160" w:line="259" w:lineRule="auto"/>
          </w:pPr>
        </w:pPrChange>
      </w:pPr>
      <w:ins w:id="4719" w:author="Remi Hoeve [2]" w:date="2024-03-13T10:17:00Z">
        <w:del w:id="4720" w:author="Kaski Maiju" w:date="2024-09-26T12:01:00Z" w16du:dateUtc="2024-09-26T09:01:00Z">
          <w:r w:rsidRPr="00162B77" w:rsidDel="006C0517">
            <w:rPr>
              <w:rFonts w:ascii="Calibri" w:eastAsia="Calibri" w:hAnsi="Calibri" w:cs="Times New Roman"/>
              <w:u w:val="single"/>
            </w:rPr>
            <w:delText>Description:</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r>
        </w:del>
      </w:ins>
      <w:ins w:id="4721" w:author="Remi Hoeve [2]" w:date="2024-03-13T10:26:00Z">
        <w:del w:id="4722" w:author="Kaski Maiju" w:date="2024-09-26T12:01:00Z" w16du:dateUtc="2024-09-26T09:01:00Z">
          <w:r w:rsidRPr="00162B77" w:rsidDel="006C0517">
            <w:rPr>
              <w:rFonts w:ascii="Calibri" w:eastAsia="Calibri" w:hAnsi="Calibri" w:cs="Times New Roman"/>
            </w:rPr>
            <w:delText xml:space="preserve">Vessel intends to enter a VTS area </w:delText>
          </w:r>
          <w:r w:rsidR="00005D7F" w:rsidRPr="00162B77" w:rsidDel="006C0517">
            <w:rPr>
              <w:rFonts w:ascii="Calibri" w:eastAsia="Calibri" w:hAnsi="Calibri" w:cs="Times New Roman"/>
            </w:rPr>
            <w:delText>and shares intende</w:delText>
          </w:r>
        </w:del>
      </w:ins>
      <w:ins w:id="4723" w:author="Remi Hoeve [2]" w:date="2024-03-13T10:27:00Z">
        <w:del w:id="4724" w:author="Kaski Maiju" w:date="2024-09-26T12:01:00Z" w16du:dateUtc="2024-09-26T09:01:00Z">
          <w:r w:rsidR="00005D7F" w:rsidRPr="00162B77" w:rsidDel="006C0517">
            <w:rPr>
              <w:rFonts w:ascii="Calibri" w:eastAsia="Calibri" w:hAnsi="Calibri" w:cs="Times New Roman"/>
            </w:rPr>
            <w:delText>d route with the VTS.</w:delText>
          </w:r>
        </w:del>
      </w:ins>
    </w:p>
    <w:p w14:paraId="339D4A23" w14:textId="4309A48F" w:rsidR="00470124" w:rsidRPr="00162B77" w:rsidDel="006C0517" w:rsidRDefault="00470124">
      <w:pPr>
        <w:rPr>
          <w:ins w:id="4725" w:author="Remi Hoeve [2]" w:date="2024-03-13T10:17:00Z"/>
          <w:del w:id="4726" w:author="Kaski Maiju" w:date="2024-09-26T12:01:00Z" w16du:dateUtc="2024-09-26T09:01:00Z"/>
          <w:rFonts w:ascii="Calibri" w:eastAsia="Calibri" w:hAnsi="Calibri" w:cs="Times New Roman"/>
        </w:rPr>
        <w:pPrChange w:id="4727" w:author="Kaski Maiju" w:date="2024-09-26T12:01:00Z" w16du:dateUtc="2024-09-26T09:01:00Z">
          <w:pPr>
            <w:spacing w:after="160" w:line="259" w:lineRule="auto"/>
          </w:pPr>
        </w:pPrChange>
      </w:pPr>
      <w:ins w:id="4728" w:author="Remi Hoeve [2]" w:date="2024-03-13T10:17:00Z">
        <w:del w:id="4729" w:author="Kaski Maiju" w:date="2024-09-26T12:01:00Z" w16du:dateUtc="2024-09-26T09:01:00Z">
          <w:r w:rsidRPr="00162B77" w:rsidDel="006C0517">
            <w:rPr>
              <w:rFonts w:ascii="Calibri" w:eastAsia="Calibri" w:hAnsi="Calibri" w:cs="Times New Roman"/>
              <w:u w:val="single"/>
            </w:rPr>
            <w:delText>Actors: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delText xml:space="preserve">Mariner, ECDIS/ECS, VTS </w:delText>
          </w:r>
        </w:del>
      </w:ins>
    </w:p>
    <w:p w14:paraId="3431F77C" w14:textId="611DA396" w:rsidR="00470124" w:rsidRPr="00162B77" w:rsidDel="006C0517" w:rsidRDefault="00470124">
      <w:pPr>
        <w:rPr>
          <w:ins w:id="4730" w:author="Remi Hoeve [2]" w:date="2024-03-13T10:17:00Z"/>
          <w:del w:id="4731" w:author="Kaski Maiju" w:date="2024-09-26T12:01:00Z" w16du:dateUtc="2024-09-26T09:01:00Z"/>
          <w:rFonts w:ascii="Calibri" w:eastAsia="Calibri" w:hAnsi="Calibri" w:cs="Times New Roman"/>
        </w:rPr>
        <w:pPrChange w:id="4732" w:author="Kaski Maiju" w:date="2024-09-26T12:01:00Z" w16du:dateUtc="2024-09-26T09:01:00Z">
          <w:pPr>
            <w:spacing w:after="160" w:line="259" w:lineRule="auto"/>
          </w:pPr>
        </w:pPrChange>
      </w:pPr>
      <w:ins w:id="4733" w:author="Remi Hoeve [2]" w:date="2024-03-13T10:17:00Z">
        <w:del w:id="4734" w:author="Kaski Maiju" w:date="2024-09-26T12:01:00Z" w16du:dateUtc="2024-09-26T09:01:00Z">
          <w:r w:rsidRPr="00162B77" w:rsidDel="006C0517">
            <w:rPr>
              <w:rFonts w:ascii="Calibri" w:eastAsia="Calibri" w:hAnsi="Calibri" w:cs="Times New Roman"/>
              <w:u w:val="single"/>
            </w:rPr>
            <w:delText>Frequency of Use</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delText>Triggered before</w:delText>
          </w:r>
        </w:del>
      </w:ins>
      <w:ins w:id="4735" w:author="Remi Hoeve [2]" w:date="2024-03-13T10:25:00Z">
        <w:del w:id="4736" w:author="Kaski Maiju" w:date="2024-09-26T12:01:00Z" w16du:dateUtc="2024-09-26T09:01:00Z">
          <w:r w:rsidRPr="00162B77" w:rsidDel="006C0517">
            <w:rPr>
              <w:rFonts w:ascii="Calibri" w:eastAsia="Calibri" w:hAnsi="Calibri" w:cs="Times New Roman"/>
            </w:rPr>
            <w:delText xml:space="preserve"> entering the VTS area to a</w:delText>
          </w:r>
        </w:del>
      </w:ins>
      <w:ins w:id="4737" w:author="Remi Hoeve [2]" w:date="2024-03-13T10:17:00Z">
        <w:del w:id="4738" w:author="Kaski Maiju" w:date="2024-09-26T12:01:00Z" w16du:dateUtc="2024-09-26T09:01:00Z">
          <w:r w:rsidRPr="00162B77" w:rsidDel="006C0517">
            <w:rPr>
              <w:rFonts w:ascii="Calibri" w:eastAsia="Calibri" w:hAnsi="Calibri" w:cs="Times New Roman"/>
            </w:rPr>
            <w:delText xml:space="preserve"> berth or anchorage</w:delText>
          </w:r>
        </w:del>
      </w:ins>
      <w:ins w:id="4739" w:author="Remi Hoeve [2]" w:date="2024-03-13T10:25:00Z">
        <w:del w:id="4740" w:author="Kaski Maiju" w:date="2024-09-26T12:01:00Z" w16du:dateUtc="2024-09-26T09:01:00Z">
          <w:r w:rsidRPr="00162B77" w:rsidDel="006C0517">
            <w:rPr>
              <w:rFonts w:ascii="Calibri" w:eastAsia="Calibri" w:hAnsi="Calibri" w:cs="Times New Roman"/>
            </w:rPr>
            <w:delText xml:space="preserve"> in the VTS area</w:delText>
          </w:r>
        </w:del>
      </w:ins>
      <w:ins w:id="4741" w:author="Remi Hoeve [2]" w:date="2024-03-13T10:17:00Z">
        <w:del w:id="4742" w:author="Kaski Maiju" w:date="2024-09-26T12:01:00Z" w16du:dateUtc="2024-09-26T09:01:00Z">
          <w:r w:rsidRPr="00162B77" w:rsidDel="006C0517">
            <w:rPr>
              <w:rFonts w:ascii="Calibri" w:eastAsia="Calibri" w:hAnsi="Calibri" w:cs="Times New Roman"/>
            </w:rPr>
            <w:delText xml:space="preserve"> or when an update  is available.</w:delText>
          </w:r>
        </w:del>
      </w:ins>
    </w:p>
    <w:p w14:paraId="7BF0108F" w14:textId="582DDF20" w:rsidR="00470124" w:rsidRPr="00162B77" w:rsidDel="006C0517" w:rsidRDefault="00470124">
      <w:pPr>
        <w:rPr>
          <w:ins w:id="4743" w:author="Remi Hoeve [2]" w:date="2024-03-13T10:17:00Z"/>
          <w:del w:id="4744" w:author="Kaski Maiju" w:date="2024-09-26T12:01:00Z" w16du:dateUtc="2024-09-26T09:01:00Z"/>
          <w:rFonts w:ascii="Calibri" w:eastAsia="Calibri" w:hAnsi="Calibri" w:cs="Times New Roman"/>
        </w:rPr>
        <w:pPrChange w:id="4745" w:author="Kaski Maiju" w:date="2024-09-26T12:01:00Z" w16du:dateUtc="2024-09-26T09:01:00Z">
          <w:pPr>
            <w:spacing w:after="160" w:line="259" w:lineRule="auto"/>
          </w:pPr>
        </w:pPrChange>
      </w:pPr>
      <w:ins w:id="4746" w:author="Remi Hoeve [2]" w:date="2024-03-13T10:17:00Z">
        <w:del w:id="4747" w:author="Kaski Maiju" w:date="2024-09-26T12:01:00Z" w16du:dateUtc="2024-09-26T09:01:00Z">
          <w:r w:rsidRPr="00162B77" w:rsidDel="006C0517">
            <w:rPr>
              <w:rFonts w:ascii="Calibri" w:eastAsia="Calibri" w:hAnsi="Calibri" w:cs="Times New Roman"/>
              <w:u w:val="single"/>
            </w:rPr>
            <w:delText>Pre-conditions</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r w:rsidRPr="00162B77" w:rsidDel="006C0517">
            <w:rPr>
              <w:rFonts w:ascii="Calibri" w:eastAsia="Calibri" w:hAnsi="Calibri" w:cs="Times New Roman"/>
            </w:rPr>
            <w:tab/>
          </w:r>
        </w:del>
      </w:ins>
      <w:ins w:id="4748" w:author="Remi Hoeve [2]" w:date="2024-03-13T10:27:00Z">
        <w:del w:id="4749" w:author="Kaski Maiju" w:date="2024-09-26T12:01:00Z" w16du:dateUtc="2024-09-26T09:01:00Z">
          <w:r w:rsidR="00005D7F" w:rsidRPr="00162B77" w:rsidDel="006C0517">
            <w:rPr>
              <w:rFonts w:ascii="Calibri" w:eastAsia="Calibri" w:hAnsi="Calibri" w:cs="Times New Roman"/>
            </w:rPr>
            <w:delText>Vessel is</w:delText>
          </w:r>
        </w:del>
      </w:ins>
      <w:ins w:id="4750" w:author="Remi Hoeve [2]" w:date="2024-03-13T10:28:00Z">
        <w:del w:id="4751" w:author="Kaski Maiju" w:date="2024-09-26T12:01:00Z" w16du:dateUtc="2024-09-26T09:01:00Z">
          <w:r w:rsidR="00005D7F" w:rsidRPr="00162B77" w:rsidDel="006C0517">
            <w:rPr>
              <w:rFonts w:ascii="Calibri" w:eastAsia="Calibri" w:hAnsi="Calibri" w:cs="Times New Roman"/>
            </w:rPr>
            <w:delText xml:space="preserve"> sailing outside the VTS area. Or Vessel </w:delText>
          </w:r>
        </w:del>
      </w:ins>
      <w:ins w:id="4752" w:author="Remi Hoeve [2]" w:date="2024-03-13T10:29:00Z">
        <w:del w:id="4753" w:author="Kaski Maiju" w:date="2024-09-26T12:01:00Z" w16du:dateUtc="2024-09-26T09:01:00Z">
          <w:r w:rsidR="00005D7F" w:rsidRPr="00162B77" w:rsidDel="006C0517">
            <w:rPr>
              <w:rFonts w:ascii="Calibri" w:eastAsia="Calibri" w:hAnsi="Calibri" w:cs="Times New Roman"/>
            </w:rPr>
            <w:delText xml:space="preserve">still in other  port or anchorage and is already providing route information about </w:delText>
          </w:r>
        </w:del>
      </w:ins>
      <w:ins w:id="4754" w:author="Remi Hoeve [2]" w:date="2024-03-13T10:30:00Z">
        <w:del w:id="4755" w:author="Kaski Maiju" w:date="2024-09-26T12:01:00Z" w16du:dateUtc="2024-09-26T09:01:00Z">
          <w:r w:rsidR="00005D7F" w:rsidRPr="00162B77" w:rsidDel="006C0517">
            <w:rPr>
              <w:rFonts w:ascii="Calibri" w:eastAsia="Calibri" w:hAnsi="Calibri" w:cs="Times New Roman"/>
            </w:rPr>
            <w:delText>its arrival.</w:delText>
          </w:r>
        </w:del>
      </w:ins>
    </w:p>
    <w:p w14:paraId="43B826D9" w14:textId="4606B224" w:rsidR="00470124" w:rsidRPr="00162B77" w:rsidDel="006C0517" w:rsidRDefault="00470124">
      <w:pPr>
        <w:rPr>
          <w:ins w:id="4756" w:author="Remi Hoeve [2]" w:date="2024-03-13T10:17:00Z"/>
          <w:del w:id="4757" w:author="Kaski Maiju" w:date="2024-09-26T12:01:00Z" w16du:dateUtc="2024-09-26T09:01:00Z"/>
          <w:rFonts w:ascii="Calibri" w:eastAsia="Calibri" w:hAnsi="Calibri" w:cs="Times New Roman"/>
        </w:rPr>
        <w:pPrChange w:id="4758" w:author="Kaski Maiju" w:date="2024-09-26T12:01:00Z" w16du:dateUtc="2024-09-26T09:01:00Z">
          <w:pPr>
            <w:spacing w:after="160" w:line="259" w:lineRule="auto"/>
          </w:pPr>
        </w:pPrChange>
      </w:pPr>
      <w:ins w:id="4759" w:author="Remi Hoeve [2]" w:date="2024-03-13T10:25:00Z">
        <w:del w:id="4760" w:author="Kaski Maiju" w:date="2024-09-26T12:01:00Z" w16du:dateUtc="2024-09-26T09:01:00Z">
          <w:r w:rsidRPr="00162B77" w:rsidDel="006C0517">
            <w:rPr>
              <w:rFonts w:ascii="Calibri" w:eastAsia="Calibri" w:hAnsi="Calibri" w:cs="Times New Roman"/>
              <w:u w:val="single"/>
            </w:rPr>
            <w:delText>Nominal s</w:delText>
          </w:r>
        </w:del>
      </w:ins>
      <w:ins w:id="4761" w:author="Remi Hoeve [2]" w:date="2024-03-13T10:17:00Z">
        <w:del w:id="4762" w:author="Kaski Maiju" w:date="2024-09-26T12:01:00Z" w16du:dateUtc="2024-09-26T09:01:00Z">
          <w:r w:rsidRPr="00162B77" w:rsidDel="006C0517">
            <w:rPr>
              <w:rFonts w:ascii="Calibri" w:eastAsia="Calibri" w:hAnsi="Calibri" w:cs="Times New Roman"/>
              <w:u w:val="single"/>
            </w:rPr>
            <w:delText>equence</w:delText>
          </w:r>
        </w:del>
      </w:ins>
      <w:ins w:id="4763" w:author="Remi Hoeve [2]" w:date="2024-03-13T10:25:00Z">
        <w:del w:id="4764" w:author="Kaski Maiju" w:date="2024-09-26T12:01:00Z" w16du:dateUtc="2024-09-26T09:01:00Z">
          <w:r w:rsidRPr="00162B77" w:rsidDel="006C0517">
            <w:rPr>
              <w:rFonts w:ascii="Calibri" w:eastAsia="Calibri" w:hAnsi="Calibri" w:cs="Times New Roman"/>
              <w:u w:val="single"/>
            </w:rPr>
            <w:delText xml:space="preserve"> scenario</w:delText>
          </w:r>
        </w:del>
      </w:ins>
      <w:ins w:id="4765" w:author="Remi Hoeve [2]" w:date="2024-03-13T10:17:00Z">
        <w:del w:id="4766" w:author="Kaski Maiju" w:date="2024-09-26T12:01:00Z" w16du:dateUtc="2024-09-26T09:01:00Z">
          <w:r w:rsidRPr="00162B77" w:rsidDel="006C0517">
            <w:rPr>
              <w:rFonts w:ascii="Calibri" w:eastAsia="Calibri" w:hAnsi="Calibri" w:cs="Times New Roman"/>
              <w:u w:val="single"/>
            </w:rPr>
            <w:delText>:</w:delText>
          </w:r>
          <w:r w:rsidRPr="00162B77" w:rsidDel="006C0517">
            <w:rPr>
              <w:rFonts w:ascii="Calibri" w:eastAsia="Calibri" w:hAnsi="Calibri" w:cs="Times New Roman"/>
            </w:rPr>
            <w:delText xml:space="preserve"> </w:delText>
          </w:r>
          <w:r w:rsidRPr="00162B77" w:rsidDel="006C0517">
            <w:rPr>
              <w:rFonts w:ascii="Calibri" w:eastAsia="Calibri" w:hAnsi="Calibri" w:cs="Times New Roman"/>
            </w:rPr>
            <w:tab/>
          </w:r>
          <w:r w:rsidRPr="00162B77" w:rsidDel="006C0517">
            <w:rPr>
              <w:rFonts w:ascii="Calibri" w:eastAsia="Calibri" w:hAnsi="Calibri" w:cs="Times New Roman"/>
            </w:rPr>
            <w:tab/>
          </w:r>
        </w:del>
      </w:ins>
    </w:p>
    <w:p w14:paraId="4AD178DF" w14:textId="12FD1810" w:rsidR="00005D7F" w:rsidRPr="00162B77" w:rsidDel="006C0517" w:rsidRDefault="00005D7F">
      <w:pPr>
        <w:rPr>
          <w:ins w:id="4767" w:author="Remi Hoeve [2]" w:date="2024-03-13T10:31:00Z"/>
          <w:del w:id="4768" w:author="Kaski Maiju" w:date="2024-09-26T12:01:00Z" w16du:dateUtc="2024-09-26T09:01:00Z"/>
          <w:rFonts w:ascii="Calibri" w:eastAsia="Calibri" w:hAnsi="Calibri" w:cs="Times New Roman"/>
          <w:szCs w:val="28"/>
        </w:rPr>
        <w:pPrChange w:id="4769" w:author="Kaski Maiju" w:date="2024-09-26T12:01:00Z" w16du:dateUtc="2024-09-26T09:01:00Z">
          <w:pPr>
            <w:spacing w:line="259" w:lineRule="auto"/>
          </w:pPr>
        </w:pPrChange>
      </w:pPr>
      <w:ins w:id="4770" w:author="Remi Hoeve [2]" w:date="2024-03-13T10:31:00Z">
        <w:del w:id="4771" w:author="Kaski Maiju" w:date="2024-09-26T12:01:00Z" w16du:dateUtc="2024-09-26T09:01:00Z">
          <w:r w:rsidRPr="00162B77" w:rsidDel="006C0517">
            <w:rPr>
              <w:rFonts w:ascii="Calibri" w:eastAsia="Calibri" w:hAnsi="Calibri" w:cs="Times New Roman"/>
              <w:szCs w:val="28"/>
            </w:rPr>
            <w:delText xml:space="preserve">1.  </w:delText>
          </w:r>
          <w:r w:rsidRPr="00162B77" w:rsidDel="006C0517">
            <w:rPr>
              <w:rFonts w:ascii="Calibri" w:eastAsia="Calibri" w:hAnsi="Calibri" w:cs="Times New Roman"/>
              <w:szCs w:val="28"/>
            </w:rPr>
            <w:tab/>
            <w:delText>The route is planned in ECDIS/ECS by the vessel</w:delText>
          </w:r>
        </w:del>
      </w:ins>
    </w:p>
    <w:p w14:paraId="6116CDB7" w14:textId="44FBB878" w:rsidR="00005D7F" w:rsidRPr="00162B77" w:rsidDel="006C0517" w:rsidRDefault="00005D7F">
      <w:pPr>
        <w:rPr>
          <w:ins w:id="4772" w:author="Remi Hoeve [2]" w:date="2024-03-13T10:31:00Z"/>
          <w:del w:id="4773" w:author="Kaski Maiju" w:date="2024-09-26T12:01:00Z" w16du:dateUtc="2024-09-26T09:01:00Z"/>
          <w:rFonts w:ascii="Calibri" w:eastAsia="Calibri" w:hAnsi="Calibri" w:cs="Times New Roman"/>
          <w:i/>
          <w:iCs/>
          <w:szCs w:val="28"/>
        </w:rPr>
        <w:pPrChange w:id="4774" w:author="Kaski Maiju" w:date="2024-09-26T12:01:00Z" w16du:dateUtc="2024-09-26T09:01:00Z">
          <w:pPr>
            <w:spacing w:line="259" w:lineRule="auto"/>
          </w:pPr>
        </w:pPrChange>
      </w:pPr>
      <w:ins w:id="4775" w:author="Remi Hoeve [2]" w:date="2024-03-13T10:31:00Z">
        <w:del w:id="4776" w:author="Kaski Maiju" w:date="2024-09-26T12:01:00Z" w16du:dateUtc="2024-09-26T09:01:00Z">
          <w:r w:rsidRPr="00162B77" w:rsidDel="006C0517">
            <w:rPr>
              <w:rFonts w:ascii="Calibri" w:eastAsia="Calibri" w:hAnsi="Calibri" w:cs="Times New Roman"/>
              <w:szCs w:val="28"/>
            </w:rPr>
            <w:delText xml:space="preserve">2.       </w:delText>
          </w:r>
          <w:r w:rsidRPr="00162B77" w:rsidDel="006C0517">
            <w:rPr>
              <w:rFonts w:ascii="Calibri" w:eastAsia="Calibri" w:hAnsi="Calibri" w:cs="Times New Roman"/>
              <w:szCs w:val="28"/>
            </w:rPr>
            <w:tab/>
            <w:delText xml:space="preserve">The ECDIS/ECS sends (intended) route, which includes the schedule [including ETA], to VTS </w:delText>
          </w:r>
          <w:r w:rsidRPr="00162B77" w:rsidDel="006C0517">
            <w:rPr>
              <w:rFonts w:ascii="Calibri" w:eastAsia="Calibri" w:hAnsi="Calibri" w:cs="Times New Roman"/>
              <w:i/>
              <w:iCs/>
              <w:szCs w:val="28"/>
            </w:rPr>
            <w:delText>(route for monitoring / ECDIS -status)</w:delText>
          </w:r>
        </w:del>
      </w:ins>
    </w:p>
    <w:p w14:paraId="42DEC2FE" w14:textId="4F8A4298" w:rsidR="00005D7F" w:rsidRPr="00162B77" w:rsidDel="006C0517" w:rsidRDefault="00005D7F">
      <w:pPr>
        <w:rPr>
          <w:ins w:id="4777" w:author="Remi Hoeve [2]" w:date="2024-03-13T10:31:00Z"/>
          <w:del w:id="4778" w:author="Kaski Maiju" w:date="2024-09-26T12:01:00Z" w16du:dateUtc="2024-09-26T09:01:00Z"/>
          <w:rFonts w:ascii="Calibri" w:eastAsia="Calibri" w:hAnsi="Calibri" w:cs="Times New Roman"/>
          <w:szCs w:val="28"/>
        </w:rPr>
        <w:pPrChange w:id="4779" w:author="Kaski Maiju" w:date="2024-09-26T12:01:00Z" w16du:dateUtc="2024-09-26T09:01:00Z">
          <w:pPr>
            <w:spacing w:line="259" w:lineRule="auto"/>
          </w:pPr>
        </w:pPrChange>
      </w:pPr>
      <w:ins w:id="4780" w:author="Remi Hoeve [2]" w:date="2024-03-13T10:31:00Z">
        <w:del w:id="4781" w:author="Kaski Maiju" w:date="2024-09-26T12:01:00Z" w16du:dateUtc="2024-09-26T09:01:00Z">
          <w:r w:rsidRPr="00162B77" w:rsidDel="006C0517">
            <w:rPr>
              <w:rFonts w:ascii="Calibri" w:eastAsia="Calibri" w:hAnsi="Calibri" w:cs="Times New Roman"/>
              <w:szCs w:val="28"/>
            </w:rPr>
            <w:delText>3.           VTS sends route received acknowledgement automatically.</w:delText>
          </w:r>
        </w:del>
      </w:ins>
    </w:p>
    <w:p w14:paraId="76EB581F" w14:textId="04C404E9" w:rsidR="00005D7F" w:rsidRPr="00162B77" w:rsidDel="006C0517" w:rsidRDefault="00005D7F">
      <w:pPr>
        <w:rPr>
          <w:ins w:id="4782" w:author="Remi Hoeve [2]" w:date="2024-03-13T10:31:00Z"/>
          <w:del w:id="4783" w:author="Kaski Maiju" w:date="2024-09-26T12:01:00Z" w16du:dateUtc="2024-09-26T09:01:00Z"/>
          <w:rFonts w:ascii="Calibri" w:eastAsia="Calibri" w:hAnsi="Calibri" w:cs="Times New Roman"/>
          <w:szCs w:val="28"/>
        </w:rPr>
        <w:pPrChange w:id="4784" w:author="Kaski Maiju" w:date="2024-09-26T12:01:00Z" w16du:dateUtc="2024-09-26T09:01:00Z">
          <w:pPr>
            <w:spacing w:line="259" w:lineRule="auto"/>
          </w:pPr>
        </w:pPrChange>
      </w:pPr>
      <w:ins w:id="4785" w:author="Remi Hoeve [2]" w:date="2024-03-13T10:31:00Z">
        <w:del w:id="4786" w:author="Kaski Maiju" w:date="2024-09-26T12:01:00Z" w16du:dateUtc="2024-09-26T09:01:00Z">
          <w:r w:rsidRPr="00162B77" w:rsidDel="006C0517">
            <w:rPr>
              <w:rFonts w:ascii="Calibri" w:eastAsia="Calibri" w:hAnsi="Calibri" w:cs="Times New Roman"/>
              <w:szCs w:val="28"/>
            </w:rPr>
            <w:delText>4.           The data is rendered and available in the VTS system</w:delText>
          </w:r>
        </w:del>
      </w:ins>
    </w:p>
    <w:p w14:paraId="0DD8DB36" w14:textId="6EFD10B2" w:rsidR="00470124" w:rsidRPr="00162B77" w:rsidDel="006C0517" w:rsidRDefault="00470124">
      <w:pPr>
        <w:rPr>
          <w:ins w:id="4787" w:author="Remi Hoeve [2]" w:date="2024-03-13T10:17:00Z"/>
          <w:del w:id="4788" w:author="Kaski Maiju" w:date="2024-09-26T12:01:00Z" w16du:dateUtc="2024-09-26T09:01:00Z"/>
          <w:rFonts w:ascii="Calibri" w:eastAsia="Calibri" w:hAnsi="Calibri" w:cs="Times New Roman"/>
        </w:rPr>
        <w:pPrChange w:id="4789" w:author="Kaski Maiju" w:date="2024-09-26T12:01:00Z" w16du:dateUtc="2024-09-26T09:01:00Z">
          <w:pPr>
            <w:spacing w:line="259" w:lineRule="auto"/>
          </w:pPr>
        </w:pPrChange>
      </w:pPr>
    </w:p>
    <w:p w14:paraId="535E5A18" w14:textId="5C2CBA4C" w:rsidR="00470124" w:rsidRPr="008F33E4" w:rsidDel="006C0517" w:rsidRDefault="00470124">
      <w:pPr>
        <w:rPr>
          <w:ins w:id="4790" w:author="Remi Hoeve [2]" w:date="2024-03-13T10:17:00Z"/>
          <w:del w:id="4791" w:author="Kaski Maiju" w:date="2024-09-26T12:01:00Z" w16du:dateUtc="2024-09-26T09:01:00Z"/>
          <w:rFonts w:ascii="Calibri" w:eastAsia="Calibri" w:hAnsi="Calibri" w:cs="Times New Roman"/>
        </w:rPr>
        <w:pPrChange w:id="4792" w:author="Kaski Maiju" w:date="2024-09-26T12:01:00Z" w16du:dateUtc="2024-09-26T09:01:00Z">
          <w:pPr>
            <w:spacing w:after="160" w:line="259" w:lineRule="auto"/>
          </w:pPr>
        </w:pPrChange>
      </w:pPr>
      <w:ins w:id="4793" w:author="Remi Hoeve [2]" w:date="2024-03-13T10:17:00Z">
        <w:del w:id="4794" w:author="Kaski Maiju" w:date="2024-09-26T12:01:00Z" w16du:dateUtc="2024-09-26T09:01:00Z">
          <w:r w:rsidRPr="00162B77" w:rsidDel="006C0517">
            <w:rPr>
              <w:rFonts w:ascii="Calibri" w:eastAsia="Calibri" w:hAnsi="Calibri" w:cs="Times New Roman"/>
              <w:u w:val="single"/>
            </w:rPr>
            <w:delText>Post-conditions</w:delText>
          </w:r>
          <w:r w:rsidRPr="00162B77" w:rsidDel="006C0517">
            <w:rPr>
              <w:rFonts w:ascii="Calibri" w:eastAsia="Calibri" w:hAnsi="Calibri" w:cs="Times New Roman"/>
            </w:rPr>
            <w:delText>:</w:delText>
          </w:r>
          <w:r w:rsidRPr="00946173" w:rsidDel="006C0517">
            <w:rPr>
              <w:rFonts w:ascii="Calibri" w:eastAsia="Calibri" w:hAnsi="Calibri" w:cs="Times New Roman"/>
            </w:rPr>
            <w:tab/>
          </w:r>
        </w:del>
      </w:ins>
    </w:p>
    <w:p w14:paraId="1761AA44" w14:textId="77777777" w:rsidR="00470124" w:rsidRPr="008F33E4" w:rsidRDefault="00470124">
      <w:pPr>
        <w:rPr>
          <w:rFonts w:ascii="Calibri" w:eastAsia="Calibri" w:hAnsi="Calibri" w:cs="Times New Roman"/>
        </w:rPr>
        <w:pPrChange w:id="4795" w:author="Kaski Maiju" w:date="2024-09-26T14:57:00Z" w16du:dateUtc="2024-09-26T11:57:00Z">
          <w:pPr>
            <w:spacing w:after="160" w:line="259" w:lineRule="auto"/>
          </w:pPr>
        </w:pPrChange>
      </w:pPr>
    </w:p>
    <w:sectPr w:rsidR="00470124" w:rsidRPr="008F33E4" w:rsidSect="006304CF">
      <w:headerReference w:type="even" r:id="rId33"/>
      <w:headerReference w:type="default" r:id="rId34"/>
      <w:footerReference w:type="even" r:id="rId35"/>
      <w:headerReference w:type="first" r:id="rId36"/>
      <w:footerReference w:type="first" r:id="rId37"/>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1" w:author="Karlsson, Fredrik" w:date="2024-03-14T14:11:00Z" w:initials="KF">
    <w:p w14:paraId="6D247E37" w14:textId="00378DAF" w:rsidR="00F77706" w:rsidRDefault="00F77706">
      <w:pPr>
        <w:pStyle w:val="Kommentinteksti"/>
      </w:pPr>
      <w:r>
        <w:rPr>
          <w:rStyle w:val="Kommentinviite"/>
        </w:rPr>
        <w:annotationRef/>
      </w:r>
      <w:r>
        <w:t>Who created this task, ask that person…</w:t>
      </w:r>
    </w:p>
  </w:comment>
  <w:comment w:id="284" w:author="Karlsson, Fredrik" w:date="2024-03-14T11:29:00Z" w:initials="KF">
    <w:p w14:paraId="516D8929" w14:textId="1926AD0E" w:rsidR="00F77706" w:rsidRDefault="00F77706">
      <w:pPr>
        <w:pStyle w:val="Kommentinteksti"/>
      </w:pPr>
      <w:r>
        <w:rPr>
          <w:rStyle w:val="Kommentinviite"/>
        </w:rPr>
        <w:annotationRef/>
      </w:r>
      <w:r>
        <w:t xml:space="preserve">Integrate nicely… About capacities of ship </w:t>
      </w:r>
    </w:p>
  </w:comment>
  <w:comment w:id="307" w:author="Karlsson, Fredrik" w:date="2024-06-27T10:53:00Z" w:initials="KF">
    <w:p w14:paraId="46EC2F16" w14:textId="01A91F06" w:rsidR="00F77706" w:rsidRDefault="00F77706">
      <w:pPr>
        <w:pStyle w:val="Kommentinteksti"/>
      </w:pPr>
      <w:r>
        <w:rPr>
          <w:rStyle w:val="Kommentinviite"/>
        </w:rPr>
        <w:annotationRef/>
      </w:r>
      <w:r>
        <w:t>Ins something about S100 ECDIS</w:t>
      </w:r>
    </w:p>
  </w:comment>
  <w:comment w:id="614" w:author="Karlsson, Fredrik" w:date="2024-03-14T11:33:00Z" w:initials="KF">
    <w:p w14:paraId="28EAAD52" w14:textId="45E02ACD" w:rsidR="00F77706" w:rsidRDefault="00F77706">
      <w:pPr>
        <w:pStyle w:val="Kommentinteksti"/>
      </w:pPr>
      <w:r>
        <w:rPr>
          <w:rStyle w:val="Kommentinviite"/>
        </w:rPr>
        <w:annotationRef/>
      </w:r>
      <w:r>
        <w:t xml:space="preserve">Consider move to other chapter, maybe moved to uscase description. </w:t>
      </w:r>
    </w:p>
  </w:comment>
  <w:comment w:id="674" w:author="Karlsson, Fredrik" w:date="2024-03-14T07:50:00Z" w:initials="KF">
    <w:p w14:paraId="02144DD5" w14:textId="1418AFDD" w:rsidR="00F77706" w:rsidRDefault="00F77706">
      <w:pPr>
        <w:pStyle w:val="Kommentinteksti"/>
      </w:pPr>
      <w:r>
        <w:rPr>
          <w:rStyle w:val="Kommentinviite"/>
        </w:rPr>
        <w:annotationRef/>
      </w:r>
      <w:r>
        <w:t xml:space="preserve">Revise… </w:t>
      </w:r>
    </w:p>
  </w:comment>
  <w:comment w:id="680" w:author="Kaski Maiju" w:date="2024-06-26T11:47:00Z" w:initials="MK">
    <w:p w14:paraId="16ED856F" w14:textId="77777777" w:rsidR="00F77706" w:rsidRDefault="00F77706" w:rsidP="00A811DA">
      <w:pPr>
        <w:pStyle w:val="Kommentinteksti"/>
      </w:pPr>
      <w:r>
        <w:rPr>
          <w:rStyle w:val="Kommentinviite"/>
        </w:rPr>
        <w:annotationRef/>
      </w:r>
      <w:r>
        <w:t>Own GL</w:t>
      </w:r>
    </w:p>
  </w:comment>
  <w:comment w:id="681" w:author="Kaski Maiju" w:date="2024-06-26T11:49:00Z" w:initials="MK">
    <w:p w14:paraId="11858272" w14:textId="77777777" w:rsidR="00F77706" w:rsidRDefault="00F77706" w:rsidP="00A811DA">
      <w:pPr>
        <w:pStyle w:val="Kommentinteksti"/>
      </w:pPr>
      <w:r>
        <w:rPr>
          <w:rStyle w:val="Kommentinviite"/>
        </w:rPr>
        <w:annotationRef/>
      </w:r>
      <w:r>
        <w:t xml:space="preserve">Cyber security specifics from an IALA perspective </w:t>
      </w:r>
    </w:p>
  </w:comment>
  <w:comment w:id="689" w:author="Karlsson, Fredrik" w:date="2024-03-14T07:52:00Z" w:initials="KF">
    <w:p w14:paraId="2BA71ADB" w14:textId="5D7341B5" w:rsidR="00F77706" w:rsidRDefault="00F77706">
      <w:pPr>
        <w:pStyle w:val="Kommentinteksti"/>
      </w:pPr>
      <w:r>
        <w:rPr>
          <w:rStyle w:val="Kommentinviite"/>
        </w:rPr>
        <w:annotationRef/>
      </w:r>
      <w:r>
        <w:t xml:space="preserve">Hans will provide a couple of sentences of the operational aspects </w:t>
      </w:r>
    </w:p>
  </w:comment>
  <w:comment w:id="751" w:author="Karlsson, Fredrik" w:date="2024-03-14T07:56:00Z" w:initials="KF">
    <w:p w14:paraId="6538437C" w14:textId="770ED8EB" w:rsidR="00F77706" w:rsidRDefault="00F77706">
      <w:pPr>
        <w:pStyle w:val="Kommentinteksti"/>
      </w:pPr>
      <w:r>
        <w:rPr>
          <w:rStyle w:val="Kommentinviite"/>
        </w:rPr>
        <w:annotationRef/>
      </w:r>
      <w:r>
        <w:t>Maiju and Juri will provide something in relations to Message markers and/or alert levels (G1110) this might replace the “levels” presentment a couple of lines further down</w:t>
      </w:r>
    </w:p>
  </w:comment>
  <w:comment w:id="765" w:author="Karlsson, Fredrik" w:date="2024-03-14T07:56:00Z" w:initials="KF">
    <w:p w14:paraId="39011043" w14:textId="13D8200E" w:rsidR="00F77706" w:rsidRDefault="00F77706">
      <w:pPr>
        <w:pStyle w:val="Kommentinteksti"/>
      </w:pPr>
      <w:r>
        <w:rPr>
          <w:rStyle w:val="Kommentinviite"/>
        </w:rPr>
        <w:annotationRef/>
      </w:r>
      <w:r>
        <w:t>Consider deletion if not used anywhere else i.e. in our us cases</w:t>
      </w:r>
    </w:p>
  </w:comment>
  <w:comment w:id="905" w:author="Karlsson, Fredrik" w:date="2024-03-14T12:16:00Z" w:initials="KF">
    <w:p w14:paraId="0F2A4C64" w14:textId="5DB2A0CF" w:rsidR="00F77706" w:rsidRDefault="00F77706">
      <w:pPr>
        <w:pStyle w:val="Kommentinteksti"/>
      </w:pPr>
      <w:r>
        <w:rPr>
          <w:rStyle w:val="Kommentinviite"/>
        </w:rPr>
        <w:annotationRef/>
      </w:r>
      <w:r>
        <w:t>Shorten and update</w:t>
      </w:r>
    </w:p>
  </w:comment>
  <w:comment w:id="926" w:author="Tuomas Martikainen" w:date="2023-05-31T15:42:00Z" w:initials="MT">
    <w:p w14:paraId="49D14B22" w14:textId="0F5E056F" w:rsidR="00F77706" w:rsidRDefault="00F77706">
      <w:pPr>
        <w:pStyle w:val="Kommentinteksti"/>
      </w:pPr>
      <w:r>
        <w:rPr>
          <w:rStyle w:val="Kommentinviite"/>
        </w:rPr>
        <w:annotationRef/>
      </w:r>
      <w:r>
        <w:t>from G1111</w:t>
      </w:r>
    </w:p>
  </w:comment>
  <w:comment w:id="964" w:author="Tuomas Martikainen" w:date="2023-09-20T13:24:00Z" w:initials="MT">
    <w:p w14:paraId="73D18F3F" w14:textId="77777777" w:rsidR="00F77706" w:rsidRDefault="00F77706">
      <w:pPr>
        <w:pStyle w:val="Kommentinteksti"/>
      </w:pPr>
      <w:r>
        <w:rPr>
          <w:rStyle w:val="Kommentinviite"/>
        </w:rPr>
        <w:annotationRef/>
      </w:r>
      <w:r>
        <w:t xml:space="preserve">Approved at NCSR 10, </w:t>
      </w:r>
    </w:p>
    <w:p w14:paraId="46A1078C" w14:textId="26FDCAF4" w:rsidR="00F77706" w:rsidRDefault="00F77706">
      <w:pPr>
        <w:pStyle w:val="Kommentinteksti"/>
      </w:pPr>
      <w:r>
        <w:t>Final approval will at MSC 108</w:t>
      </w:r>
    </w:p>
  </w:comment>
  <w:comment w:id="993" w:author="Remi Hoeve" w:date="2024-03-12T15:10:00Z" w:initials="RH">
    <w:p w14:paraId="2676E352" w14:textId="77777777" w:rsidR="00F77706" w:rsidRDefault="00F77706" w:rsidP="002D4930">
      <w:pPr>
        <w:pStyle w:val="Kommentinteksti"/>
      </w:pPr>
      <w:r>
        <w:rPr>
          <w:rStyle w:val="Kommentinviite"/>
        </w:rPr>
        <w:annotationRef/>
      </w:r>
      <w:r>
        <w:t>In my opinion we can delete this paragraph. It doesn’t add much to the purpose of this guideline. Maybe only mention that the vessel and VTS needs an apropriate system if they want to make use of digital communication. For example AIS, VDES, ASM</w:t>
      </w:r>
    </w:p>
  </w:comment>
  <w:comment w:id="1267" w:author="Kaski Maiju" w:date="2024-06-26T15:09:00Z" w:initials="MK">
    <w:p w14:paraId="1097B701" w14:textId="77777777" w:rsidR="00F77706" w:rsidRDefault="00F77706" w:rsidP="00067DAD">
      <w:pPr>
        <w:pStyle w:val="Kommentinteksti"/>
      </w:pPr>
      <w:r>
        <w:rPr>
          <w:rStyle w:val="Kommentinviite"/>
        </w:rPr>
        <w:annotationRef/>
      </w:r>
      <w:r>
        <w:t>Update picture</w:t>
      </w:r>
    </w:p>
  </w:comment>
  <w:comment w:id="2168" w:author="Kaski Maiju" w:date="2025-03-19T15:23:00Z" w:initials="MK">
    <w:p w14:paraId="10B6489F" w14:textId="77777777" w:rsidR="00162B77" w:rsidRDefault="00162B77" w:rsidP="00162B77">
      <w:pPr>
        <w:pStyle w:val="Kommentinteksti"/>
      </w:pPr>
      <w:r>
        <w:rPr>
          <w:rStyle w:val="Kommentinviite"/>
        </w:rPr>
        <w:annotationRef/>
      </w:r>
      <w:r>
        <w:t>Change ECDIS to on-board system</w:t>
      </w:r>
    </w:p>
  </w:comment>
  <w:comment w:id="2333" w:author="Kaski Maiju" w:date="2025-03-19T17:20:00Z" w:initials="MK">
    <w:p w14:paraId="3BFB2BB4" w14:textId="77777777" w:rsidR="00914AC7" w:rsidRDefault="00914AC7" w:rsidP="00914AC7">
      <w:pPr>
        <w:pStyle w:val="Kommentinteksti"/>
      </w:pPr>
      <w:r>
        <w:rPr>
          <w:rStyle w:val="Kommentinviite"/>
        </w:rPr>
        <w:annotationRef/>
      </w:r>
      <w:r>
        <w:t>Missing picture - Hans &amp; Milou</w:t>
      </w:r>
    </w:p>
  </w:comment>
  <w:comment w:id="2369" w:author="Pitkänen Juho" w:date="2025-09-24T12:02:00Z" w:initials="JP">
    <w:p w14:paraId="48777B36" w14:textId="77777777" w:rsidR="006F7924" w:rsidRDefault="006F7924" w:rsidP="006F7924">
      <w:pPr>
        <w:pStyle w:val="Kommentinteksti"/>
      </w:pPr>
      <w:r>
        <w:rPr>
          <w:rStyle w:val="Kommentinviite"/>
        </w:rPr>
        <w:annotationRef/>
      </w:r>
      <w:r>
        <w:t>What reporting requirements actually WG1 wants to refer?</w:t>
      </w:r>
    </w:p>
  </w:comment>
  <w:comment w:id="2370" w:author="Pitkänen Juho" w:date="2025-09-24T14:16:00Z" w:initials="JP">
    <w:p w14:paraId="4DBD13A5" w14:textId="77777777" w:rsidR="00026AD5" w:rsidRDefault="00026AD5" w:rsidP="00026AD5">
      <w:pPr>
        <w:pStyle w:val="Kommentinteksti"/>
      </w:pPr>
      <w:r>
        <w:rPr>
          <w:rStyle w:val="Kommentinviite"/>
        </w:rPr>
        <w:annotationRef/>
      </w:r>
      <w:r>
        <w:t>IMO resolution A.851(20) is maybe correct reference</w:t>
      </w:r>
    </w:p>
  </w:comment>
  <w:comment w:id="2374" w:author="Pitkänen Juho" w:date="2025-09-24T14:22:00Z" w:initials="JP">
    <w:p w14:paraId="19160D8B" w14:textId="77777777" w:rsidR="00DB6C05" w:rsidRDefault="00DB6C05" w:rsidP="00DB6C05">
      <w:pPr>
        <w:pStyle w:val="Kommentinteksti"/>
      </w:pPr>
      <w:r>
        <w:rPr>
          <w:rStyle w:val="Kommentinviite"/>
        </w:rPr>
        <w:annotationRef/>
      </w:r>
      <w:r>
        <w:t>Need for guideline for global VTS reporting requirements.</w:t>
      </w:r>
    </w:p>
  </w:comment>
  <w:comment w:id="2430" w:author="Pitkänen Juho" w:date="2025-09-24T12:06:00Z" w:initials="JP">
    <w:p w14:paraId="167085CE" w14:textId="6D0DEEC4" w:rsidR="00716BD6" w:rsidRDefault="00716BD6" w:rsidP="00716BD6">
      <w:pPr>
        <w:pStyle w:val="Kommentinteksti"/>
      </w:pPr>
      <w:r>
        <w:rPr>
          <w:rStyle w:val="Kommentinviite"/>
        </w:rPr>
        <w:annotationRef/>
      </w:r>
      <w:r>
        <w:t>Complete report is requested from the vessel?</w:t>
      </w:r>
    </w:p>
  </w:comment>
  <w:comment w:id="2449" w:author="Pitkänen Juho" w:date="2025-09-24T14:26:00Z" w:initials="JP">
    <w:p w14:paraId="469207E6" w14:textId="77777777" w:rsidR="002D2AF7" w:rsidRDefault="002D2AF7" w:rsidP="002D2AF7">
      <w:pPr>
        <w:pStyle w:val="Kommentinteksti"/>
      </w:pPr>
      <w:r>
        <w:rPr>
          <w:rStyle w:val="Kommentinviite"/>
        </w:rPr>
        <w:annotationRef/>
      </w:r>
      <w:r>
        <w:t>DELETE this step and make Step 2. number 1.</w:t>
      </w:r>
    </w:p>
  </w:comment>
  <w:comment w:id="2482" w:author="Pitkänen Juho" w:date="2025-09-24T14:29:00Z" w:initials="JP">
    <w:p w14:paraId="2D21D891" w14:textId="77777777" w:rsidR="00190674" w:rsidRDefault="00796D20" w:rsidP="00190674">
      <w:pPr>
        <w:pStyle w:val="Kommentinteksti"/>
      </w:pPr>
      <w:r>
        <w:rPr>
          <w:rStyle w:val="Kommentinviite"/>
        </w:rPr>
        <w:annotationRef/>
      </w:r>
      <w:r w:rsidR="00190674">
        <w:t>Separate use cases (missing information, wrong information and no information at all)</w:t>
      </w:r>
    </w:p>
  </w:comment>
  <w:comment w:id="2515" w:author="Pitkänen Juho" w:date="2025-09-24T12:14:00Z" w:initials="JP">
    <w:p w14:paraId="55E7D421" w14:textId="12F59576" w:rsidR="006B3398" w:rsidRDefault="006B3398" w:rsidP="006B3398">
      <w:pPr>
        <w:pStyle w:val="Kommentinteksti"/>
      </w:pPr>
      <w:r>
        <w:rPr>
          <w:rStyle w:val="Kommentinviite"/>
        </w:rPr>
        <w:annotationRef/>
      </w:r>
      <w:r>
        <w:t>Does this apply also incorrect information</w:t>
      </w:r>
    </w:p>
  </w:comment>
  <w:comment w:id="2516" w:author="Pitkänen Juho" w:date="2025-09-24T12:16:00Z" w:initials="JP">
    <w:p w14:paraId="203C7053" w14:textId="77777777" w:rsidR="00A9773E" w:rsidRDefault="00A9773E" w:rsidP="00A9773E">
      <w:pPr>
        <w:pStyle w:val="Kommentinteksti"/>
      </w:pPr>
      <w:r>
        <w:rPr>
          <w:rStyle w:val="Kommentinviite"/>
        </w:rPr>
        <w:annotationRef/>
      </w:r>
      <w:r>
        <w:t>Some kind of iterative process has to be defined</w:t>
      </w:r>
    </w:p>
  </w:comment>
  <w:comment w:id="2593" w:author="Pitkänen Juho" w:date="2025-09-24T14:34:00Z" w:initials="JP">
    <w:p w14:paraId="1D6E8C2E" w14:textId="77777777" w:rsidR="00AD73C4" w:rsidRDefault="00AD73C4" w:rsidP="00AD73C4">
      <w:pPr>
        <w:pStyle w:val="Kommentinteksti"/>
      </w:pPr>
      <w:r>
        <w:rPr>
          <w:rStyle w:val="Kommentinviite"/>
        </w:rPr>
        <w:annotationRef/>
      </w:r>
      <w:r>
        <w:t>received and opened?</w:t>
      </w:r>
    </w:p>
  </w:comment>
  <w:comment w:id="2679" w:author="Pitkänen Juho" w:date="2025-09-24T14:06:00Z" w:initials="JP">
    <w:p w14:paraId="6AD8326C" w14:textId="6E224E88" w:rsidR="009F42AD" w:rsidRDefault="009F42AD" w:rsidP="009F42AD">
      <w:pPr>
        <w:pStyle w:val="Kommentinteksti"/>
      </w:pPr>
      <w:r>
        <w:rPr>
          <w:rStyle w:val="Kommentinviite"/>
        </w:rPr>
        <w:annotationRef/>
      </w:r>
      <w:r>
        <w:t>What types of geometry there can be (point. line, circle, …)</w:t>
      </w:r>
    </w:p>
  </w:comment>
  <w:comment w:id="2692" w:author="Pitkänen Juho" w:date="2025-09-24T11:42:00Z" w:initials="JP">
    <w:p w14:paraId="15E7FC96" w14:textId="32C65702" w:rsidR="00437279" w:rsidRDefault="00437279" w:rsidP="00437279">
      <w:pPr>
        <w:pStyle w:val="Kommentinteksti"/>
      </w:pPr>
      <w:r>
        <w:rPr>
          <w:rStyle w:val="Kommentinviite"/>
        </w:rPr>
        <w:annotationRef/>
      </w:r>
      <w:r>
        <w:t>Different response types should be listed here: yes/no, numbers, A/B/C?</w:t>
      </w:r>
    </w:p>
  </w:comment>
  <w:comment w:id="2693" w:author="Pitkänen Juho" w:date="2025-09-24T14:14:00Z" w:initials="JP">
    <w:p w14:paraId="2367ED36" w14:textId="77777777" w:rsidR="00A64651" w:rsidRDefault="00A64651" w:rsidP="00A64651">
      <w:pPr>
        <w:pStyle w:val="Kommentinteksti"/>
      </w:pPr>
      <w:r>
        <w:rPr>
          <w:rStyle w:val="Kommentinviite"/>
        </w:rPr>
        <w:annotationRef/>
      </w:r>
      <w:r>
        <w:t>How many questions one form can have? 1 or 1...n</w:t>
      </w:r>
    </w:p>
  </w:comment>
  <w:comment w:id="2771" w:author="Pitkänen Juho" w:date="2025-09-24T11:16:00Z" w:initials="JP">
    <w:p w14:paraId="554FA869" w14:textId="5394007F" w:rsidR="000C6107" w:rsidRDefault="000C6107" w:rsidP="000C6107">
      <w:pPr>
        <w:pStyle w:val="Kommentinteksti"/>
      </w:pPr>
      <w:r>
        <w:rPr>
          <w:rStyle w:val="Kommentinviite"/>
        </w:rPr>
        <w:annotationRef/>
      </w:r>
      <w:r>
        <w:t>Better formulation?</w:t>
      </w:r>
    </w:p>
  </w:comment>
  <w:comment w:id="2778" w:author="Pitkänen Juho" w:date="2025-09-24T14:36:00Z" w:initials="JP">
    <w:p w14:paraId="442F8C85" w14:textId="77777777" w:rsidR="00662064" w:rsidRDefault="00662064" w:rsidP="00662064">
      <w:pPr>
        <w:pStyle w:val="Kommentinteksti"/>
      </w:pPr>
      <w:r>
        <w:rPr>
          <w:rStyle w:val="Kommentinviite"/>
        </w:rPr>
        <w:annotationRef/>
      </w:r>
      <w:r>
        <w:t>processed cancellation</w:t>
      </w:r>
    </w:p>
  </w:comment>
  <w:comment w:id="2802" w:author="Pitkänen Juho" w:date="2025-09-24T11:31:00Z" w:initials="JP">
    <w:p w14:paraId="1BBBC80F" w14:textId="2DB2554E" w:rsidR="00803F31" w:rsidRDefault="00803F31" w:rsidP="00803F31">
      <w:pPr>
        <w:pStyle w:val="Kommentinteksti"/>
      </w:pPr>
      <w:r>
        <w:rPr>
          <w:rStyle w:val="Kommentinviite"/>
        </w:rPr>
        <w:annotationRef/>
      </w:r>
      <w:r>
        <w:t>Add: automatically</w:t>
      </w:r>
    </w:p>
  </w:comment>
  <w:comment w:id="2814" w:author="Pitkänen Juho" w:date="2025-09-24T14:10:00Z" w:initials="JP">
    <w:p w14:paraId="0B4DEE63" w14:textId="77777777" w:rsidR="005C6931" w:rsidRDefault="005C6931" w:rsidP="005C6931">
      <w:pPr>
        <w:pStyle w:val="Kommentinteksti"/>
      </w:pPr>
      <w:r>
        <w:rPr>
          <w:rStyle w:val="Kommentinviite"/>
        </w:rPr>
        <w:annotationRef/>
      </w:r>
      <w:r>
        <w:t>unstructured</w:t>
      </w:r>
    </w:p>
  </w:comment>
  <w:comment w:id="2831" w:author="Pitkänen Juho" w:date="2025-09-24T14:01:00Z" w:initials="JP">
    <w:p w14:paraId="21D1EBFA" w14:textId="588D1819" w:rsidR="00DF0F36" w:rsidRDefault="00DF0F36" w:rsidP="00DF0F36">
      <w:pPr>
        <w:pStyle w:val="Kommentinteksti"/>
      </w:pPr>
      <w:r>
        <w:rPr>
          <w:rStyle w:val="Kommentinviite"/>
        </w:rPr>
        <w:annotationRef/>
      </w:r>
      <w:r>
        <w:t>Confusing formulation</w:t>
      </w:r>
    </w:p>
  </w:comment>
  <w:comment w:id="2861" w:author="Pitkänen Juho" w:date="2025-09-24T14:12:00Z" w:initials="JP">
    <w:p w14:paraId="0BA647C4" w14:textId="77777777" w:rsidR="00630770" w:rsidRDefault="00630770" w:rsidP="00630770">
      <w:pPr>
        <w:pStyle w:val="Kommentinteksti"/>
      </w:pPr>
      <w:r>
        <w:rPr>
          <w:rStyle w:val="Kommentinviite"/>
        </w:rPr>
        <w:annotationRef/>
      </w:r>
      <w:r>
        <w:t>Sending message to multiple vessels should be a separate use case?</w:t>
      </w:r>
    </w:p>
  </w:comment>
  <w:comment w:id="2955" w:author="Pitkänen Juho" w:date="2025-09-24T12:00:00Z" w:initials="JP">
    <w:p w14:paraId="2C5265A5" w14:textId="4E6E5F77" w:rsidR="00CB0738" w:rsidRDefault="00CB0738" w:rsidP="00CB0738">
      <w:pPr>
        <w:pStyle w:val="Kommentinteksti"/>
      </w:pPr>
      <w:r>
        <w:rPr>
          <w:rStyle w:val="Kommentinviite"/>
        </w:rPr>
        <w:annotationRef/>
      </w:r>
      <w:r>
        <w:t>from</w:t>
      </w:r>
    </w:p>
  </w:comment>
  <w:comment w:id="3018" w:author="Pitkänen Juho" w:date="2025-09-24T14:16:00Z" w:initials="JP">
    <w:p w14:paraId="5D8AC467" w14:textId="77777777" w:rsidR="00026AD5" w:rsidRDefault="00026AD5" w:rsidP="00026AD5">
      <w:pPr>
        <w:pStyle w:val="Kommentinteksti"/>
      </w:pPr>
      <w:r>
        <w:rPr>
          <w:rStyle w:val="Kommentinviite"/>
        </w:rPr>
        <w:annotationRef/>
      </w:r>
      <w:r>
        <w:t>Wording?</w:t>
      </w:r>
    </w:p>
  </w:comment>
  <w:comment w:id="3175" w:author="Remi Hoeve [2]" w:date="2025-09-21T21:22:00Z" w:initials="RH">
    <w:p w14:paraId="6500D42F" w14:textId="77777777" w:rsidR="00162B77" w:rsidRDefault="00162B77" w:rsidP="00162B77">
      <w:pPr>
        <w:pStyle w:val="Kommentinteksti"/>
      </w:pPr>
      <w:r>
        <w:rPr>
          <w:rStyle w:val="Kommentinviite"/>
        </w:rPr>
        <w:annotationRef/>
      </w:r>
      <w:r>
        <w:t>From Input paper VTS58-8.3.1</w:t>
      </w:r>
    </w:p>
  </w:comment>
  <w:comment w:id="3213" w:author="Kaski Maiju" w:date="2025-03-20T13:41:00Z" w:initials="MK">
    <w:p w14:paraId="7AE399F1" w14:textId="72049B08" w:rsidR="00B70906" w:rsidRDefault="00B70906" w:rsidP="00B70906">
      <w:pPr>
        <w:pStyle w:val="Kommentinteksti"/>
      </w:pPr>
      <w:r>
        <w:rPr>
          <w:rStyle w:val="Kommentinviite"/>
        </w:rPr>
        <w:annotationRef/>
      </w:r>
      <w:r>
        <w:t>Continue in Malmö</w:t>
      </w:r>
    </w:p>
  </w:comment>
  <w:comment w:id="3269" w:author="Kaski Maiju" w:date="2025-03-19T14:32:00Z" w:initials="MK">
    <w:p w14:paraId="47713394" w14:textId="17B0ACAC" w:rsidR="0094666D" w:rsidRDefault="0094666D" w:rsidP="0094666D">
      <w:pPr>
        <w:pStyle w:val="Kommentinteksti"/>
      </w:pPr>
      <w:r>
        <w:rPr>
          <w:rStyle w:val="Kommentinviite"/>
        </w:rPr>
        <w:annotationRef/>
      </w:r>
      <w:r>
        <w:t>Yellow use cases copied straight from China MSA input paper</w:t>
      </w:r>
    </w:p>
  </w:comment>
  <w:comment w:id="3270" w:author="Kaski Maiju" w:date="2025-03-20T11:18:00Z" w:initials="MK">
    <w:p w14:paraId="66AAA67A" w14:textId="77777777" w:rsidR="00354BAC" w:rsidRDefault="00354BAC" w:rsidP="00354BAC">
      <w:pPr>
        <w:pStyle w:val="Kommentinteksti"/>
      </w:pPr>
      <w:r>
        <w:rPr>
          <w:rStyle w:val="Kommentinviite"/>
        </w:rPr>
        <w:annotationRef/>
      </w:r>
      <w:r>
        <w:t>Anchorage, request, vessel dont accept the time slot, changes/updates to time slot,</w:t>
      </w:r>
    </w:p>
  </w:comment>
  <w:comment w:id="3271" w:author="Kaski Maiju" w:date="2025-03-20T11:20:00Z" w:initials="MK">
    <w:p w14:paraId="64AA8203" w14:textId="77777777" w:rsidR="001F2859" w:rsidRDefault="001F2859" w:rsidP="001F2859">
      <w:pPr>
        <w:pStyle w:val="Kommentinteksti"/>
      </w:pPr>
      <w:r>
        <w:rPr>
          <w:rStyle w:val="Kommentinviite"/>
        </w:rPr>
        <w:annotationRef/>
      </w:r>
      <w:r>
        <w:t>cancellation by vts or vessel</w:t>
      </w:r>
    </w:p>
  </w:comment>
  <w:comment w:id="3272" w:author="Kaski Maiju" w:date="2025-03-20T11:21:00Z" w:initials="MK">
    <w:p w14:paraId="49B00074" w14:textId="77777777" w:rsidR="00A32CC8" w:rsidRDefault="00A32CC8" w:rsidP="00A32CC8">
      <w:pPr>
        <w:pStyle w:val="Kommentinteksti"/>
      </w:pPr>
      <w:r>
        <w:rPr>
          <w:rStyle w:val="Kommentinviite"/>
        </w:rPr>
        <w:annotationRef/>
      </w:r>
      <w:r>
        <w:t xml:space="preserve">publishing schedule for other vessels? </w:t>
      </w:r>
    </w:p>
  </w:comment>
  <w:comment w:id="3654" w:author="Karlsson, Fredrik" w:date="2024-03-14T14:23:00Z" w:initials="KF">
    <w:p w14:paraId="5A706E69" w14:textId="13E258A9" w:rsidR="00F77706" w:rsidRPr="006373AF" w:rsidRDefault="00F77706">
      <w:pPr>
        <w:pStyle w:val="Kommentinteksti"/>
      </w:pPr>
      <w:r>
        <w:rPr>
          <w:rStyle w:val="Kommentinviite"/>
        </w:rPr>
        <w:annotationRef/>
      </w:r>
      <w:r w:rsidRPr="006373AF">
        <w:t>Do we need more “parts?”</w:t>
      </w:r>
    </w:p>
  </w:comment>
  <w:comment w:id="3919" w:author="Remi Hoeve" w:date="2024-03-12T16:55:00Z" w:initials="RH">
    <w:p w14:paraId="0C6A587A" w14:textId="77777777" w:rsidR="00F77706" w:rsidRDefault="00F77706" w:rsidP="00084B5B">
      <w:pPr>
        <w:pStyle w:val="Kommentinteksti"/>
      </w:pPr>
      <w:r>
        <w:rPr>
          <w:rStyle w:val="Kommentinviite"/>
        </w:rPr>
        <w:annotationRef/>
      </w:r>
      <w:r>
        <w:t>We should discuss  if these use cases include traffic clearance. If yes we can delete them (are now part of pg 5.3.2). If not we should decide to which service they belong.</w:t>
      </w:r>
    </w:p>
  </w:comment>
  <w:comment w:id="4545" w:author="Kaski Maiju" w:date="2024-03-13T16:04:00Z" w:initials="KM">
    <w:p w14:paraId="7A41FF14" w14:textId="77777777" w:rsidR="00F77706" w:rsidRDefault="00F77706" w:rsidP="00E92EA8">
      <w:pPr>
        <w:pStyle w:val="Kommentinteksti"/>
      </w:pPr>
      <w:r>
        <w:rPr>
          <w:rStyle w:val="Kommentinviite"/>
        </w:rPr>
        <w:annotationRef/>
      </w:r>
      <w:r>
        <w:t>Moved under route exchange service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247E37" w15:done="0"/>
  <w15:commentEx w15:paraId="516D8929" w15:done="0"/>
  <w15:commentEx w15:paraId="46EC2F16" w15:done="0"/>
  <w15:commentEx w15:paraId="28EAAD52" w15:done="0"/>
  <w15:commentEx w15:paraId="02144DD5" w15:done="0"/>
  <w15:commentEx w15:paraId="16ED856F" w15:done="0"/>
  <w15:commentEx w15:paraId="11858272" w15:paraIdParent="16ED856F" w15:done="0"/>
  <w15:commentEx w15:paraId="2BA71ADB" w15:done="0"/>
  <w15:commentEx w15:paraId="6538437C" w15:done="0"/>
  <w15:commentEx w15:paraId="39011043" w15:done="0"/>
  <w15:commentEx w15:paraId="0F2A4C64" w15:done="0"/>
  <w15:commentEx w15:paraId="49D14B22" w15:done="0"/>
  <w15:commentEx w15:paraId="46A1078C" w15:done="0"/>
  <w15:commentEx w15:paraId="2676E352" w15:done="0"/>
  <w15:commentEx w15:paraId="1097B701" w15:done="0"/>
  <w15:commentEx w15:paraId="10B6489F" w15:done="0"/>
  <w15:commentEx w15:paraId="3BFB2BB4" w15:done="0"/>
  <w15:commentEx w15:paraId="48777B36" w15:done="0"/>
  <w15:commentEx w15:paraId="4DBD13A5" w15:paraIdParent="48777B36" w15:done="0"/>
  <w15:commentEx w15:paraId="19160D8B" w15:done="0"/>
  <w15:commentEx w15:paraId="167085CE" w15:done="0"/>
  <w15:commentEx w15:paraId="469207E6" w15:done="0"/>
  <w15:commentEx w15:paraId="2D21D891" w15:done="0"/>
  <w15:commentEx w15:paraId="55E7D421" w15:done="0"/>
  <w15:commentEx w15:paraId="203C7053" w15:paraIdParent="55E7D421" w15:done="0"/>
  <w15:commentEx w15:paraId="1D6E8C2E" w15:done="0"/>
  <w15:commentEx w15:paraId="6AD8326C" w15:done="0"/>
  <w15:commentEx w15:paraId="15E7FC96" w15:done="0"/>
  <w15:commentEx w15:paraId="2367ED36" w15:paraIdParent="15E7FC96" w15:done="0"/>
  <w15:commentEx w15:paraId="554FA869" w15:done="0"/>
  <w15:commentEx w15:paraId="442F8C85" w15:done="0"/>
  <w15:commentEx w15:paraId="1BBBC80F" w15:done="0"/>
  <w15:commentEx w15:paraId="0B4DEE63" w15:done="0"/>
  <w15:commentEx w15:paraId="21D1EBFA" w15:done="0"/>
  <w15:commentEx w15:paraId="0BA647C4" w15:done="0"/>
  <w15:commentEx w15:paraId="2C5265A5" w15:done="0"/>
  <w15:commentEx w15:paraId="5D8AC467" w15:done="0"/>
  <w15:commentEx w15:paraId="6500D42F" w15:done="1"/>
  <w15:commentEx w15:paraId="7AE399F1" w15:done="0"/>
  <w15:commentEx w15:paraId="47713394" w15:done="0"/>
  <w15:commentEx w15:paraId="66AAA67A" w15:paraIdParent="47713394" w15:done="0"/>
  <w15:commentEx w15:paraId="64AA8203" w15:paraIdParent="47713394" w15:done="0"/>
  <w15:commentEx w15:paraId="49B00074" w15:paraIdParent="47713394" w15:done="0"/>
  <w15:commentEx w15:paraId="5A706E69" w15:done="0"/>
  <w15:commentEx w15:paraId="0C6A587A" w15:done="0"/>
  <w15:commentEx w15:paraId="7A41FF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4030AF" w16cex:dateUtc="2024-06-26T08:47:00Z"/>
  <w16cex:commentExtensible w16cex:durableId="0370CECE" w16cex:dateUtc="2024-06-26T08:49:00Z"/>
  <w16cex:commentExtensible w16cex:durableId="2821E977" w16cex:dateUtc="2023-05-31T12:42:00Z"/>
  <w16cex:commentExtensible w16cex:durableId="28B57126" w16cex:dateUtc="2023-09-20T10:24:00Z"/>
  <w16cex:commentExtensible w16cex:durableId="267639A6" w16cex:dateUtc="2024-03-12T14:10:00Z"/>
  <w16cex:commentExtensible w16cex:durableId="02CC3897" w16cex:dateUtc="2024-06-26T12:09:00Z"/>
  <w16cex:commentExtensible w16cex:durableId="4BC772CB" w16cex:dateUtc="2025-03-19T13:23:00Z"/>
  <w16cex:commentExtensible w16cex:durableId="4B3C010F" w16cex:dateUtc="2025-03-19T15:20:00Z"/>
  <w16cex:commentExtensible w16cex:durableId="49DA29E3" w16cex:dateUtc="2025-09-24T10:02:00Z"/>
  <w16cex:commentExtensible w16cex:durableId="59725864" w16cex:dateUtc="2025-09-24T12:16:00Z"/>
  <w16cex:commentExtensible w16cex:durableId="59248D4C" w16cex:dateUtc="2025-09-24T12:22:00Z"/>
  <w16cex:commentExtensible w16cex:durableId="339E1950" w16cex:dateUtc="2025-09-24T10:06:00Z"/>
  <w16cex:commentExtensible w16cex:durableId="34EF78FB" w16cex:dateUtc="2025-09-24T12:26:00Z"/>
  <w16cex:commentExtensible w16cex:durableId="152E0648" w16cex:dateUtc="2025-09-24T12:29:00Z"/>
  <w16cex:commentExtensible w16cex:durableId="3453E8CB" w16cex:dateUtc="2025-09-24T10:14:00Z"/>
  <w16cex:commentExtensible w16cex:durableId="5269B0B3" w16cex:dateUtc="2025-09-24T10:16:00Z"/>
  <w16cex:commentExtensible w16cex:durableId="640DA85F" w16cex:dateUtc="2025-09-24T12:34:00Z"/>
  <w16cex:commentExtensible w16cex:durableId="06BB2CAB" w16cex:dateUtc="2025-09-24T12:06:00Z"/>
  <w16cex:commentExtensible w16cex:durableId="50C889AB" w16cex:dateUtc="2025-09-24T09:42:00Z"/>
  <w16cex:commentExtensible w16cex:durableId="1A67F7AB" w16cex:dateUtc="2025-09-24T12:14:00Z"/>
  <w16cex:commentExtensible w16cex:durableId="64F40E64" w16cex:dateUtc="2025-09-24T09:16:00Z"/>
  <w16cex:commentExtensible w16cex:durableId="6C6EC48E" w16cex:dateUtc="2025-09-24T12:36:00Z"/>
  <w16cex:commentExtensible w16cex:durableId="38CDBE40" w16cex:dateUtc="2025-09-24T09:31:00Z"/>
  <w16cex:commentExtensible w16cex:durableId="341FE9DB" w16cex:dateUtc="2025-09-24T12:10:00Z"/>
  <w16cex:commentExtensible w16cex:durableId="3338CDA9" w16cex:dateUtc="2025-09-24T12:01:00Z"/>
  <w16cex:commentExtensible w16cex:durableId="53FD4B4B" w16cex:dateUtc="2025-09-24T12:12:00Z"/>
  <w16cex:commentExtensible w16cex:durableId="6A1B7204" w16cex:dateUtc="2025-09-24T10:00:00Z"/>
  <w16cex:commentExtensible w16cex:durableId="55A67DD4" w16cex:dateUtc="2025-09-24T12:16:00Z"/>
  <w16cex:commentExtensible w16cex:durableId="2FC68673" w16cex:dateUtc="2025-09-21T19:22:00Z"/>
  <w16cex:commentExtensible w16cex:durableId="2554DA79" w16cex:dateUtc="2025-03-20T11:41:00Z"/>
  <w16cex:commentExtensible w16cex:durableId="0C2B819E" w16cex:dateUtc="2025-03-19T12:32:00Z"/>
  <w16cex:commentExtensible w16cex:durableId="1EF98636" w16cex:dateUtc="2025-03-20T09:18:00Z"/>
  <w16cex:commentExtensible w16cex:durableId="5C89CFD0" w16cex:dateUtc="2025-03-20T09:20:00Z"/>
  <w16cex:commentExtensible w16cex:durableId="1EBB6080" w16cex:dateUtc="2025-03-20T09:21:00Z"/>
  <w16cex:commentExtensible w16cex:durableId="6673420C" w16cex:dateUtc="2024-03-12T15:55:00Z"/>
  <w16cex:commentExtensible w16cex:durableId="1D727CAD" w16cex:dateUtc="2024-03-13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247E37" w16cid:durableId="3E1553FA"/>
  <w16cid:commentId w16cid:paraId="516D8929" w16cid:durableId="787FBEA8"/>
  <w16cid:commentId w16cid:paraId="46EC2F16" w16cid:durableId="0FA6AECC"/>
  <w16cid:commentId w16cid:paraId="28EAAD52" w16cid:durableId="05ACDADB"/>
  <w16cid:commentId w16cid:paraId="02144DD5" w16cid:durableId="0484FD37"/>
  <w16cid:commentId w16cid:paraId="16ED856F" w16cid:durableId="394030AF"/>
  <w16cid:commentId w16cid:paraId="11858272" w16cid:durableId="0370CECE"/>
  <w16cid:commentId w16cid:paraId="2BA71ADB" w16cid:durableId="55FD890E"/>
  <w16cid:commentId w16cid:paraId="6538437C" w16cid:durableId="05199A3C"/>
  <w16cid:commentId w16cid:paraId="39011043" w16cid:durableId="010DFEB7"/>
  <w16cid:commentId w16cid:paraId="0F2A4C64" w16cid:durableId="10F5F476"/>
  <w16cid:commentId w16cid:paraId="49D14B22" w16cid:durableId="2821E977"/>
  <w16cid:commentId w16cid:paraId="46A1078C" w16cid:durableId="28B57126"/>
  <w16cid:commentId w16cid:paraId="2676E352" w16cid:durableId="267639A6"/>
  <w16cid:commentId w16cid:paraId="1097B701" w16cid:durableId="02CC3897"/>
  <w16cid:commentId w16cid:paraId="10B6489F" w16cid:durableId="4BC772CB"/>
  <w16cid:commentId w16cid:paraId="3BFB2BB4" w16cid:durableId="4B3C010F"/>
  <w16cid:commentId w16cid:paraId="48777B36" w16cid:durableId="49DA29E3"/>
  <w16cid:commentId w16cid:paraId="4DBD13A5" w16cid:durableId="59725864"/>
  <w16cid:commentId w16cid:paraId="19160D8B" w16cid:durableId="59248D4C"/>
  <w16cid:commentId w16cid:paraId="167085CE" w16cid:durableId="339E1950"/>
  <w16cid:commentId w16cid:paraId="469207E6" w16cid:durableId="34EF78FB"/>
  <w16cid:commentId w16cid:paraId="2D21D891" w16cid:durableId="152E0648"/>
  <w16cid:commentId w16cid:paraId="55E7D421" w16cid:durableId="3453E8CB"/>
  <w16cid:commentId w16cid:paraId="203C7053" w16cid:durableId="5269B0B3"/>
  <w16cid:commentId w16cid:paraId="1D6E8C2E" w16cid:durableId="640DA85F"/>
  <w16cid:commentId w16cid:paraId="6AD8326C" w16cid:durableId="06BB2CAB"/>
  <w16cid:commentId w16cid:paraId="15E7FC96" w16cid:durableId="50C889AB"/>
  <w16cid:commentId w16cid:paraId="2367ED36" w16cid:durableId="1A67F7AB"/>
  <w16cid:commentId w16cid:paraId="554FA869" w16cid:durableId="64F40E64"/>
  <w16cid:commentId w16cid:paraId="442F8C85" w16cid:durableId="6C6EC48E"/>
  <w16cid:commentId w16cid:paraId="1BBBC80F" w16cid:durableId="38CDBE40"/>
  <w16cid:commentId w16cid:paraId="0B4DEE63" w16cid:durableId="341FE9DB"/>
  <w16cid:commentId w16cid:paraId="21D1EBFA" w16cid:durableId="3338CDA9"/>
  <w16cid:commentId w16cid:paraId="0BA647C4" w16cid:durableId="53FD4B4B"/>
  <w16cid:commentId w16cid:paraId="2C5265A5" w16cid:durableId="6A1B7204"/>
  <w16cid:commentId w16cid:paraId="5D8AC467" w16cid:durableId="55A67DD4"/>
  <w16cid:commentId w16cid:paraId="6500D42F" w16cid:durableId="2FC68673"/>
  <w16cid:commentId w16cid:paraId="7AE399F1" w16cid:durableId="2554DA79"/>
  <w16cid:commentId w16cid:paraId="47713394" w16cid:durableId="0C2B819E"/>
  <w16cid:commentId w16cid:paraId="66AAA67A" w16cid:durableId="1EF98636"/>
  <w16cid:commentId w16cid:paraId="64AA8203" w16cid:durableId="5C89CFD0"/>
  <w16cid:commentId w16cid:paraId="49B00074" w16cid:durableId="1EBB6080"/>
  <w16cid:commentId w16cid:paraId="5A706E69" w16cid:durableId="51DFB361"/>
  <w16cid:commentId w16cid:paraId="0C6A587A" w16cid:durableId="6673420C"/>
  <w16cid:commentId w16cid:paraId="7A41FF14" w16cid:durableId="1D727C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8DA2A" w14:textId="77777777" w:rsidR="007C4856" w:rsidRDefault="007C4856" w:rsidP="003274DB">
      <w:r>
        <w:separator/>
      </w:r>
    </w:p>
    <w:p w14:paraId="47E643C4" w14:textId="77777777" w:rsidR="007C4856" w:rsidRDefault="007C4856"/>
  </w:endnote>
  <w:endnote w:type="continuationSeparator" w:id="0">
    <w:p w14:paraId="2DACACB7" w14:textId="77777777" w:rsidR="007C4856" w:rsidRDefault="007C4856" w:rsidP="003274DB">
      <w:r>
        <w:continuationSeparator/>
      </w:r>
    </w:p>
    <w:p w14:paraId="546AA2C6" w14:textId="77777777" w:rsidR="007C4856" w:rsidRDefault="007C48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F77706" w:rsidRDefault="00F77706"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F77706" w:rsidRDefault="00F77706"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F77706" w:rsidRDefault="00F77706"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F77706" w:rsidRDefault="00F77706"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F77706" w:rsidRDefault="00F77706"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F77706" w:rsidRDefault="00F77706" w:rsidP="008747E0">
    <w:pPr>
      <w:pStyle w:val="Alatunniste"/>
    </w:pPr>
    <w:r>
      <w:rPr>
        <w:noProof/>
        <w:lang w:val="sv-SE" w:eastAsia="sv-SE"/>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B5E6F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7706" w:rsidRPr="00ED2A8D" w:rsidRDefault="00F77706" w:rsidP="008747E0">
    <w:pPr>
      <w:pStyle w:val="Alatunniste"/>
    </w:pPr>
  </w:p>
  <w:p w14:paraId="3BE57E7C" w14:textId="77777777" w:rsidR="00F77706" w:rsidRPr="00ED2A8D" w:rsidRDefault="00F77706" w:rsidP="002735DD">
    <w:pPr>
      <w:pStyle w:val="Alatunniste"/>
      <w:tabs>
        <w:tab w:val="left" w:pos="1781"/>
      </w:tabs>
    </w:pPr>
    <w:r>
      <w:tab/>
    </w:r>
  </w:p>
  <w:p w14:paraId="6E3234A9" w14:textId="77777777" w:rsidR="00F77706" w:rsidRPr="00ED2A8D" w:rsidRDefault="00F77706" w:rsidP="008747E0">
    <w:pPr>
      <w:pStyle w:val="Alatunniste"/>
    </w:pPr>
  </w:p>
  <w:p w14:paraId="171B1A87" w14:textId="77777777" w:rsidR="00F77706" w:rsidRPr="00ED2A8D" w:rsidRDefault="00F77706"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F77706" w:rsidRDefault="00F77706" w:rsidP="00525922">
    <w:r>
      <w:rPr>
        <w:noProof/>
        <w:lang w:val="sv-SE" w:eastAsia="sv-SE"/>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1335B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" strokecolor="#00558c [3204]" strokeweight="1pt">
              <w10:wrap anchorx="page" anchory="page"/>
            </v:line>
          </w:pict>
        </mc:Fallback>
      </mc:AlternateContent>
    </w:r>
  </w:p>
  <w:p w14:paraId="2A26AB96" w14:textId="77263E6B" w:rsidR="00F77706" w:rsidRPr="000C6107" w:rsidRDefault="00F77706" w:rsidP="00525922">
    <w:pPr>
      <w:rPr>
        <w:rStyle w:val="Sivunumero"/>
        <w:szCs w:val="15"/>
        <w:lang w:val="fi-FI"/>
        <w:rPrChange w:id="88" w:author="Pitkänen Juho" w:date="2025-09-24T11:01:00Z" w16du:dateUtc="2025-09-24T09:01:00Z">
          <w:rPr>
            <w:rStyle w:val="Sivunumero"/>
            <w:szCs w:val="15"/>
          </w:rPr>
        </w:rPrChange>
      </w:rPr>
    </w:pPr>
    <w:r w:rsidRPr="00C907DF">
      <w:rPr>
        <w:szCs w:val="15"/>
      </w:rPr>
      <w:fldChar w:fldCharType="begin"/>
    </w:r>
    <w:r w:rsidRPr="000C6107">
      <w:rPr>
        <w:szCs w:val="15"/>
        <w:lang w:val="fi-FI"/>
        <w:rPrChange w:id="89" w:author="Pitkänen Juho" w:date="2025-09-24T11:01:00Z" w16du:dateUtc="2025-09-24T09:01:00Z">
          <w:rPr>
            <w:szCs w:val="15"/>
          </w:rPr>
        </w:rPrChange>
      </w:rPr>
      <w:instrText xml:space="preserve"> STYLEREF "Document title" \* MERGEFORMAT </w:instrText>
    </w:r>
    <w:r w:rsidRPr="00C907DF">
      <w:rPr>
        <w:szCs w:val="15"/>
      </w:rPr>
      <w:fldChar w:fldCharType="separate"/>
    </w:r>
    <w:r w:rsidR="00CC66C9">
      <w:rPr>
        <w:b/>
        <w:bCs/>
        <w:noProof/>
        <w:szCs w:val="15"/>
        <w:lang w:val="fi-FI"/>
      </w:rPr>
      <w:t>Virhe. Määritä Aloitus-välilehdessä Document title, jota haluat käyttää tähän kirjoitettavaan tekstiin.</w:t>
    </w:r>
    <w:r w:rsidRPr="00C907DF">
      <w:rPr>
        <w:szCs w:val="15"/>
      </w:rPr>
      <w:fldChar w:fldCharType="end"/>
    </w:r>
    <w:r w:rsidRPr="000C6107">
      <w:rPr>
        <w:szCs w:val="15"/>
        <w:lang w:val="fi-FI"/>
        <w:rPrChange w:id="90" w:author="Pitkänen Juho" w:date="2025-09-24T11:01:00Z" w16du:dateUtc="2025-09-24T09:01:00Z">
          <w:rPr>
            <w:szCs w:val="15"/>
            <w:lang w:val="en-US"/>
          </w:rPr>
        </w:rPrChange>
      </w:rPr>
      <w:t xml:space="preserve"> </w:t>
    </w:r>
    <w:r>
      <w:rPr>
        <w:szCs w:val="15"/>
      </w:rPr>
      <w:fldChar w:fldCharType="begin"/>
    </w:r>
    <w:r w:rsidRPr="000C6107">
      <w:rPr>
        <w:szCs w:val="15"/>
        <w:lang w:val="fi-FI"/>
        <w:rPrChange w:id="91" w:author="Pitkänen Juho" w:date="2025-09-24T11:01:00Z" w16du:dateUtc="2025-09-24T09:01:00Z">
          <w:rPr>
            <w:szCs w:val="15"/>
            <w:lang w:val="en-US"/>
          </w:rPr>
        </w:rPrChange>
      </w:rPr>
      <w:instrText xml:space="preserve"> STYLEREF "Document number" \* MERGEFORMAT </w:instrText>
    </w:r>
    <w:r>
      <w:rPr>
        <w:szCs w:val="15"/>
      </w:rPr>
      <w:fldChar w:fldCharType="separate"/>
    </w:r>
    <w:r w:rsidR="00CC66C9" w:rsidRPr="00CC66C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C66C9">
      <w:rPr>
        <w:b/>
        <w:bCs/>
        <w:noProof/>
        <w:szCs w:val="15"/>
        <w:lang w:val="fi-FI"/>
      </w:rPr>
      <w:t>Virhe. Määritä Aloitus-välilehdessä Subtitle, jota haluat käyttää tähän kirjoitettavaan tekstiin.</w:t>
    </w:r>
    <w:r>
      <w:rPr>
        <w:szCs w:val="15"/>
      </w:rPr>
      <w:fldChar w:fldCharType="end"/>
    </w:r>
  </w:p>
  <w:p w14:paraId="28915F7A" w14:textId="4D5FED6D"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C66C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F77706" w:rsidRPr="00553815" w:rsidRDefault="00F77706" w:rsidP="00827301">
    <w:pPr>
      <w:pStyle w:val="Footerportrait"/>
    </w:pPr>
  </w:p>
  <w:p w14:paraId="1CBE1034" w14:textId="6B7E87E4" w:rsidR="00F77706" w:rsidRPr="000D1024" w:rsidRDefault="00662064" w:rsidP="00827301">
    <w:pPr>
      <w:pStyle w:val="Footerportrait"/>
      <w:rPr>
        <w:rStyle w:val="Sivunumero"/>
        <w:szCs w:val="15"/>
      </w:rPr>
    </w:pPr>
    <w:fldSimple w:instr=" STYLEREF  &quot;Document type&quot;  \* MERGEFORMAT ">
      <w:r w:rsidR="00B42BDC">
        <w:t>IALA</w:t>
      </w:r>
    </w:fldSimple>
    <w:r w:rsidR="00F77706" w:rsidRPr="000D1024">
      <w:t xml:space="preserve"> </w:t>
    </w:r>
    <w:r>
      <w:fldChar w:fldCharType="begin"/>
    </w:r>
    <w:r>
      <w:instrText xml:space="preserve"> STYLEREF "Document number" \* MERGEFORMAT </w:instrText>
    </w:r>
    <w:r>
      <w:fldChar w:fldCharType="separate"/>
    </w:r>
    <w:r w:rsidR="00B42BDC">
      <w:rPr>
        <w:b w:val="0"/>
        <w:bCs/>
        <w:lang w:val="fi-FI"/>
      </w:rPr>
      <w:t>Virhe. Tiedostossa ei ole määritetyn tyylistä tekstiä.</w:t>
    </w:r>
    <w:r>
      <w:fldChar w:fldCharType="end"/>
    </w:r>
    <w:r w:rsidR="00F77706" w:rsidRPr="000D1024">
      <w:t xml:space="preserve"> </w:t>
    </w:r>
    <w:fldSimple w:instr=" STYLEREF &quot;Document name&quot; \* MERGEFORMAT ">
      <w:r w:rsidR="00B42BDC">
        <w:t>USE CASES for VTS Digital Communications</w:t>
      </w:r>
    </w:fldSimple>
  </w:p>
  <w:p w14:paraId="42805CD4" w14:textId="254002B8" w:rsidR="00F77706" w:rsidRPr="00C907DF" w:rsidRDefault="00662064" w:rsidP="00827301">
    <w:pPr>
      <w:pStyle w:val="Footerportrait"/>
    </w:pPr>
    <w:fldSimple w:instr=" STYLEREF &quot;Edition number&quot; \* MERGEFORMAT ">
      <w:r w:rsidR="00B42BDC">
        <w:t>Edition x.x</w:t>
      </w:r>
    </w:fldSimple>
    <w:r w:rsidR="00F77706">
      <w:t xml:space="preserve"> </w:t>
    </w:r>
    <w:fldSimple w:instr=" STYLEREF  MRN  \* MERGEFORMAT ">
      <w:r w:rsidR="00B42BDC">
        <w:t>urn:mrn:iala:pub:gnnnn</w:t>
      </w:r>
    </w:fldSimple>
    <w:r w:rsidR="00F77706" w:rsidRPr="00C907DF">
      <w:tab/>
    </w:r>
    <w:r w:rsidR="00F77706">
      <w:t xml:space="preserve">P </w:t>
    </w:r>
    <w:r w:rsidR="00F77706" w:rsidRPr="00C907DF">
      <w:rPr>
        <w:rStyle w:val="Sivunumero"/>
        <w:szCs w:val="15"/>
      </w:rPr>
      <w:fldChar w:fldCharType="begin"/>
    </w:r>
    <w:r w:rsidR="00F77706" w:rsidRPr="00C907DF">
      <w:rPr>
        <w:rStyle w:val="Sivunumero"/>
        <w:szCs w:val="15"/>
      </w:rPr>
      <w:instrText xml:space="preserve">PAGE  </w:instrText>
    </w:r>
    <w:r w:rsidR="00F77706" w:rsidRPr="00C907DF">
      <w:rPr>
        <w:rStyle w:val="Sivunumero"/>
        <w:szCs w:val="15"/>
      </w:rPr>
      <w:fldChar w:fldCharType="separate"/>
    </w:r>
    <w:r w:rsidR="00DC5D88">
      <w:rPr>
        <w:rStyle w:val="Sivunumero"/>
        <w:szCs w:val="15"/>
      </w:rPr>
      <w:t>16</w:t>
    </w:r>
    <w:r w:rsidR="00F77706"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F77706" w:rsidRPr="00553815" w:rsidRDefault="00F77706" w:rsidP="00827301">
    <w:pPr>
      <w:pStyle w:val="Footerportrait"/>
    </w:pPr>
  </w:p>
  <w:p w14:paraId="11A77AE7" w14:textId="69D872AB" w:rsidR="00F77706" w:rsidRPr="00C907DF" w:rsidRDefault="00CC66C9" w:rsidP="00827301">
    <w:pPr>
      <w:pStyle w:val="Footerportrait"/>
      <w:rPr>
        <w:rStyle w:val="Sivunumero"/>
        <w:szCs w:val="15"/>
      </w:rPr>
    </w:pPr>
    <w:fldSimple w:instr=" STYLEREF &quot;Document type&quot; \* MERGEFORMAT ">
      <w:r>
        <w:t>IALA Guideline</w:t>
      </w:r>
    </w:fldSimple>
    <w:r w:rsidR="00F77706" w:rsidRPr="00C907DF">
      <w:t xml:space="preserve"> </w:t>
    </w:r>
    <w:fldSimple w:instr=" STYLEREF &quot;Document number&quot; \* MERGEFORMAT ">
      <w:r w:rsidRPr="00CC66C9">
        <w:rPr>
          <w:bCs/>
        </w:rPr>
        <w:t>Gnnnn</w:t>
      </w:r>
    </w:fldSimple>
    <w:r w:rsidR="00F77706" w:rsidRPr="00C907DF">
      <w:t xml:space="preserve"> </w:t>
    </w:r>
    <w:fldSimple w:instr=" STYLEREF &quot;Document name&quot; \* MERGEFORMAT ">
      <w:r w:rsidRPr="00CC66C9">
        <w:rPr>
          <w:b w:val="0"/>
          <w:bCs/>
        </w:rPr>
        <w:t>USE CASES</w:t>
      </w:r>
      <w:r>
        <w:t xml:space="preserve"> FOR VTS Digital Communications</w:t>
      </w:r>
    </w:fldSimple>
  </w:p>
  <w:p w14:paraId="6122B812" w14:textId="5FE788C9" w:rsidR="00F77706" w:rsidRPr="00525922" w:rsidRDefault="00CC66C9" w:rsidP="00827301">
    <w:pPr>
      <w:pStyle w:val="Footerportrait"/>
    </w:pPr>
    <w:fldSimple w:instr=" STYLEREF &quot;Edition number&quot; \* MERGEFORMAT ">
      <w:r>
        <w:t>Edition x.x</w:t>
      </w:r>
    </w:fldSimple>
    <w:r w:rsidR="00F77706">
      <w:t xml:space="preserve"> </w:t>
    </w:r>
    <w:fldSimple w:instr=" STYLEREF  MRN  \* MERGEFORMAT ">
      <w:r>
        <w:t>urn:mrn:iala:pub:gnnnn</w:t>
      </w:r>
    </w:fldSimple>
    <w:r w:rsidR="00F77706" w:rsidRPr="00C907DF">
      <w:tab/>
    </w:r>
    <w:r w:rsidR="00F77706">
      <w:t xml:space="preserve">P </w:t>
    </w:r>
    <w:r w:rsidR="00F77706" w:rsidRPr="00C907DF">
      <w:rPr>
        <w:rStyle w:val="Sivunumero"/>
        <w:szCs w:val="15"/>
      </w:rPr>
      <w:fldChar w:fldCharType="begin"/>
    </w:r>
    <w:r w:rsidR="00F77706" w:rsidRPr="00C907DF">
      <w:rPr>
        <w:rStyle w:val="Sivunumero"/>
        <w:szCs w:val="15"/>
      </w:rPr>
      <w:instrText xml:space="preserve">PAGE  </w:instrText>
    </w:r>
    <w:r w:rsidR="00F77706" w:rsidRPr="00C907DF">
      <w:rPr>
        <w:rStyle w:val="Sivunumero"/>
        <w:szCs w:val="15"/>
      </w:rPr>
      <w:fldChar w:fldCharType="separate"/>
    </w:r>
    <w:r w:rsidR="00F77706">
      <w:rPr>
        <w:rStyle w:val="Sivunumero"/>
        <w:szCs w:val="15"/>
      </w:rPr>
      <w:t>3</w:t>
    </w:r>
    <w:r w:rsidR="00F77706"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F77706" w:rsidRDefault="00F77706"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F77706" w:rsidRDefault="00F77706"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F77706" w:rsidRDefault="00F77706"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F77706" w:rsidRDefault="00F77706"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F77706" w:rsidRDefault="00F77706"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F77706" w:rsidRDefault="00F77706"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5E06C0"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" strokecolor="#00558c [3204]" strokeweight="1pt">
              <w10:wrap anchorx="page" anchory="page"/>
            </v:line>
          </w:pict>
        </mc:Fallback>
      </mc:AlternateContent>
    </w:r>
  </w:p>
  <w:p w14:paraId="3A9464AD" w14:textId="2E224CB2" w:rsidR="00F77706" w:rsidRPr="000C6107" w:rsidRDefault="00F77706" w:rsidP="00525922">
    <w:pPr>
      <w:rPr>
        <w:rStyle w:val="Sivunumero"/>
        <w:szCs w:val="15"/>
        <w:lang w:val="fi-FI"/>
        <w:rPrChange w:id="4796" w:author="Pitkänen Juho" w:date="2025-09-24T11:01:00Z" w16du:dateUtc="2025-09-24T09:01:00Z">
          <w:rPr>
            <w:rStyle w:val="Sivunumero"/>
            <w:szCs w:val="15"/>
          </w:rPr>
        </w:rPrChange>
      </w:rPr>
    </w:pPr>
    <w:r w:rsidRPr="00C907DF">
      <w:rPr>
        <w:szCs w:val="15"/>
      </w:rPr>
      <w:fldChar w:fldCharType="begin"/>
    </w:r>
    <w:r w:rsidRPr="000C6107">
      <w:rPr>
        <w:szCs w:val="15"/>
        <w:lang w:val="fi-FI"/>
        <w:rPrChange w:id="4797" w:author="Pitkänen Juho" w:date="2025-09-24T11:01:00Z" w16du:dateUtc="2025-09-24T09:01:00Z">
          <w:rPr>
            <w:szCs w:val="15"/>
          </w:rPr>
        </w:rPrChange>
      </w:rPr>
      <w:instrText xml:space="preserve"> STYLEREF "Document title" \* MERGEFORMAT </w:instrText>
    </w:r>
    <w:r w:rsidRPr="00C907DF">
      <w:rPr>
        <w:szCs w:val="15"/>
      </w:rPr>
      <w:fldChar w:fldCharType="separate"/>
    </w:r>
    <w:r w:rsidR="00CC66C9">
      <w:rPr>
        <w:b/>
        <w:bCs/>
        <w:noProof/>
        <w:szCs w:val="15"/>
        <w:lang w:val="fi-FI"/>
      </w:rPr>
      <w:t>Virhe. Määritä Aloitus-välilehdessä Document title, jota haluat käyttää tähän kirjoitettavaan tekstiin.</w:t>
    </w:r>
    <w:r w:rsidRPr="00C907DF">
      <w:rPr>
        <w:szCs w:val="15"/>
      </w:rPr>
      <w:fldChar w:fldCharType="end"/>
    </w:r>
    <w:r w:rsidRPr="000C6107">
      <w:rPr>
        <w:szCs w:val="15"/>
        <w:lang w:val="fi-FI"/>
        <w:rPrChange w:id="4798" w:author="Pitkänen Juho" w:date="2025-09-24T11:01:00Z" w16du:dateUtc="2025-09-24T09:01:00Z">
          <w:rPr>
            <w:szCs w:val="15"/>
            <w:lang w:val="en-US"/>
          </w:rPr>
        </w:rPrChange>
      </w:rPr>
      <w:t xml:space="preserve"> </w:t>
    </w:r>
    <w:r>
      <w:rPr>
        <w:szCs w:val="15"/>
      </w:rPr>
      <w:fldChar w:fldCharType="begin"/>
    </w:r>
    <w:r w:rsidRPr="000C6107">
      <w:rPr>
        <w:szCs w:val="15"/>
        <w:lang w:val="fi-FI"/>
        <w:rPrChange w:id="4799" w:author="Pitkänen Juho" w:date="2025-09-24T11:01:00Z" w16du:dateUtc="2025-09-24T09:01:00Z">
          <w:rPr>
            <w:szCs w:val="15"/>
            <w:lang w:val="en-US"/>
          </w:rPr>
        </w:rPrChange>
      </w:rPr>
      <w:instrText xml:space="preserve"> STYLEREF "Document number" \* MERGEFORMAT </w:instrText>
    </w:r>
    <w:r>
      <w:rPr>
        <w:szCs w:val="15"/>
      </w:rPr>
      <w:fldChar w:fldCharType="separate"/>
    </w:r>
    <w:r w:rsidR="00CC66C9" w:rsidRPr="00CC66C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C66C9">
      <w:rPr>
        <w:b/>
        <w:bCs/>
        <w:noProof/>
        <w:szCs w:val="15"/>
        <w:lang w:val="fi-FI"/>
      </w:rPr>
      <w:t>Virhe. Määritä Aloitus-välilehdessä Subtitle, jota haluat käyttää tähän kirjoitettavaan tekstiin.</w:t>
    </w:r>
    <w:r>
      <w:rPr>
        <w:szCs w:val="15"/>
      </w:rPr>
      <w:fldChar w:fldCharType="end"/>
    </w:r>
  </w:p>
  <w:p w14:paraId="69E70841" w14:textId="10FFD35D" w:rsidR="00F77706" w:rsidRPr="00525922" w:rsidRDefault="00F77706"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C66C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282F5" w14:textId="77777777" w:rsidR="007C4856" w:rsidRDefault="007C4856" w:rsidP="003274DB">
      <w:r>
        <w:separator/>
      </w:r>
    </w:p>
    <w:p w14:paraId="1666D7A9" w14:textId="77777777" w:rsidR="007C4856" w:rsidRDefault="007C4856"/>
  </w:footnote>
  <w:footnote w:type="continuationSeparator" w:id="0">
    <w:p w14:paraId="15091A86" w14:textId="77777777" w:rsidR="007C4856" w:rsidRDefault="007C4856" w:rsidP="003274DB">
      <w:r>
        <w:continuationSeparator/>
      </w:r>
    </w:p>
    <w:p w14:paraId="194B47F2" w14:textId="77777777" w:rsidR="007C4856" w:rsidRDefault="007C4856"/>
  </w:footnote>
  <w:footnote w:id="1">
    <w:p w14:paraId="5688EFD0" w14:textId="77777777" w:rsidR="00F77706" w:rsidRPr="006E28C8" w:rsidDel="00672F66" w:rsidRDefault="00F77706" w:rsidP="0031003F">
      <w:pPr>
        <w:pStyle w:val="Alaviitteenteksti"/>
        <w:tabs>
          <w:tab w:val="clear" w:pos="425"/>
        </w:tabs>
        <w:ind w:left="0" w:firstLine="0"/>
        <w:rPr>
          <w:del w:id="413" w:author="Kaski Maiju" w:date="2024-09-23T14:44:00Z" w16du:dateUtc="2024-09-23T11:44:00Z"/>
          <w:lang w:val="en-AU"/>
        </w:rPr>
      </w:pPr>
      <w:del w:id="414" w:author="Kaski Maiju" w:date="2024-09-23T14:44:00Z" w16du:dateUtc="2024-09-23T11:44:00Z">
        <w:r w:rsidDel="00672F66">
          <w:rPr>
            <w:rStyle w:val="Alaviitteenviite"/>
          </w:rPr>
          <w:footnoteRef/>
        </w:r>
        <w:r w:rsidDel="00672F66">
          <w:delText xml:space="preserve"> </w:delText>
        </w:r>
        <w:r w:rsidRPr="006E28C8" w:rsidDel="00672F66">
          <w:rPr>
            <w:rFonts w:eastAsiaTheme="minorEastAsia"/>
            <w:bCs/>
            <w:i/>
            <w:snapToGrid w:val="0"/>
            <w:szCs w:val="22"/>
            <w:vertAlign w:val="baseline"/>
          </w:rPr>
          <w:delText>‘onboard decision-making</w:delText>
        </w:r>
        <w:r w:rsidDel="00672F66">
          <w:rPr>
            <w:rFonts w:eastAsiaTheme="minorEastAsia"/>
            <w:bCs/>
            <w:i/>
            <w:snapToGrid w:val="0"/>
            <w:szCs w:val="22"/>
            <w:vertAlign w:val="baseline"/>
          </w:rPr>
          <w:delText>’</w:delText>
        </w:r>
        <w:r w:rsidRPr="006E28C8" w:rsidDel="00672F66">
          <w:rPr>
            <w:rFonts w:eastAsiaTheme="minorEastAsia"/>
            <w:bCs/>
            <w:i/>
            <w:snapToGrid w:val="0"/>
            <w:szCs w:val="22"/>
            <w:vertAlign w:val="baseline"/>
          </w:rPr>
          <w:delText xml:space="preserve"> refers to the “responsible </w:delText>
        </w:r>
        <w:r w:rsidDel="00672F66">
          <w:rPr>
            <w:rFonts w:eastAsiaTheme="minorEastAsia"/>
            <w:bCs/>
            <w:i/>
            <w:snapToGrid w:val="0"/>
            <w:szCs w:val="22"/>
            <w:vertAlign w:val="baseline"/>
          </w:rPr>
          <w:delText>entity</w:delText>
        </w:r>
        <w:r w:rsidRPr="006E28C8" w:rsidDel="00672F66">
          <w:rPr>
            <w:rFonts w:eastAsiaTheme="minorEastAsia"/>
            <w:bCs/>
            <w:i/>
            <w:snapToGrid w:val="0"/>
            <w:szCs w:val="22"/>
            <w:vertAlign w:val="baseline"/>
          </w:rPr>
          <w:delText>”</w:delText>
        </w:r>
        <w:r w:rsidDel="00672F66">
          <w:rPr>
            <w:rFonts w:eastAsiaTheme="minorEastAsia"/>
            <w:bCs/>
            <w:i/>
            <w:snapToGrid w:val="0"/>
            <w:szCs w:val="22"/>
            <w:vertAlign w:val="baseline"/>
          </w:rPr>
          <w:delText xml:space="preserve"> for the ‘ship’</w:delText>
        </w:r>
        <w:r w:rsidRPr="006E28C8" w:rsidDel="00672F66">
          <w:rPr>
            <w:rFonts w:eastAsiaTheme="minorEastAsia"/>
            <w:bCs/>
            <w:iCs/>
            <w:snapToGrid w:val="0"/>
            <w:szCs w:val="22"/>
            <w:vertAlign w:val="baseline"/>
          </w:rPr>
          <w:delText xml:space="preserve"> </w:delText>
        </w:r>
      </w:del>
    </w:p>
    <w:p w14:paraId="5E64EFB4" w14:textId="77777777" w:rsidR="00F77706" w:rsidRPr="003508BC" w:rsidDel="00672F66" w:rsidRDefault="00F77706" w:rsidP="0031003F">
      <w:pPr>
        <w:pStyle w:val="Alaviitteenteksti"/>
        <w:rPr>
          <w:del w:id="415" w:author="Kaski Maiju" w:date="2024-09-23T14:44:00Z" w16du:dateUtc="2024-09-23T11:44:00Z"/>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F77706" w:rsidRDefault="007C4856">
    <w:pPr>
      <w:pStyle w:val="Yltunniste"/>
    </w:pPr>
    <w:r>
      <w:rPr>
        <w:noProof/>
      </w:rPr>
      <w:pict w14:anchorId="01499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38" type="#_x0000_t136" alt="" style="position:absolute;margin-left:0;margin-top:0;width:412.1pt;height:247.25pt;rotation:315;z-index:-2515742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74A81061">
        <v:shape id="_x0000_s1037"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F77706" w:rsidRDefault="007C4856">
    <w:pPr>
      <w:pStyle w:val="Yltunniste"/>
    </w:pPr>
    <w:r>
      <w:rPr>
        <w:noProof/>
      </w:rPr>
      <w:pict w14:anchorId="6C7087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27" type="#_x0000_t136" alt="" style="position:absolute;margin-left:0;margin-top:0;width:412.1pt;height:247.25pt;rotation:315;z-index:-2515558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B53E4">
      <w:rPr>
        <w:noProof/>
      </w:rPr>
      <mc:AlternateContent>
        <mc:Choice Requires="wps">
          <w:drawing>
            <wp:anchor distT="0" distB="0" distL="114300" distR="114300" simplePos="0" relativeHeight="251727872" behindDoc="1" locked="0" layoutInCell="0" allowOverlap="1" wp14:anchorId="72B38287" wp14:editId="0003A2A6">
              <wp:simplePos x="0" y="0"/>
              <wp:positionH relativeFrom="margin">
                <wp:align>center</wp:align>
              </wp:positionH>
              <wp:positionV relativeFrom="margin">
                <wp:align>center</wp:align>
              </wp:positionV>
              <wp:extent cx="5709920" cy="3425825"/>
              <wp:effectExtent l="0" t="0" r="0" b="0"/>
              <wp:wrapNone/>
              <wp:docPr id="657276272" name="WordArt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D644E47"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2B38287" id="_x0000_t202" coordsize="21600,21600" o:spt="202" path="m,l,21600r21600,l21600,xe">
              <v:stroke joinstyle="miter"/>
              <v:path gradientshapeok="t" o:connecttype="rect"/>
            </v:shapetype>
            <v:shape id="WordArt 65"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" o:allowincell="f" filled="f" stroked="f">
              <v:stroke joinstyle="round"/>
              <v:path arrowok="t"/>
              <v:textbox>
                <w:txbxContent>
                  <w:p w14:paraId="1D644E47"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F77706" w:rsidRPr="00667792" w:rsidRDefault="007C4856" w:rsidP="00667792">
    <w:pPr>
      <w:pStyle w:val="Yltunniste"/>
    </w:pPr>
    <w:r>
      <w:rPr>
        <w:noProof/>
      </w:rPr>
      <w:pict w14:anchorId="72A26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26" type="#_x0000_t136" alt="" style="position:absolute;margin-left:0;margin-top:0;width:412.1pt;height:247.25pt;rotation:315;z-index:-2515537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7706" w:rsidRPr="00DF47E2" w:rsidRDefault="00F77706"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F77706" w:rsidRDefault="007C4856">
    <w:pPr>
      <w:pStyle w:val="Yltunniste"/>
    </w:pPr>
    <w:r>
      <w:rPr>
        <w:noProof/>
      </w:rPr>
      <w:pict w14:anchorId="4E737D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25" type="#_x0000_t136" alt="" style="position:absolute;margin-left:0;margin-top:0;width:412.1pt;height:247.25pt;rotation:315;z-index:-2515578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6B53E4">
      <w:rPr>
        <w:noProof/>
      </w:rPr>
      <mc:AlternateContent>
        <mc:Choice Requires="wps">
          <w:drawing>
            <wp:anchor distT="0" distB="0" distL="114300" distR="114300" simplePos="0" relativeHeight="251729920" behindDoc="1" locked="0" layoutInCell="0" allowOverlap="1" wp14:anchorId="6FE62FE2" wp14:editId="131847A0">
              <wp:simplePos x="0" y="0"/>
              <wp:positionH relativeFrom="margin">
                <wp:align>center</wp:align>
              </wp:positionH>
              <wp:positionV relativeFrom="margin">
                <wp:align>center</wp:align>
              </wp:positionV>
              <wp:extent cx="5709920" cy="3425825"/>
              <wp:effectExtent l="0" t="0" r="0" b="0"/>
              <wp:wrapNone/>
              <wp:docPr id="161786469" name="WordArt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1F901D"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FE62FE2" id="_x0000_t202" coordsize="21600,21600" o:spt="202" path="m,l,21600r21600,l21600,xe">
              <v:stroke joinstyle="miter"/>
              <v:path gradientshapeok="t" o:connecttype="rect"/>
            </v:shapetype>
            <v:shape id="WordArt 62" o:spid="_x0000_s1030"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" o:allowincell="f" filled="f" stroked="f">
              <v:stroke joinstyle="round"/>
              <v:path arrowok="t"/>
              <v:textbox>
                <w:txbxContent>
                  <w:p w14:paraId="2E1F901D" w14:textId="77777777" w:rsidR="006B53E4" w:rsidRDefault="006B53E4" w:rsidP="006B53E4">
                    <w:pPr>
                      <w:jc w:val="center"/>
                      <w:rPr>
                        <w:rFonts w:ascii="Calibri" w:hAnsi="Calibri" w:cs="Calibri"/>
                        <w:color w:val="C0C0C0"/>
                        <w:sz w:val="16"/>
                        <w:szCs w:val="16"/>
                        <w14:textFill>
                          <w14:solidFill>
                            <w14:srgbClr w14:val="C0C0C0">
                              <w14:alpha w14:val="50000"/>
                            </w14:srgbClr>
                          </w14:solidFill>
                        </w14:textFill>
                      </w:rPr>
                    </w:pPr>
                  </w:p>
                </w:txbxContent>
              </v:textbox>
              <w10:wrap anchorx="margin" anchory="margin"/>
            </v:shape>
          </w:pict>
        </mc:Fallback>
      </mc:AlternateContent>
    </w:r>
    <w:r w:rsidR="00F77706">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7706" w:rsidRDefault="00F77706">
    <w:pPr>
      <w:pStyle w:val="Yltunniste"/>
    </w:pPr>
  </w:p>
  <w:p w14:paraId="1BEDFCEC" w14:textId="77777777" w:rsidR="00F77706" w:rsidRDefault="00F77706">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F77706" w:rsidRDefault="007C4856" w:rsidP="00A87080">
    <w:pPr>
      <w:pStyle w:val="Yltunniste"/>
    </w:pPr>
    <w:r>
      <w:rPr>
        <w:noProof/>
      </w:rPr>
      <w:pict w14:anchorId="4760D8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36" type="#_x0000_t136" alt="" style="position:absolute;margin-left:0;margin-top:0;width:412.1pt;height:247.25pt;rotation:315;z-index:-25157222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sidRPr="00442889">
      <w:rPr>
        <w:noProof/>
        <w:lang w:val="sv-SE" w:eastAsia="sv-SE"/>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77706" w:rsidRDefault="00F77706" w:rsidP="00A87080">
    <w:pPr>
      <w:pStyle w:val="Yltunniste"/>
    </w:pPr>
  </w:p>
  <w:p w14:paraId="5D71FE0F" w14:textId="77777777" w:rsidR="00F77706" w:rsidRDefault="00F77706" w:rsidP="00A87080">
    <w:pPr>
      <w:pStyle w:val="Yltunniste"/>
    </w:pPr>
  </w:p>
  <w:p w14:paraId="792C5C96" w14:textId="77777777" w:rsidR="00F77706" w:rsidRDefault="00F77706" w:rsidP="008747E0">
    <w:pPr>
      <w:pStyle w:val="Yltunniste"/>
    </w:pPr>
  </w:p>
  <w:p w14:paraId="35E8F036" w14:textId="77777777" w:rsidR="00F77706" w:rsidRDefault="00F77706" w:rsidP="008747E0">
    <w:pPr>
      <w:pStyle w:val="Yltunniste"/>
    </w:pPr>
  </w:p>
  <w:p w14:paraId="44541C10" w14:textId="77777777" w:rsidR="00F77706" w:rsidRDefault="00F77706" w:rsidP="008747E0">
    <w:pPr>
      <w:pStyle w:val="Yltunniste"/>
    </w:pPr>
    <w:r>
      <w:rPr>
        <w:noProof/>
        <w:lang w:val="sv-SE" w:eastAsia="sv-SE"/>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7706" w:rsidRDefault="00F77706" w:rsidP="008747E0">
    <w:pPr>
      <w:pStyle w:val="Yltunniste"/>
    </w:pPr>
  </w:p>
  <w:p w14:paraId="54136A9C" w14:textId="77777777" w:rsidR="00F77706" w:rsidRPr="00ED2A8D" w:rsidRDefault="00F77706" w:rsidP="00A87080">
    <w:pPr>
      <w:pStyle w:val="Yltunniste"/>
    </w:pPr>
  </w:p>
  <w:p w14:paraId="07EDBC4A" w14:textId="77777777" w:rsidR="00F77706" w:rsidRPr="00ED2A8D" w:rsidRDefault="00F77706"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F77706" w:rsidRDefault="007C4856">
    <w:pPr>
      <w:pStyle w:val="Yltunniste"/>
    </w:pPr>
    <w:r>
      <w:rPr>
        <w:noProof/>
      </w:rPr>
      <w:pict w14:anchorId="6F895C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35" type="#_x0000_t136" alt="" style="position:absolute;margin-left:0;margin-top:0;width:412.1pt;height:247.25pt;rotation:315;z-index:-2515763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7706" w:rsidRDefault="00F77706">
    <w:pPr>
      <w:pStyle w:val="Yltunniste"/>
    </w:pPr>
  </w:p>
  <w:p w14:paraId="001126A5" w14:textId="77777777" w:rsidR="00F77706" w:rsidRDefault="00F77706">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F77706" w:rsidRDefault="007C4856">
    <w:pPr>
      <w:pStyle w:val="Yltunniste"/>
    </w:pPr>
    <w:r>
      <w:rPr>
        <w:noProof/>
      </w:rPr>
      <w:pict w14:anchorId="515914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34" type="#_x0000_t136" alt="" style="position:absolute;margin-left:0;margin-top:0;width:412.1pt;height:247.25pt;rotation:315;z-index:-2515681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121CEFA8">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F77706" w:rsidRPr="00ED2A8D" w:rsidRDefault="007C4856" w:rsidP="0010529E">
    <w:pPr>
      <w:pStyle w:val="Yltunniste"/>
      <w:tabs>
        <w:tab w:val="right" w:pos="10205"/>
      </w:tabs>
    </w:pPr>
    <w:r>
      <w:rPr>
        <w:noProof/>
      </w:rPr>
      <w:pict w14:anchorId="61788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32" type="#_x0000_t136" alt="" style="position:absolute;margin-left:0;margin-top:0;width:412.1pt;height:247.25pt;rotation:315;z-index:-2515660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7706">
      <w:tab/>
    </w:r>
  </w:p>
  <w:p w14:paraId="43A0E47D" w14:textId="77777777" w:rsidR="00F77706" w:rsidRPr="00ED2A8D" w:rsidRDefault="00F77706" w:rsidP="008747E0">
    <w:pPr>
      <w:pStyle w:val="Yltunniste"/>
    </w:pPr>
  </w:p>
  <w:p w14:paraId="0E6A72B2" w14:textId="77777777" w:rsidR="00F77706" w:rsidRDefault="00F77706" w:rsidP="008747E0">
    <w:pPr>
      <w:pStyle w:val="Yltunniste"/>
    </w:pPr>
  </w:p>
  <w:p w14:paraId="24BEBDA1" w14:textId="77777777" w:rsidR="00F77706" w:rsidRDefault="00F77706" w:rsidP="008747E0">
    <w:pPr>
      <w:pStyle w:val="Yltunniste"/>
    </w:pPr>
  </w:p>
  <w:p w14:paraId="447D8E59" w14:textId="77777777" w:rsidR="00F77706" w:rsidRDefault="00F77706" w:rsidP="008747E0">
    <w:pPr>
      <w:pStyle w:val="Yltunniste"/>
    </w:pPr>
  </w:p>
  <w:p w14:paraId="1FCAC367" w14:textId="77777777" w:rsidR="00F77706" w:rsidRPr="00441393" w:rsidRDefault="00F77706" w:rsidP="00441393">
    <w:pPr>
      <w:pStyle w:val="Contents"/>
    </w:pPr>
    <w:r>
      <w:t>DOCUMENT REVISION</w:t>
    </w:r>
  </w:p>
  <w:p w14:paraId="40B6FC71" w14:textId="77777777" w:rsidR="00F77706" w:rsidRPr="00ED2A8D" w:rsidRDefault="00F77706" w:rsidP="008747E0">
    <w:pPr>
      <w:pStyle w:val="Yltunniste"/>
    </w:pPr>
  </w:p>
  <w:p w14:paraId="46FF5377" w14:textId="77777777" w:rsidR="00F77706" w:rsidRPr="00AC33A2" w:rsidRDefault="00F77706"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F77706" w:rsidRDefault="007C4856">
    <w:pPr>
      <w:pStyle w:val="Yltunniste"/>
    </w:pPr>
    <w:r>
      <w:rPr>
        <w:noProof/>
      </w:rPr>
      <w:pict w14:anchorId="2E2579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31" type="#_x0000_t136" alt="" style="position:absolute;margin-left:0;margin-top:0;width:412.1pt;height:247.25pt;rotation:315;z-index:-25157017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Pr>
        <w:noProof/>
      </w:rPr>
      <w:pict w14:anchorId="506CD773">
        <v:shape id="_x0000_s1030"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F77706" w:rsidRDefault="007C4856">
    <w:pPr>
      <w:pStyle w:val="Yltunniste"/>
    </w:pPr>
    <w:r>
      <w:rPr>
        <w:noProof/>
      </w:rPr>
      <w:pict w14:anchorId="3642F4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29" type="#_x0000_t136" alt="" style="position:absolute;margin-left:0;margin-top:0;width:412.1pt;height:247.25pt;rotation:315;z-index:-2515619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162B77">
      <w:rPr>
        <w:noProof/>
      </w:rPr>
      <mc:AlternateContent>
        <mc:Choice Requires="wps">
          <w:drawing>
            <wp:anchor distT="0" distB="0" distL="114300" distR="114300" simplePos="0" relativeHeight="251717632" behindDoc="1" locked="0" layoutInCell="0" allowOverlap="1" wp14:anchorId="05A39636" wp14:editId="5CBB5C53">
              <wp:simplePos x="0" y="0"/>
              <wp:positionH relativeFrom="margin">
                <wp:align>center</wp:align>
              </wp:positionH>
              <wp:positionV relativeFrom="margin">
                <wp:align>center</wp:align>
              </wp:positionV>
              <wp:extent cx="5709920" cy="3425825"/>
              <wp:effectExtent l="0" t="0" r="0" b="0"/>
              <wp:wrapNone/>
              <wp:docPr id="1776003553"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FB0BAF" w14:textId="77777777" w:rsidR="00162B77" w:rsidRDefault="00162B77" w:rsidP="00162B77">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5A39636" id="_x0000_t202" coordsize="21600,21600" o:spt="202" path="m,l,21600r21600,l21600,xe">
              <v:stroke joinstyle="miter"/>
              <v:path gradientshapeok="t" o:connecttype="rect"/>
            </v:shapetype>
            <v:shape id="WordArt 6" o:spid="_x0000_s1027"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" o:allowincell="f" filled="f" stroked="f">
              <v:stroke joinstyle="round"/>
              <v:path arrowok="t"/>
              <v:textbox>
                <w:txbxContent>
                  <w:p w14:paraId="13FB0BAF" w14:textId="77777777" w:rsidR="00162B77" w:rsidRDefault="00162B77" w:rsidP="00162B77">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F77706" w:rsidRPr="00ED2A8D" w:rsidRDefault="00162B77" w:rsidP="008747E0">
    <w:pPr>
      <w:pStyle w:val="Yltunniste"/>
    </w:pPr>
    <w:r>
      <w:rPr>
        <w:noProof/>
      </w:rPr>
      <mc:AlternateContent>
        <mc:Choice Requires="wps">
          <w:drawing>
            <wp:anchor distT="0" distB="0" distL="114300" distR="114300" simplePos="0" relativeHeight="251719680" behindDoc="1" locked="0" layoutInCell="0" allowOverlap="1" wp14:anchorId="14DB86DB" wp14:editId="1AD1C847">
              <wp:simplePos x="0" y="0"/>
              <wp:positionH relativeFrom="margin">
                <wp:align>center</wp:align>
              </wp:positionH>
              <wp:positionV relativeFrom="margin">
                <wp:align>center</wp:align>
              </wp:positionV>
              <wp:extent cx="5709920" cy="3425825"/>
              <wp:effectExtent l="0" t="0" r="0" b="0"/>
              <wp:wrapNone/>
              <wp:docPr id="152311124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FE8BC3D" w14:textId="77777777" w:rsidR="00162B77" w:rsidRDefault="00162B77" w:rsidP="00162B77">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4DB86DB"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" o:allowincell="f" filled="f" stroked="f">
              <v:stroke joinstyle="round"/>
              <v:path arrowok="t"/>
              <v:textbox>
                <w:txbxContent>
                  <w:p w14:paraId="0FE8BC3D" w14:textId="77777777" w:rsidR="00162B77" w:rsidRDefault="00162B77" w:rsidP="00162B77">
                    <w:pPr>
                      <w:jc w:val="center"/>
                      <w:rPr>
                        <w:rFonts w:ascii="Calibri" w:hAnsi="Calibri" w:cs="Calibri"/>
                        <w:color w:val="C0C0C0"/>
                        <w:sz w:val="16"/>
                        <w:szCs w:val="16"/>
                        <w14:textFill>
                          <w14:solidFill>
                            <w14:srgbClr w14:val="C0C0C0">
                              <w14:alpha w14:val="50000"/>
                            </w14:srgbClr>
                          </w14:solidFill>
                        </w14:textFill>
                      </w:rPr>
                    </w:pPr>
                    <w:r>
                      <w:rPr>
                        <w:rFonts w:ascii="Calibri" w:hAnsi="Calibri" w:cs="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r w:rsidR="00F77706">
      <w:rPr>
        <w:noProof/>
        <w:lang w:val="sv-SE" w:eastAsia="sv-SE"/>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211722607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7706" w:rsidRPr="00ED2A8D" w:rsidRDefault="00F77706" w:rsidP="008747E0">
    <w:pPr>
      <w:pStyle w:val="Yltunniste"/>
    </w:pPr>
  </w:p>
  <w:p w14:paraId="01929C87" w14:textId="77777777" w:rsidR="00F77706" w:rsidRDefault="00F77706" w:rsidP="008747E0">
    <w:pPr>
      <w:pStyle w:val="Yltunniste"/>
    </w:pPr>
  </w:p>
  <w:p w14:paraId="708B9053" w14:textId="77777777" w:rsidR="00F77706" w:rsidRDefault="00F77706" w:rsidP="008747E0">
    <w:pPr>
      <w:pStyle w:val="Yltunniste"/>
    </w:pPr>
  </w:p>
  <w:p w14:paraId="352CC394" w14:textId="77777777" w:rsidR="00F77706" w:rsidRDefault="00F77706" w:rsidP="008747E0">
    <w:pPr>
      <w:pStyle w:val="Yltunniste"/>
    </w:pPr>
  </w:p>
  <w:p w14:paraId="1157DAB6" w14:textId="77777777" w:rsidR="00F77706" w:rsidRPr="00441393" w:rsidRDefault="00F77706" w:rsidP="00441393">
    <w:pPr>
      <w:pStyle w:val="Contents"/>
    </w:pPr>
    <w:r>
      <w:t>CONTENTS</w:t>
    </w:r>
  </w:p>
  <w:p w14:paraId="726E38B4" w14:textId="77777777" w:rsidR="00F77706" w:rsidRDefault="00F77706" w:rsidP="0078486B">
    <w:pPr>
      <w:pStyle w:val="Yltunniste"/>
      <w:spacing w:line="140" w:lineRule="exact"/>
    </w:pPr>
  </w:p>
  <w:p w14:paraId="09824143" w14:textId="77777777" w:rsidR="00F77706" w:rsidRPr="00AC33A2" w:rsidRDefault="00F77706"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F77706" w:rsidRPr="00ED2A8D" w:rsidRDefault="007C4856" w:rsidP="00C716E5">
    <w:pPr>
      <w:pStyle w:val="Yltunniste"/>
    </w:pPr>
    <w:r>
      <w:rPr>
        <w:noProof/>
      </w:rPr>
      <w:pict w14:anchorId="03E58E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28" type="#_x0000_t136" alt="" style="position:absolute;margin-left:0;margin-top:0;width:412.1pt;height:247.25pt;rotation:315;z-index:-2515640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F77706">
      <w:rPr>
        <w:noProof/>
        <w:lang w:val="sv-SE" w:eastAsia="sv-SE"/>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12898316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7706" w:rsidRPr="00ED2A8D" w:rsidRDefault="00F77706" w:rsidP="00C716E5">
    <w:pPr>
      <w:pStyle w:val="Yltunniste"/>
    </w:pPr>
  </w:p>
  <w:p w14:paraId="6FE1FDA0" w14:textId="77777777" w:rsidR="00F77706" w:rsidRDefault="00F77706" w:rsidP="00C716E5">
    <w:pPr>
      <w:pStyle w:val="Yltunniste"/>
    </w:pPr>
  </w:p>
  <w:p w14:paraId="4BCBDC5C" w14:textId="77777777" w:rsidR="00F77706" w:rsidRDefault="00F77706" w:rsidP="00C716E5">
    <w:pPr>
      <w:pStyle w:val="Yltunniste"/>
    </w:pPr>
  </w:p>
  <w:p w14:paraId="66D18B5D" w14:textId="77777777" w:rsidR="00F77706" w:rsidRDefault="00F77706" w:rsidP="00C716E5">
    <w:pPr>
      <w:pStyle w:val="Yltunniste"/>
    </w:pPr>
  </w:p>
  <w:p w14:paraId="0FDC55BD" w14:textId="77777777" w:rsidR="00F77706" w:rsidRPr="00441393" w:rsidRDefault="00F77706" w:rsidP="00C716E5">
    <w:pPr>
      <w:pStyle w:val="Contents"/>
    </w:pPr>
    <w:r>
      <w:t>CONTENTS</w:t>
    </w:r>
  </w:p>
  <w:p w14:paraId="12D1FD2B" w14:textId="77777777" w:rsidR="00F77706" w:rsidRPr="00ED2A8D" w:rsidRDefault="00F77706" w:rsidP="00C716E5">
    <w:pPr>
      <w:pStyle w:val="Yltunniste"/>
    </w:pPr>
  </w:p>
  <w:p w14:paraId="1CEA155E" w14:textId="77777777" w:rsidR="00F77706" w:rsidRPr="00AC33A2" w:rsidRDefault="00F77706" w:rsidP="00C716E5">
    <w:pPr>
      <w:pStyle w:val="Yltunniste"/>
      <w:spacing w:line="140" w:lineRule="exact"/>
    </w:pPr>
  </w:p>
  <w:p w14:paraId="5B427A35" w14:textId="77777777" w:rsidR="00F77706" w:rsidRDefault="00F77706">
    <w:pPr>
      <w:pStyle w:val="Yltunniste"/>
    </w:pPr>
    <w:r>
      <w:rPr>
        <w:noProof/>
        <w:lang w:val="sv-SE" w:eastAsia="sv-SE"/>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03899726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0487787"/>
    <w:multiLevelType w:val="hybridMultilevel"/>
    <w:tmpl w:val="83887B9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30B71B0"/>
    <w:multiLevelType w:val="hybridMultilevel"/>
    <w:tmpl w:val="8926E2E4"/>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5E011EE"/>
    <w:multiLevelType w:val="hybridMultilevel"/>
    <w:tmpl w:val="162E3322"/>
    <w:lvl w:ilvl="0" w:tplc="1C86C452">
      <w:start w:val="1"/>
      <w:numFmt w:val="decimal"/>
      <w:lvlText w:val="%1."/>
      <w:lvlJc w:val="left"/>
      <w:pPr>
        <w:ind w:left="1416" w:hanging="1056"/>
      </w:pPr>
      <w:rPr>
        <w:rFonts w:ascii="Calibri" w:eastAsia="Calibri" w:hAnsi="Calibri" w:cs="Times New Roman"/>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5" w15:restartNumberingAfterBreak="0">
    <w:nsid w:val="06D00B1F"/>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06DE27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0"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11" w15:restartNumberingAfterBreak="0">
    <w:nsid w:val="0A0C0D1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A2D1265"/>
    <w:multiLevelType w:val="hybridMultilevel"/>
    <w:tmpl w:val="7E0270CE"/>
    <w:lvl w:ilvl="0" w:tplc="6A6E74B4">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0A9117FD"/>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B944C9"/>
    <w:multiLevelType w:val="hybridMultilevel"/>
    <w:tmpl w:val="0338CD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0D2951"/>
    <w:multiLevelType w:val="hybridMultilevel"/>
    <w:tmpl w:val="62D025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0E4775D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E700B9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2F1A17"/>
    <w:multiLevelType w:val="hybridMultilevel"/>
    <w:tmpl w:val="C09A591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1176048B"/>
    <w:multiLevelType w:val="hybridMultilevel"/>
    <w:tmpl w:val="B0FADDCC"/>
    <w:lvl w:ilvl="0" w:tplc="F7006EDE">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3" w15:restartNumberingAfterBreak="0">
    <w:nsid w:val="14843BFA"/>
    <w:multiLevelType w:val="hybridMultilevel"/>
    <w:tmpl w:val="4CE2E07C"/>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5" w15:restartNumberingAfterBreak="0">
    <w:nsid w:val="168E74A2"/>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A1740F"/>
    <w:multiLevelType w:val="multilevel"/>
    <w:tmpl w:val="358EF186"/>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730"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A722CA8"/>
    <w:multiLevelType w:val="hybridMultilevel"/>
    <w:tmpl w:val="D3CE3D10"/>
    <w:lvl w:ilvl="0" w:tplc="FFFFFFFF">
      <w:start w:val="1"/>
      <w:numFmt w:val="decimal"/>
      <w:lvlText w:val="%1."/>
      <w:lvlJc w:val="left"/>
      <w:pPr>
        <w:ind w:left="3552" w:hanging="360"/>
      </w:pPr>
      <w:rPr>
        <w:rFonts w:hint="default"/>
      </w:rPr>
    </w:lvl>
    <w:lvl w:ilvl="1" w:tplc="FFFFFFFF">
      <w:start w:val="1"/>
      <w:numFmt w:val="lowerLetter"/>
      <w:lvlText w:val="%2."/>
      <w:lvlJc w:val="left"/>
      <w:pPr>
        <w:ind w:left="2024" w:hanging="360"/>
      </w:pPr>
    </w:lvl>
    <w:lvl w:ilvl="2" w:tplc="FFFFFFFF">
      <w:start w:val="1"/>
      <w:numFmt w:val="lowerRoman"/>
      <w:lvlText w:val="%3."/>
      <w:lvlJc w:val="right"/>
      <w:pPr>
        <w:ind w:left="2744" w:hanging="180"/>
      </w:pPr>
    </w:lvl>
    <w:lvl w:ilvl="3" w:tplc="FFFFFFFF">
      <w:start w:val="1"/>
      <w:numFmt w:val="decimal"/>
      <w:lvlText w:val="%4."/>
      <w:lvlJc w:val="left"/>
      <w:pPr>
        <w:ind w:left="3464" w:hanging="360"/>
      </w:pPr>
    </w:lvl>
    <w:lvl w:ilvl="4" w:tplc="FFFFFFFF">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28" w15:restartNumberingAfterBreak="0">
    <w:nsid w:val="1AB66AAA"/>
    <w:multiLevelType w:val="hybridMultilevel"/>
    <w:tmpl w:val="A5289D72"/>
    <w:lvl w:ilvl="0" w:tplc="0C090003">
      <w:start w:val="1"/>
      <w:numFmt w:val="bullet"/>
      <w:lvlText w:val="o"/>
      <w:lvlJc w:val="left"/>
      <w:pPr>
        <w:ind w:left="1678" w:hanging="360"/>
      </w:pPr>
      <w:rPr>
        <w:rFonts w:ascii="Courier New" w:hAnsi="Courier New" w:cs="Courier New" w:hint="default"/>
      </w:rPr>
    </w:lvl>
    <w:lvl w:ilvl="1" w:tplc="040B0003" w:tentative="1">
      <w:start w:val="1"/>
      <w:numFmt w:val="bullet"/>
      <w:lvlText w:val="o"/>
      <w:lvlJc w:val="left"/>
      <w:pPr>
        <w:ind w:left="2148" w:hanging="360"/>
      </w:pPr>
      <w:rPr>
        <w:rFonts w:ascii="Courier New" w:hAnsi="Courier New" w:cs="Courier New" w:hint="default"/>
      </w:rPr>
    </w:lvl>
    <w:lvl w:ilvl="2" w:tplc="040B0005" w:tentative="1">
      <w:start w:val="1"/>
      <w:numFmt w:val="bullet"/>
      <w:lvlText w:val=""/>
      <w:lvlJc w:val="left"/>
      <w:pPr>
        <w:ind w:left="2868" w:hanging="360"/>
      </w:pPr>
      <w:rPr>
        <w:rFonts w:ascii="Wingdings" w:hAnsi="Wingdings" w:hint="default"/>
      </w:rPr>
    </w:lvl>
    <w:lvl w:ilvl="3" w:tplc="040B0001" w:tentative="1">
      <w:start w:val="1"/>
      <w:numFmt w:val="bullet"/>
      <w:lvlText w:val=""/>
      <w:lvlJc w:val="left"/>
      <w:pPr>
        <w:ind w:left="3588" w:hanging="360"/>
      </w:pPr>
      <w:rPr>
        <w:rFonts w:ascii="Symbol" w:hAnsi="Symbol" w:hint="default"/>
      </w:rPr>
    </w:lvl>
    <w:lvl w:ilvl="4" w:tplc="040B0003" w:tentative="1">
      <w:start w:val="1"/>
      <w:numFmt w:val="bullet"/>
      <w:lvlText w:val="o"/>
      <w:lvlJc w:val="left"/>
      <w:pPr>
        <w:ind w:left="4308" w:hanging="360"/>
      </w:pPr>
      <w:rPr>
        <w:rFonts w:ascii="Courier New" w:hAnsi="Courier New" w:cs="Courier New" w:hint="default"/>
      </w:rPr>
    </w:lvl>
    <w:lvl w:ilvl="5" w:tplc="040B0005" w:tentative="1">
      <w:start w:val="1"/>
      <w:numFmt w:val="bullet"/>
      <w:lvlText w:val=""/>
      <w:lvlJc w:val="left"/>
      <w:pPr>
        <w:ind w:left="5028" w:hanging="360"/>
      </w:pPr>
      <w:rPr>
        <w:rFonts w:ascii="Wingdings" w:hAnsi="Wingdings" w:hint="default"/>
      </w:rPr>
    </w:lvl>
    <w:lvl w:ilvl="6" w:tplc="040B0001" w:tentative="1">
      <w:start w:val="1"/>
      <w:numFmt w:val="bullet"/>
      <w:lvlText w:val=""/>
      <w:lvlJc w:val="left"/>
      <w:pPr>
        <w:ind w:left="5748" w:hanging="360"/>
      </w:pPr>
      <w:rPr>
        <w:rFonts w:ascii="Symbol" w:hAnsi="Symbol" w:hint="default"/>
      </w:rPr>
    </w:lvl>
    <w:lvl w:ilvl="7" w:tplc="040B0003" w:tentative="1">
      <w:start w:val="1"/>
      <w:numFmt w:val="bullet"/>
      <w:lvlText w:val="o"/>
      <w:lvlJc w:val="left"/>
      <w:pPr>
        <w:ind w:left="6468" w:hanging="360"/>
      </w:pPr>
      <w:rPr>
        <w:rFonts w:ascii="Courier New" w:hAnsi="Courier New" w:cs="Courier New" w:hint="default"/>
      </w:rPr>
    </w:lvl>
    <w:lvl w:ilvl="8" w:tplc="040B0005" w:tentative="1">
      <w:start w:val="1"/>
      <w:numFmt w:val="bullet"/>
      <w:lvlText w:val=""/>
      <w:lvlJc w:val="left"/>
      <w:pPr>
        <w:ind w:left="7188" w:hanging="360"/>
      </w:pPr>
      <w:rPr>
        <w:rFonts w:ascii="Wingdings" w:hAnsi="Wingdings" w:hint="default"/>
      </w:rPr>
    </w:lvl>
  </w:abstractNum>
  <w:abstractNum w:abstractNumId="29" w15:restartNumberingAfterBreak="0">
    <w:nsid w:val="1C08046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C785B2C"/>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D050193"/>
    <w:multiLevelType w:val="hybridMultilevel"/>
    <w:tmpl w:val="C7EE9FF4"/>
    <w:lvl w:ilvl="0" w:tplc="955A261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1E5420E5"/>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19F00E3"/>
    <w:multiLevelType w:val="hybridMultilevel"/>
    <w:tmpl w:val="E6784FA6"/>
    <w:lvl w:ilvl="0" w:tplc="72FC9C76">
      <w:start w:val="1"/>
      <w:numFmt w:val="decimal"/>
      <w:lvlText w:val="%1."/>
      <w:lvlJc w:val="left"/>
      <w:pPr>
        <w:ind w:left="720" w:hanging="360"/>
      </w:pPr>
      <w:rPr>
        <w:rFonts w:ascii="Calibri" w:eastAsia="Calibri" w:hAnsi="Calibri" w:cs="Times New Roman" w:hint="default"/>
        <w:u w:val="single"/>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5" w15:restartNumberingAfterBreak="0">
    <w:nsid w:val="21CD7055"/>
    <w:multiLevelType w:val="hybridMultilevel"/>
    <w:tmpl w:val="D898CB60"/>
    <w:lvl w:ilvl="0" w:tplc="E8D25914">
      <w:start w:val="1"/>
      <w:numFmt w:val="decimal"/>
      <w:lvlText w:val="%1."/>
      <w:lvlJc w:val="left"/>
      <w:pPr>
        <w:ind w:left="1416" w:hanging="1056"/>
      </w:pPr>
      <w:rPr>
        <w:rFonts w:hint="default"/>
      </w:rPr>
    </w:lvl>
    <w:lvl w:ilvl="1" w:tplc="040B0019">
      <w:start w:val="1"/>
      <w:numFmt w:val="lowerLetter"/>
      <w:lvlText w:val="%2."/>
      <w:lvlJc w:val="left"/>
      <w:pPr>
        <w:ind w:left="2176"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1" w15:restartNumberingAfterBreak="0">
    <w:nsid w:val="2A763968"/>
    <w:multiLevelType w:val="hybridMultilevel"/>
    <w:tmpl w:val="8C88E66A"/>
    <w:lvl w:ilvl="0" w:tplc="68F4DF42">
      <w:start w:val="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15:restartNumberingAfterBreak="0">
    <w:nsid w:val="2B0C31CC"/>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3"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4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C7967B9"/>
    <w:multiLevelType w:val="hybridMultilevel"/>
    <w:tmpl w:val="D0247F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2D0A0392"/>
    <w:multiLevelType w:val="hybridMultilevel"/>
    <w:tmpl w:val="9F84FD5A"/>
    <w:lvl w:ilvl="0" w:tplc="040B000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4EB66F6"/>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5066609"/>
    <w:multiLevelType w:val="hybridMultilevel"/>
    <w:tmpl w:val="E300F6B0"/>
    <w:lvl w:ilvl="0" w:tplc="7E1EB83A">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0" w15:restartNumberingAfterBreak="0">
    <w:nsid w:val="36B917AD"/>
    <w:multiLevelType w:val="hybridMultilevel"/>
    <w:tmpl w:val="31D2A9BC"/>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51" w15:restartNumberingAfterBreak="0">
    <w:nsid w:val="382805BA"/>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2"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53" w15:restartNumberingAfterBreak="0">
    <w:nsid w:val="39C45EBB"/>
    <w:multiLevelType w:val="hybridMultilevel"/>
    <w:tmpl w:val="1AFCA9C8"/>
    <w:lvl w:ilvl="0" w:tplc="FFFFFFFF">
      <w:start w:val="1"/>
      <w:numFmt w:val="decimal"/>
      <w:lvlText w:val="%1."/>
      <w:lvlJc w:val="left"/>
      <w:pPr>
        <w:ind w:left="1416" w:hanging="1056"/>
      </w:pPr>
      <w:rPr>
        <w:rFonts w:hint="default"/>
      </w:rPr>
    </w:lvl>
    <w:lvl w:ilvl="1" w:tplc="040B0001">
      <w:start w:val="1"/>
      <w:numFmt w:val="bullet"/>
      <w:lvlText w:val=""/>
      <w:lvlJc w:val="left"/>
      <w:pPr>
        <w:ind w:left="2176" w:hanging="360"/>
      </w:pPr>
      <w:rPr>
        <w:rFonts w:ascii="Symbol" w:hAnsi="Symbol" w:hint="default"/>
      </w:rPr>
    </w:lvl>
    <w:lvl w:ilvl="2" w:tplc="682843F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C657D6"/>
    <w:multiLevelType w:val="hybridMultilevel"/>
    <w:tmpl w:val="4CBE6252"/>
    <w:lvl w:ilvl="0" w:tplc="FFFFFFF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6" w15:restartNumberingAfterBreak="0">
    <w:nsid w:val="41CD1C0E"/>
    <w:multiLevelType w:val="hybridMultilevel"/>
    <w:tmpl w:val="8FCAA7A2"/>
    <w:lvl w:ilvl="0" w:tplc="FFFFFFFF">
      <w:start w:val="1"/>
      <w:numFmt w:val="decimal"/>
      <w:lvlText w:val="%1."/>
      <w:lvlJc w:val="left"/>
      <w:pPr>
        <w:ind w:left="720" w:hanging="360"/>
      </w:p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5046D73"/>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9"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5E40CBC"/>
    <w:multiLevelType w:val="hybridMultilevel"/>
    <w:tmpl w:val="9EA226E6"/>
    <w:lvl w:ilvl="0" w:tplc="040B000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60E43D6"/>
    <w:multiLevelType w:val="hybridMultilevel"/>
    <w:tmpl w:val="7CC27E1E"/>
    <w:lvl w:ilvl="0" w:tplc="040B0001">
      <w:start w:val="1"/>
      <w:numFmt w:val="bullet"/>
      <w:lvlText w:val=""/>
      <w:lvlJc w:val="left"/>
      <w:pPr>
        <w:ind w:left="720" w:hanging="360"/>
      </w:pPr>
      <w:rPr>
        <w:rFonts w:ascii="Symbol" w:hAnsi="Symbol" w:hint="default"/>
      </w:rPr>
    </w:lvl>
    <w:lvl w:ilvl="1" w:tplc="64F43EBE">
      <w:numFmt w:val="bullet"/>
      <w:lvlText w:val="–"/>
      <w:lvlJc w:val="left"/>
      <w:pPr>
        <w:ind w:left="1440" w:hanging="360"/>
      </w:pPr>
      <w:rPr>
        <w:rFonts w:ascii="Calibri" w:eastAsiaTheme="minorHAnsi" w:hAnsi="Calibri" w:cs="Calibri" w:hint="default"/>
      </w:rPr>
    </w:lvl>
    <w:lvl w:ilvl="2" w:tplc="D73A4406">
      <w:numFmt w:val="bullet"/>
      <w:lvlText w:val="-"/>
      <w:lvlJc w:val="left"/>
      <w:pPr>
        <w:ind w:left="2160" w:hanging="360"/>
      </w:pPr>
      <w:rPr>
        <w:rFonts w:ascii="Calibri" w:eastAsiaTheme="minorHAnsi" w:hAnsi="Calibri" w:cs="Calibri"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2"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3" w15:restartNumberingAfterBreak="0">
    <w:nsid w:val="4731785C"/>
    <w:multiLevelType w:val="hybridMultilevel"/>
    <w:tmpl w:val="4B988C8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64" w15:restartNumberingAfterBreak="0">
    <w:nsid w:val="476B2A8F"/>
    <w:multiLevelType w:val="hybridMultilevel"/>
    <w:tmpl w:val="EC9CBDB6"/>
    <w:lvl w:ilvl="0" w:tplc="6DF49D58">
      <w:start w:val="1"/>
      <w:numFmt w:val="decimal"/>
      <w:lvlText w:val="%1."/>
      <w:lvlJc w:val="left"/>
      <w:pPr>
        <w:ind w:left="720" w:hanging="360"/>
      </w:pPr>
    </w:lvl>
    <w:lvl w:ilvl="1" w:tplc="B8C4AF0A">
      <w:start w:val="1"/>
      <w:numFmt w:val="decimal"/>
      <w:lvlText w:val="%2."/>
      <w:lvlJc w:val="left"/>
      <w:pPr>
        <w:ind w:left="720" w:hanging="360"/>
      </w:pPr>
    </w:lvl>
    <w:lvl w:ilvl="2" w:tplc="AE044D46">
      <w:start w:val="1"/>
      <w:numFmt w:val="decimal"/>
      <w:lvlText w:val="%3."/>
      <w:lvlJc w:val="left"/>
      <w:pPr>
        <w:ind w:left="720" w:hanging="360"/>
      </w:pPr>
    </w:lvl>
    <w:lvl w:ilvl="3" w:tplc="CEC2717E">
      <w:start w:val="1"/>
      <w:numFmt w:val="decimal"/>
      <w:lvlText w:val="%4."/>
      <w:lvlJc w:val="left"/>
      <w:pPr>
        <w:ind w:left="720" w:hanging="360"/>
      </w:pPr>
    </w:lvl>
    <w:lvl w:ilvl="4" w:tplc="7E0641B8">
      <w:start w:val="1"/>
      <w:numFmt w:val="decimal"/>
      <w:lvlText w:val="%5."/>
      <w:lvlJc w:val="left"/>
      <w:pPr>
        <w:ind w:left="720" w:hanging="360"/>
      </w:pPr>
    </w:lvl>
    <w:lvl w:ilvl="5" w:tplc="A9B61746">
      <w:start w:val="1"/>
      <w:numFmt w:val="decimal"/>
      <w:lvlText w:val="%6."/>
      <w:lvlJc w:val="left"/>
      <w:pPr>
        <w:ind w:left="720" w:hanging="360"/>
      </w:pPr>
    </w:lvl>
    <w:lvl w:ilvl="6" w:tplc="3D984E06">
      <w:start w:val="1"/>
      <w:numFmt w:val="decimal"/>
      <w:lvlText w:val="%7."/>
      <w:lvlJc w:val="left"/>
      <w:pPr>
        <w:ind w:left="720" w:hanging="360"/>
      </w:pPr>
    </w:lvl>
    <w:lvl w:ilvl="7" w:tplc="9E4E9854">
      <w:start w:val="1"/>
      <w:numFmt w:val="decimal"/>
      <w:lvlText w:val="%8."/>
      <w:lvlJc w:val="left"/>
      <w:pPr>
        <w:ind w:left="720" w:hanging="360"/>
      </w:pPr>
    </w:lvl>
    <w:lvl w:ilvl="8" w:tplc="4B5A0AF8">
      <w:start w:val="1"/>
      <w:numFmt w:val="decimal"/>
      <w:lvlText w:val="%9."/>
      <w:lvlJc w:val="left"/>
      <w:pPr>
        <w:ind w:left="720" w:hanging="360"/>
      </w:pPr>
    </w:lvl>
  </w:abstractNum>
  <w:abstractNum w:abstractNumId="6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AE441E2"/>
    <w:multiLevelType w:val="hybridMultilevel"/>
    <w:tmpl w:val="8F7E5BDC"/>
    <w:lvl w:ilvl="0" w:tplc="A1189DD8">
      <w:start w:val="1"/>
      <w:numFmt w:val="lowerLetter"/>
      <w:lvlText w:val="%1."/>
      <w:lvlJc w:val="left"/>
      <w:pPr>
        <w:ind w:left="720" w:hanging="360"/>
      </w:pPr>
    </w:lvl>
    <w:lvl w:ilvl="1" w:tplc="E9CAAA72">
      <w:start w:val="1"/>
      <w:numFmt w:val="lowerLetter"/>
      <w:lvlText w:val="%2."/>
      <w:lvlJc w:val="left"/>
      <w:pPr>
        <w:ind w:left="720" w:hanging="360"/>
      </w:pPr>
    </w:lvl>
    <w:lvl w:ilvl="2" w:tplc="5652E426">
      <w:start w:val="1"/>
      <w:numFmt w:val="lowerLetter"/>
      <w:lvlText w:val="%3."/>
      <w:lvlJc w:val="left"/>
      <w:pPr>
        <w:ind w:left="720" w:hanging="360"/>
      </w:pPr>
    </w:lvl>
    <w:lvl w:ilvl="3" w:tplc="181A1D90">
      <w:start w:val="1"/>
      <w:numFmt w:val="lowerLetter"/>
      <w:lvlText w:val="%4."/>
      <w:lvlJc w:val="left"/>
      <w:pPr>
        <w:ind w:left="720" w:hanging="360"/>
      </w:pPr>
    </w:lvl>
    <w:lvl w:ilvl="4" w:tplc="64DAA000">
      <w:start w:val="1"/>
      <w:numFmt w:val="lowerLetter"/>
      <w:lvlText w:val="%5."/>
      <w:lvlJc w:val="left"/>
      <w:pPr>
        <w:ind w:left="720" w:hanging="360"/>
      </w:pPr>
    </w:lvl>
    <w:lvl w:ilvl="5" w:tplc="89306B6A">
      <w:start w:val="1"/>
      <w:numFmt w:val="lowerLetter"/>
      <w:lvlText w:val="%6."/>
      <w:lvlJc w:val="left"/>
      <w:pPr>
        <w:ind w:left="720" w:hanging="360"/>
      </w:pPr>
    </w:lvl>
    <w:lvl w:ilvl="6" w:tplc="210AE256">
      <w:start w:val="1"/>
      <w:numFmt w:val="lowerLetter"/>
      <w:lvlText w:val="%7."/>
      <w:lvlJc w:val="left"/>
      <w:pPr>
        <w:ind w:left="720" w:hanging="360"/>
      </w:pPr>
    </w:lvl>
    <w:lvl w:ilvl="7" w:tplc="7D48B2E8">
      <w:start w:val="1"/>
      <w:numFmt w:val="lowerLetter"/>
      <w:lvlText w:val="%8."/>
      <w:lvlJc w:val="left"/>
      <w:pPr>
        <w:ind w:left="720" w:hanging="360"/>
      </w:pPr>
    </w:lvl>
    <w:lvl w:ilvl="8" w:tplc="0532A9DE">
      <w:start w:val="1"/>
      <w:numFmt w:val="lowerLetter"/>
      <w:lvlText w:val="%9."/>
      <w:lvlJc w:val="left"/>
      <w:pPr>
        <w:ind w:left="720" w:hanging="360"/>
      </w:pPr>
    </w:lvl>
  </w:abstractNum>
  <w:abstractNum w:abstractNumId="67" w15:restartNumberingAfterBreak="0">
    <w:nsid w:val="4C187E1E"/>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69" w15:restartNumberingAfterBreak="0">
    <w:nsid w:val="4C6502E7"/>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71" w15:restartNumberingAfterBreak="0">
    <w:nsid w:val="52264AF3"/>
    <w:multiLevelType w:val="hybridMultilevel"/>
    <w:tmpl w:val="42D413DE"/>
    <w:lvl w:ilvl="0" w:tplc="7E1EB83A">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2" w15:restartNumberingAfterBreak="0">
    <w:nsid w:val="53A10882"/>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3F64CBB"/>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65A0D08"/>
    <w:multiLevelType w:val="hybridMultilevel"/>
    <w:tmpl w:val="69F8CFFC"/>
    <w:lvl w:ilvl="0" w:tplc="FFFFFFFF">
      <w:start w:val="1"/>
      <w:numFmt w:val="decimal"/>
      <w:lvlText w:val="%1."/>
      <w:lvlJc w:val="left"/>
      <w:pPr>
        <w:ind w:left="720" w:hanging="360"/>
      </w:pPr>
      <w:rPr>
        <w:rFonts w:hint="default"/>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7023468"/>
    <w:multiLevelType w:val="multilevel"/>
    <w:tmpl w:val="55BA1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8447280"/>
    <w:multiLevelType w:val="hybridMultilevel"/>
    <w:tmpl w:val="D4EAA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7"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78"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79" w15:restartNumberingAfterBreak="0">
    <w:nsid w:val="5CA1445B"/>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CCD6721"/>
    <w:multiLevelType w:val="multilevel"/>
    <w:tmpl w:val="676C2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DB8342E"/>
    <w:multiLevelType w:val="hybridMultilevel"/>
    <w:tmpl w:val="42D41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27208D1"/>
    <w:multiLevelType w:val="hybridMultilevel"/>
    <w:tmpl w:val="EB1662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4"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85" w15:restartNumberingAfterBreak="0">
    <w:nsid w:val="6602221C"/>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6" w15:restartNumberingAfterBreak="0">
    <w:nsid w:val="66D6700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7" w15:restartNumberingAfterBreak="0">
    <w:nsid w:val="671863FC"/>
    <w:multiLevelType w:val="hybridMultilevel"/>
    <w:tmpl w:val="2664274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8" w15:restartNumberingAfterBreak="0">
    <w:nsid w:val="67352BAE"/>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9"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2127"/>
        </w:tabs>
        <w:ind w:left="3119"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0" w15:restartNumberingAfterBreak="0">
    <w:nsid w:val="6ADF3E3A"/>
    <w:multiLevelType w:val="hybridMultilevel"/>
    <w:tmpl w:val="DBD290BC"/>
    <w:lvl w:ilvl="0" w:tplc="040B0001">
      <w:start w:val="1"/>
      <w:numFmt w:val="bullet"/>
      <w:lvlText w:val=""/>
      <w:lvlJc w:val="left"/>
      <w:pPr>
        <w:ind w:left="2176" w:hanging="360"/>
      </w:pPr>
      <w:rPr>
        <w:rFonts w:ascii="Symbol" w:hAnsi="Symbol" w:hint="default"/>
      </w:rPr>
    </w:lvl>
    <w:lvl w:ilvl="1" w:tplc="040B0003" w:tentative="1">
      <w:start w:val="1"/>
      <w:numFmt w:val="bullet"/>
      <w:lvlText w:val="o"/>
      <w:lvlJc w:val="left"/>
      <w:pPr>
        <w:ind w:left="2896" w:hanging="360"/>
      </w:pPr>
      <w:rPr>
        <w:rFonts w:ascii="Courier New" w:hAnsi="Courier New" w:cs="Courier New" w:hint="default"/>
      </w:rPr>
    </w:lvl>
    <w:lvl w:ilvl="2" w:tplc="040B0005" w:tentative="1">
      <w:start w:val="1"/>
      <w:numFmt w:val="bullet"/>
      <w:lvlText w:val=""/>
      <w:lvlJc w:val="left"/>
      <w:pPr>
        <w:ind w:left="3616" w:hanging="360"/>
      </w:pPr>
      <w:rPr>
        <w:rFonts w:ascii="Wingdings" w:hAnsi="Wingdings" w:hint="default"/>
      </w:rPr>
    </w:lvl>
    <w:lvl w:ilvl="3" w:tplc="040B0001" w:tentative="1">
      <w:start w:val="1"/>
      <w:numFmt w:val="bullet"/>
      <w:lvlText w:val=""/>
      <w:lvlJc w:val="left"/>
      <w:pPr>
        <w:ind w:left="4336" w:hanging="360"/>
      </w:pPr>
      <w:rPr>
        <w:rFonts w:ascii="Symbol" w:hAnsi="Symbol" w:hint="default"/>
      </w:rPr>
    </w:lvl>
    <w:lvl w:ilvl="4" w:tplc="040B0003" w:tentative="1">
      <w:start w:val="1"/>
      <w:numFmt w:val="bullet"/>
      <w:lvlText w:val="o"/>
      <w:lvlJc w:val="left"/>
      <w:pPr>
        <w:ind w:left="5056" w:hanging="360"/>
      </w:pPr>
      <w:rPr>
        <w:rFonts w:ascii="Courier New" w:hAnsi="Courier New" w:cs="Courier New" w:hint="default"/>
      </w:rPr>
    </w:lvl>
    <w:lvl w:ilvl="5" w:tplc="040B0005" w:tentative="1">
      <w:start w:val="1"/>
      <w:numFmt w:val="bullet"/>
      <w:lvlText w:val=""/>
      <w:lvlJc w:val="left"/>
      <w:pPr>
        <w:ind w:left="5776" w:hanging="360"/>
      </w:pPr>
      <w:rPr>
        <w:rFonts w:ascii="Wingdings" w:hAnsi="Wingdings" w:hint="default"/>
      </w:rPr>
    </w:lvl>
    <w:lvl w:ilvl="6" w:tplc="040B0001" w:tentative="1">
      <w:start w:val="1"/>
      <w:numFmt w:val="bullet"/>
      <w:lvlText w:val=""/>
      <w:lvlJc w:val="left"/>
      <w:pPr>
        <w:ind w:left="6496" w:hanging="360"/>
      </w:pPr>
      <w:rPr>
        <w:rFonts w:ascii="Symbol" w:hAnsi="Symbol" w:hint="default"/>
      </w:rPr>
    </w:lvl>
    <w:lvl w:ilvl="7" w:tplc="040B0003" w:tentative="1">
      <w:start w:val="1"/>
      <w:numFmt w:val="bullet"/>
      <w:lvlText w:val="o"/>
      <w:lvlJc w:val="left"/>
      <w:pPr>
        <w:ind w:left="7216" w:hanging="360"/>
      </w:pPr>
      <w:rPr>
        <w:rFonts w:ascii="Courier New" w:hAnsi="Courier New" w:cs="Courier New" w:hint="default"/>
      </w:rPr>
    </w:lvl>
    <w:lvl w:ilvl="8" w:tplc="040B0005" w:tentative="1">
      <w:start w:val="1"/>
      <w:numFmt w:val="bullet"/>
      <w:lvlText w:val=""/>
      <w:lvlJc w:val="left"/>
      <w:pPr>
        <w:ind w:left="7936" w:hanging="360"/>
      </w:pPr>
      <w:rPr>
        <w:rFonts w:ascii="Wingdings" w:hAnsi="Wingdings" w:hint="default"/>
      </w:rPr>
    </w:lvl>
  </w:abstractNum>
  <w:abstractNum w:abstractNumId="91"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92" w15:restartNumberingAfterBreak="0">
    <w:nsid w:val="6C64028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6C820A76"/>
    <w:multiLevelType w:val="multilevel"/>
    <w:tmpl w:val="F9B64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95" w15:restartNumberingAfterBreak="0">
    <w:nsid w:val="6CE72DDB"/>
    <w:multiLevelType w:val="hybridMultilevel"/>
    <w:tmpl w:val="F168BA4C"/>
    <w:lvl w:ilvl="0" w:tplc="70F6FC9E">
      <w:start w:val="1"/>
      <w:numFmt w:val="decimal"/>
      <w:lvlText w:val="%1."/>
      <w:lvlJc w:val="left"/>
      <w:pPr>
        <w:ind w:left="720" w:hanging="360"/>
      </w:pPr>
    </w:lvl>
    <w:lvl w:ilvl="1" w:tplc="C43E352E">
      <w:start w:val="1"/>
      <w:numFmt w:val="decimal"/>
      <w:lvlText w:val="%2."/>
      <w:lvlJc w:val="left"/>
      <w:pPr>
        <w:ind w:left="720" w:hanging="360"/>
      </w:pPr>
    </w:lvl>
    <w:lvl w:ilvl="2" w:tplc="89D885A2">
      <w:start w:val="1"/>
      <w:numFmt w:val="decimal"/>
      <w:lvlText w:val="%3."/>
      <w:lvlJc w:val="left"/>
      <w:pPr>
        <w:ind w:left="720" w:hanging="360"/>
      </w:pPr>
    </w:lvl>
    <w:lvl w:ilvl="3" w:tplc="1578F0A4">
      <w:start w:val="1"/>
      <w:numFmt w:val="decimal"/>
      <w:lvlText w:val="%4."/>
      <w:lvlJc w:val="left"/>
      <w:pPr>
        <w:ind w:left="720" w:hanging="360"/>
      </w:pPr>
    </w:lvl>
    <w:lvl w:ilvl="4" w:tplc="83FE5152">
      <w:start w:val="1"/>
      <w:numFmt w:val="decimal"/>
      <w:lvlText w:val="%5."/>
      <w:lvlJc w:val="left"/>
      <w:pPr>
        <w:ind w:left="720" w:hanging="360"/>
      </w:pPr>
    </w:lvl>
    <w:lvl w:ilvl="5" w:tplc="086466F8">
      <w:start w:val="1"/>
      <w:numFmt w:val="decimal"/>
      <w:lvlText w:val="%6."/>
      <w:lvlJc w:val="left"/>
      <w:pPr>
        <w:ind w:left="720" w:hanging="360"/>
      </w:pPr>
    </w:lvl>
    <w:lvl w:ilvl="6" w:tplc="95823DE8">
      <w:start w:val="1"/>
      <w:numFmt w:val="decimal"/>
      <w:lvlText w:val="%7."/>
      <w:lvlJc w:val="left"/>
      <w:pPr>
        <w:ind w:left="720" w:hanging="360"/>
      </w:pPr>
    </w:lvl>
    <w:lvl w:ilvl="7" w:tplc="654EF186">
      <w:start w:val="1"/>
      <w:numFmt w:val="decimal"/>
      <w:lvlText w:val="%8."/>
      <w:lvlJc w:val="left"/>
      <w:pPr>
        <w:ind w:left="720" w:hanging="360"/>
      </w:pPr>
    </w:lvl>
    <w:lvl w:ilvl="8" w:tplc="38A8F340">
      <w:start w:val="1"/>
      <w:numFmt w:val="decimal"/>
      <w:lvlText w:val="%9."/>
      <w:lvlJc w:val="left"/>
      <w:pPr>
        <w:ind w:left="720" w:hanging="360"/>
      </w:pPr>
    </w:lvl>
  </w:abstractNum>
  <w:abstractNum w:abstractNumId="96" w15:restartNumberingAfterBreak="0">
    <w:nsid w:val="6D2B5714"/>
    <w:multiLevelType w:val="hybridMultilevel"/>
    <w:tmpl w:val="C890B998"/>
    <w:lvl w:ilvl="0" w:tplc="8B3AD158">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97"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8" w15:restartNumberingAfterBreak="0">
    <w:nsid w:val="6F2D6218"/>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9" w15:restartNumberingAfterBreak="0">
    <w:nsid w:val="6F6242A8"/>
    <w:multiLevelType w:val="hybridMultilevel"/>
    <w:tmpl w:val="D46A62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0C4591F"/>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18E23EE"/>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20A36CB"/>
    <w:multiLevelType w:val="hybridMultilevel"/>
    <w:tmpl w:val="9E4E871C"/>
    <w:lvl w:ilvl="0" w:tplc="D8F85C8C">
      <w:start w:val="1"/>
      <w:numFmt w:val="decimal"/>
      <w:lvlText w:val="%1."/>
      <w:lvlJc w:val="left"/>
      <w:pPr>
        <w:ind w:left="720" w:hanging="360"/>
      </w:pPr>
    </w:lvl>
    <w:lvl w:ilvl="1" w:tplc="F1B06F62">
      <w:start w:val="1"/>
      <w:numFmt w:val="decimal"/>
      <w:lvlText w:val="%2."/>
      <w:lvlJc w:val="left"/>
      <w:pPr>
        <w:ind w:left="720" w:hanging="360"/>
      </w:pPr>
    </w:lvl>
    <w:lvl w:ilvl="2" w:tplc="8398C474">
      <w:start w:val="1"/>
      <w:numFmt w:val="decimal"/>
      <w:lvlText w:val="%3."/>
      <w:lvlJc w:val="left"/>
      <w:pPr>
        <w:ind w:left="720" w:hanging="360"/>
      </w:pPr>
    </w:lvl>
    <w:lvl w:ilvl="3" w:tplc="239EBA58">
      <w:start w:val="1"/>
      <w:numFmt w:val="decimal"/>
      <w:lvlText w:val="%4."/>
      <w:lvlJc w:val="left"/>
      <w:pPr>
        <w:ind w:left="720" w:hanging="360"/>
      </w:pPr>
    </w:lvl>
    <w:lvl w:ilvl="4" w:tplc="4D983BE6">
      <w:start w:val="1"/>
      <w:numFmt w:val="decimal"/>
      <w:lvlText w:val="%5."/>
      <w:lvlJc w:val="left"/>
      <w:pPr>
        <w:ind w:left="720" w:hanging="360"/>
      </w:pPr>
    </w:lvl>
    <w:lvl w:ilvl="5" w:tplc="6F441332">
      <w:start w:val="1"/>
      <w:numFmt w:val="decimal"/>
      <w:lvlText w:val="%6."/>
      <w:lvlJc w:val="left"/>
      <w:pPr>
        <w:ind w:left="720" w:hanging="360"/>
      </w:pPr>
    </w:lvl>
    <w:lvl w:ilvl="6" w:tplc="A8E03686">
      <w:start w:val="1"/>
      <w:numFmt w:val="decimal"/>
      <w:lvlText w:val="%7."/>
      <w:lvlJc w:val="left"/>
      <w:pPr>
        <w:ind w:left="720" w:hanging="360"/>
      </w:pPr>
    </w:lvl>
    <w:lvl w:ilvl="7" w:tplc="17A688D4">
      <w:start w:val="1"/>
      <w:numFmt w:val="decimal"/>
      <w:lvlText w:val="%8."/>
      <w:lvlJc w:val="left"/>
      <w:pPr>
        <w:ind w:left="720" w:hanging="360"/>
      </w:pPr>
    </w:lvl>
    <w:lvl w:ilvl="8" w:tplc="9060571E">
      <w:start w:val="1"/>
      <w:numFmt w:val="decimal"/>
      <w:lvlText w:val="%9."/>
      <w:lvlJc w:val="left"/>
      <w:pPr>
        <w:ind w:left="720" w:hanging="360"/>
      </w:pPr>
    </w:lvl>
  </w:abstractNum>
  <w:abstractNum w:abstractNumId="103"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4" w15:restartNumberingAfterBreak="0">
    <w:nsid w:val="74D318AF"/>
    <w:multiLevelType w:val="hybridMultilevel"/>
    <w:tmpl w:val="C5F270B8"/>
    <w:lvl w:ilvl="0" w:tplc="8B3AD158">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105" w15:restartNumberingAfterBreak="0">
    <w:nsid w:val="75A5098C"/>
    <w:multiLevelType w:val="hybridMultilevel"/>
    <w:tmpl w:val="E300F6B0"/>
    <w:lvl w:ilvl="0" w:tplc="FFFFFFFF">
      <w:start w:val="1"/>
      <w:numFmt w:val="decimal"/>
      <w:lvlText w:val="%1."/>
      <w:lvlJc w:val="left"/>
      <w:pPr>
        <w:ind w:left="720" w:hanging="360"/>
      </w:pPr>
      <w:rPr>
        <w:rFonts w:hint="default"/>
      </w:rPr>
    </w:lvl>
    <w:lvl w:ilvl="1" w:tplc="FFFFFFFF">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0" w15:restartNumberingAfterBreak="0">
    <w:nsid w:val="79E21E67"/>
    <w:multiLevelType w:val="hybridMultilevel"/>
    <w:tmpl w:val="3446D0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68399309">
    <w:abstractNumId w:val="22"/>
  </w:num>
  <w:num w:numId="2" w16cid:durableId="730929283">
    <w:abstractNumId w:val="38"/>
  </w:num>
  <w:num w:numId="3" w16cid:durableId="1994795603">
    <w:abstractNumId w:val="24"/>
  </w:num>
  <w:num w:numId="4" w16cid:durableId="2129813495">
    <w:abstractNumId w:val="37"/>
  </w:num>
  <w:num w:numId="5" w16cid:durableId="1052265986">
    <w:abstractNumId w:val="21"/>
  </w:num>
  <w:num w:numId="6" w16cid:durableId="1420247737">
    <w:abstractNumId w:val="36"/>
  </w:num>
  <w:num w:numId="7" w16cid:durableId="387193909">
    <w:abstractNumId w:val="0"/>
  </w:num>
  <w:num w:numId="8" w16cid:durableId="1636836510">
    <w:abstractNumId w:val="26"/>
  </w:num>
  <w:num w:numId="9" w16cid:durableId="591818525">
    <w:abstractNumId w:val="33"/>
  </w:num>
  <w:num w:numId="10" w16cid:durableId="846211212">
    <w:abstractNumId w:val="82"/>
  </w:num>
  <w:num w:numId="11" w16cid:durableId="878709410">
    <w:abstractNumId w:val="47"/>
  </w:num>
  <w:num w:numId="12" w16cid:durableId="2089382661">
    <w:abstractNumId w:val="65"/>
  </w:num>
  <w:num w:numId="13" w16cid:durableId="1767966082">
    <w:abstractNumId w:val="111"/>
  </w:num>
  <w:num w:numId="14" w16cid:durableId="2090618746">
    <w:abstractNumId w:val="107"/>
  </w:num>
  <w:num w:numId="15" w16cid:durableId="1461262163">
    <w:abstractNumId w:val="108"/>
  </w:num>
  <w:num w:numId="16" w16cid:durableId="398094907">
    <w:abstractNumId w:val="94"/>
  </w:num>
  <w:num w:numId="17" w16cid:durableId="119108845">
    <w:abstractNumId w:val="89"/>
  </w:num>
  <w:num w:numId="18" w16cid:durableId="2074966721">
    <w:abstractNumId w:val="44"/>
  </w:num>
  <w:num w:numId="19" w16cid:durableId="1917399501">
    <w:abstractNumId w:val="39"/>
  </w:num>
  <w:num w:numId="20" w16cid:durableId="699549991">
    <w:abstractNumId w:val="61"/>
  </w:num>
  <w:num w:numId="21" w16cid:durableId="1946182293">
    <w:abstractNumId w:val="50"/>
  </w:num>
  <w:num w:numId="22" w16cid:durableId="549416746">
    <w:abstractNumId w:val="8"/>
  </w:num>
  <w:num w:numId="23" w16cid:durableId="399791779">
    <w:abstractNumId w:val="109"/>
  </w:num>
  <w:num w:numId="24" w16cid:durableId="2082408763">
    <w:abstractNumId w:val="103"/>
  </w:num>
  <w:num w:numId="25" w16cid:durableId="970288338">
    <w:abstractNumId w:val="91"/>
  </w:num>
  <w:num w:numId="26" w16cid:durableId="650671828">
    <w:abstractNumId w:val="4"/>
  </w:num>
  <w:num w:numId="27" w16cid:durableId="574802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8455260">
    <w:abstractNumId w:val="43"/>
  </w:num>
  <w:num w:numId="29" w16cid:durableId="581373439">
    <w:abstractNumId w:val="84"/>
  </w:num>
  <w:num w:numId="30" w16cid:durableId="1804959016">
    <w:abstractNumId w:val="68"/>
  </w:num>
  <w:num w:numId="31" w16cid:durableId="2046100396">
    <w:abstractNumId w:val="9"/>
  </w:num>
  <w:num w:numId="32" w16cid:durableId="1758401776">
    <w:abstractNumId w:val="77"/>
  </w:num>
  <w:num w:numId="33" w16cid:durableId="1282957461">
    <w:abstractNumId w:val="70"/>
  </w:num>
  <w:num w:numId="34" w16cid:durableId="2075350333">
    <w:abstractNumId w:val="10"/>
  </w:num>
  <w:num w:numId="35" w16cid:durableId="266425413">
    <w:abstractNumId w:val="78"/>
  </w:num>
  <w:num w:numId="36" w16cid:durableId="429816563">
    <w:abstractNumId w:val="55"/>
  </w:num>
  <w:num w:numId="37" w16cid:durableId="8681099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7231377">
    <w:abstractNumId w:val="27"/>
  </w:num>
  <w:num w:numId="39" w16cid:durableId="527840481">
    <w:abstractNumId w:val="110"/>
  </w:num>
  <w:num w:numId="40" w16cid:durableId="848569074">
    <w:abstractNumId w:val="14"/>
  </w:num>
  <w:num w:numId="41" w16cid:durableId="1950165096">
    <w:abstractNumId w:val="28"/>
  </w:num>
  <w:num w:numId="42" w16cid:durableId="1643577536">
    <w:abstractNumId w:val="76"/>
  </w:num>
  <w:num w:numId="43" w16cid:durableId="1852646808">
    <w:abstractNumId w:val="45"/>
  </w:num>
  <w:num w:numId="44" w16cid:durableId="1286303369">
    <w:abstractNumId w:val="106"/>
  </w:num>
  <w:num w:numId="45" w16cid:durableId="278147394">
    <w:abstractNumId w:val="83"/>
  </w:num>
  <w:num w:numId="46" w16cid:durableId="305167698">
    <w:abstractNumId w:val="62"/>
  </w:num>
  <w:num w:numId="47" w16cid:durableId="1689789332">
    <w:abstractNumId w:val="57"/>
  </w:num>
  <w:num w:numId="48" w16cid:durableId="1806925240">
    <w:abstractNumId w:val="97"/>
  </w:num>
  <w:num w:numId="49" w16cid:durableId="558858036">
    <w:abstractNumId w:val="59"/>
  </w:num>
  <w:num w:numId="50" w16cid:durableId="1444301216">
    <w:abstractNumId w:val="7"/>
  </w:num>
  <w:num w:numId="51" w16cid:durableId="1750270276">
    <w:abstractNumId w:val="18"/>
  </w:num>
  <w:num w:numId="52" w16cid:durableId="1786272397">
    <w:abstractNumId w:val="75"/>
  </w:num>
  <w:num w:numId="53" w16cid:durableId="1241137752">
    <w:abstractNumId w:val="25"/>
  </w:num>
  <w:num w:numId="54" w16cid:durableId="1557736765">
    <w:abstractNumId w:val="87"/>
  </w:num>
  <w:num w:numId="55" w16cid:durableId="1665745226">
    <w:abstractNumId w:val="63"/>
  </w:num>
  <w:num w:numId="56" w16cid:durableId="437141099">
    <w:abstractNumId w:val="90"/>
  </w:num>
  <w:num w:numId="57" w16cid:durableId="453670598">
    <w:abstractNumId w:val="20"/>
  </w:num>
  <w:num w:numId="58" w16cid:durableId="861012174">
    <w:abstractNumId w:val="35"/>
  </w:num>
  <w:num w:numId="59" w16cid:durableId="1336302803">
    <w:abstractNumId w:val="53"/>
  </w:num>
  <w:num w:numId="60" w16cid:durableId="1286430375">
    <w:abstractNumId w:val="3"/>
  </w:num>
  <w:num w:numId="61" w16cid:durableId="1280063734">
    <w:abstractNumId w:val="71"/>
  </w:num>
  <w:num w:numId="62" w16cid:durableId="1711882921">
    <w:abstractNumId w:val="81"/>
  </w:num>
  <w:num w:numId="63" w16cid:durableId="2003311299">
    <w:abstractNumId w:val="49"/>
  </w:num>
  <w:num w:numId="64" w16cid:durableId="207570398">
    <w:abstractNumId w:val="41"/>
  </w:num>
  <w:num w:numId="65" w16cid:durableId="2053840826">
    <w:abstractNumId w:val="89"/>
  </w:num>
  <w:num w:numId="66" w16cid:durableId="2094618300">
    <w:abstractNumId w:val="89"/>
  </w:num>
  <w:num w:numId="67" w16cid:durableId="727798304">
    <w:abstractNumId w:val="89"/>
  </w:num>
  <w:num w:numId="68" w16cid:durableId="1854538065">
    <w:abstractNumId w:val="89"/>
  </w:num>
  <w:num w:numId="69" w16cid:durableId="1334527025">
    <w:abstractNumId w:val="89"/>
  </w:num>
  <w:num w:numId="70" w16cid:durableId="209071005">
    <w:abstractNumId w:val="89"/>
  </w:num>
  <w:num w:numId="71" w16cid:durableId="1205017332">
    <w:abstractNumId w:val="89"/>
  </w:num>
  <w:num w:numId="72" w16cid:durableId="1241017658">
    <w:abstractNumId w:val="89"/>
  </w:num>
  <w:num w:numId="73" w16cid:durableId="1981224571">
    <w:abstractNumId w:val="89"/>
  </w:num>
  <w:num w:numId="74" w16cid:durableId="883442768">
    <w:abstractNumId w:val="89"/>
  </w:num>
  <w:num w:numId="75" w16cid:durableId="1990556380">
    <w:abstractNumId w:val="89"/>
  </w:num>
  <w:num w:numId="76" w16cid:durableId="837354452">
    <w:abstractNumId w:val="89"/>
  </w:num>
  <w:num w:numId="77" w16cid:durableId="1144741475">
    <w:abstractNumId w:val="89"/>
  </w:num>
  <w:num w:numId="78" w16cid:durableId="1137187934">
    <w:abstractNumId w:val="89"/>
  </w:num>
  <w:num w:numId="79" w16cid:durableId="250310151">
    <w:abstractNumId w:val="89"/>
  </w:num>
  <w:num w:numId="80" w16cid:durableId="1392654693">
    <w:abstractNumId w:val="89"/>
  </w:num>
  <w:num w:numId="81" w16cid:durableId="785587480">
    <w:abstractNumId w:val="89"/>
  </w:num>
  <w:num w:numId="82" w16cid:durableId="2100563431">
    <w:abstractNumId w:val="89"/>
  </w:num>
  <w:num w:numId="83" w16cid:durableId="1508060698">
    <w:abstractNumId w:val="89"/>
  </w:num>
  <w:num w:numId="84" w16cid:durableId="961687538">
    <w:abstractNumId w:val="89"/>
  </w:num>
  <w:num w:numId="85" w16cid:durableId="1522474630">
    <w:abstractNumId w:val="89"/>
  </w:num>
  <w:num w:numId="86" w16cid:durableId="710691064">
    <w:abstractNumId w:val="89"/>
  </w:num>
  <w:num w:numId="87" w16cid:durableId="2139642968">
    <w:abstractNumId w:val="89"/>
  </w:num>
  <w:num w:numId="88" w16cid:durableId="819426537">
    <w:abstractNumId w:val="89"/>
  </w:num>
  <w:num w:numId="89" w16cid:durableId="1575359404">
    <w:abstractNumId w:val="89"/>
  </w:num>
  <w:num w:numId="90" w16cid:durableId="939140646">
    <w:abstractNumId w:val="89"/>
  </w:num>
  <w:num w:numId="91" w16cid:durableId="1976328105">
    <w:abstractNumId w:val="89"/>
  </w:num>
  <w:num w:numId="92" w16cid:durableId="296302957">
    <w:abstractNumId w:val="89"/>
  </w:num>
  <w:num w:numId="93" w16cid:durableId="1133719248">
    <w:abstractNumId w:val="89"/>
  </w:num>
  <w:num w:numId="94" w16cid:durableId="1018459763">
    <w:abstractNumId w:val="89"/>
  </w:num>
  <w:num w:numId="95" w16cid:durableId="478233599">
    <w:abstractNumId w:val="89"/>
  </w:num>
  <w:num w:numId="96" w16cid:durableId="1209494263">
    <w:abstractNumId w:val="12"/>
  </w:num>
  <w:num w:numId="97" w16cid:durableId="492332956">
    <w:abstractNumId w:val="54"/>
  </w:num>
  <w:num w:numId="98" w16cid:durableId="591353471">
    <w:abstractNumId w:val="72"/>
  </w:num>
  <w:num w:numId="99" w16cid:durableId="1994337240">
    <w:abstractNumId w:val="92"/>
  </w:num>
  <w:num w:numId="100" w16cid:durableId="1604533015">
    <w:abstractNumId w:val="69"/>
  </w:num>
  <w:num w:numId="101" w16cid:durableId="784346907">
    <w:abstractNumId w:val="89"/>
  </w:num>
  <w:num w:numId="102" w16cid:durableId="846794354">
    <w:abstractNumId w:val="93"/>
  </w:num>
  <w:num w:numId="103" w16cid:durableId="154534791">
    <w:abstractNumId w:val="80"/>
  </w:num>
  <w:num w:numId="104" w16cid:durableId="1637251863">
    <w:abstractNumId w:val="1"/>
  </w:num>
  <w:num w:numId="105" w16cid:durableId="1688101043">
    <w:abstractNumId w:val="15"/>
  </w:num>
  <w:num w:numId="106" w16cid:durableId="1268656386">
    <w:abstractNumId w:val="17"/>
  </w:num>
  <w:num w:numId="107" w16cid:durableId="1125663293">
    <w:abstractNumId w:val="29"/>
  </w:num>
  <w:num w:numId="108" w16cid:durableId="1252008590">
    <w:abstractNumId w:val="6"/>
  </w:num>
  <w:num w:numId="109" w16cid:durableId="634995230">
    <w:abstractNumId w:val="67"/>
  </w:num>
  <w:num w:numId="110" w16cid:durableId="408845560">
    <w:abstractNumId w:val="32"/>
  </w:num>
  <w:num w:numId="111" w16cid:durableId="1034116124">
    <w:abstractNumId w:val="16"/>
  </w:num>
  <w:num w:numId="112" w16cid:durableId="2079592944">
    <w:abstractNumId w:val="105"/>
  </w:num>
  <w:num w:numId="113" w16cid:durableId="651176611">
    <w:abstractNumId w:val="79"/>
  </w:num>
  <w:num w:numId="114" w16cid:durableId="1524636579">
    <w:abstractNumId w:val="46"/>
  </w:num>
  <w:num w:numId="115" w16cid:durableId="1900094124">
    <w:abstractNumId w:val="73"/>
  </w:num>
  <w:num w:numId="116" w16cid:durableId="1263762611">
    <w:abstractNumId w:val="100"/>
  </w:num>
  <w:num w:numId="117" w16cid:durableId="727268830">
    <w:abstractNumId w:val="34"/>
  </w:num>
  <w:num w:numId="118" w16cid:durableId="909391667">
    <w:abstractNumId w:val="19"/>
  </w:num>
  <w:num w:numId="119" w16cid:durableId="816607714">
    <w:abstractNumId w:val="23"/>
  </w:num>
  <w:num w:numId="120" w16cid:durableId="698703305">
    <w:abstractNumId w:val="101"/>
  </w:num>
  <w:num w:numId="121" w16cid:durableId="1061055265">
    <w:abstractNumId w:val="95"/>
  </w:num>
  <w:num w:numId="122" w16cid:durableId="1278755523">
    <w:abstractNumId w:val="102"/>
  </w:num>
  <w:num w:numId="123" w16cid:durableId="296107431">
    <w:abstractNumId w:val="66"/>
  </w:num>
  <w:num w:numId="124" w16cid:durableId="427044451">
    <w:abstractNumId w:val="64"/>
  </w:num>
  <w:num w:numId="125" w16cid:durableId="1935822426">
    <w:abstractNumId w:val="58"/>
  </w:num>
  <w:num w:numId="126" w16cid:durableId="737048871">
    <w:abstractNumId w:val="11"/>
  </w:num>
  <w:num w:numId="127" w16cid:durableId="166138078">
    <w:abstractNumId w:val="51"/>
  </w:num>
  <w:num w:numId="128" w16cid:durableId="305547507">
    <w:abstractNumId w:val="104"/>
  </w:num>
  <w:num w:numId="129" w16cid:durableId="1548254875">
    <w:abstractNumId w:val="31"/>
  </w:num>
  <w:num w:numId="130" w16cid:durableId="206113457">
    <w:abstractNumId w:val="5"/>
  </w:num>
  <w:num w:numId="131" w16cid:durableId="908537480">
    <w:abstractNumId w:val="86"/>
  </w:num>
  <w:num w:numId="132" w16cid:durableId="688946755">
    <w:abstractNumId w:val="42"/>
  </w:num>
  <w:num w:numId="133" w16cid:durableId="214393514">
    <w:abstractNumId w:val="98"/>
  </w:num>
  <w:num w:numId="134" w16cid:durableId="497959011">
    <w:abstractNumId w:val="85"/>
  </w:num>
  <w:num w:numId="135" w16cid:durableId="1344359270">
    <w:abstractNumId w:val="96"/>
  </w:num>
  <w:num w:numId="136" w16cid:durableId="725495144">
    <w:abstractNumId w:val="88"/>
  </w:num>
  <w:num w:numId="137" w16cid:durableId="209002247">
    <w:abstractNumId w:val="2"/>
  </w:num>
  <w:num w:numId="138" w16cid:durableId="217546438">
    <w:abstractNumId w:val="56"/>
  </w:num>
  <w:num w:numId="139" w16cid:durableId="1062753924">
    <w:abstractNumId w:val="60"/>
  </w:num>
  <w:num w:numId="140" w16cid:durableId="2071533868">
    <w:abstractNumId w:val="99"/>
  </w:num>
  <w:num w:numId="141" w16cid:durableId="445008835">
    <w:abstractNumId w:val="74"/>
  </w:num>
  <w:num w:numId="142" w16cid:durableId="1605184676">
    <w:abstractNumId w:val="30"/>
  </w:num>
  <w:num w:numId="143" w16cid:durableId="28260932">
    <w:abstractNumId w:val="13"/>
  </w:num>
  <w:num w:numId="144" w16cid:durableId="1186283744">
    <w:abstractNumId w:val="48"/>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ski Maiju">
    <w15:presenceInfo w15:providerId="AD" w15:userId="S::maiju.kaski@fintraffic.fi::a6cee1b3-0684-4ddb-a558-2a60123abb63"/>
  </w15:person>
  <w15:person w15:author="Karlsson, Fredrik">
    <w15:presenceInfo w15:providerId="AD" w15:userId="S-1-5-21-3711137892-2375806388-3929695594-4230"/>
  </w15:person>
  <w15:person w15:author="Pitkänen Juho">
    <w15:presenceInfo w15:providerId="AD" w15:userId="S::juho.pitkanen@fintraffic.fi::c5b2a31a-747a-4c5a-851c-3656d5aff51c"/>
  </w15:person>
  <w15:person w15:author="Tuomas Martikainen">
    <w15:presenceInfo w15:providerId="AD" w15:userId="S::tuomas.martikainen@vayla.fi::d1b1d0cc-3262-44fb-b07c-9cdc99f31a14"/>
  </w15:person>
  <w15:person w15:author="Remi Hoeve">
    <w15:presenceInfo w15:providerId="AD" w15:userId="S::remi.hoeve@student.nhlstenden.com::00de0e44-acef-4d13-8737-e8c2528c9806"/>
  </w15:person>
  <w15:person w15:author="Remi Hoeve [2]">
    <w15:presenceInfo w15:providerId="Windows Live" w15:userId="53779b3078889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i-FI"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5D7F"/>
    <w:rsid w:val="00007031"/>
    <w:rsid w:val="00007BD8"/>
    <w:rsid w:val="00014627"/>
    <w:rsid w:val="0001616D"/>
    <w:rsid w:val="00016839"/>
    <w:rsid w:val="000174F9"/>
    <w:rsid w:val="000244FD"/>
    <w:rsid w:val="000249C2"/>
    <w:rsid w:val="000258F6"/>
    <w:rsid w:val="00025A7B"/>
    <w:rsid w:val="00026352"/>
    <w:rsid w:val="00026AD5"/>
    <w:rsid w:val="00027B36"/>
    <w:rsid w:val="0003449E"/>
    <w:rsid w:val="0003538E"/>
    <w:rsid w:val="00035E1F"/>
    <w:rsid w:val="000379A7"/>
    <w:rsid w:val="00040EB8"/>
    <w:rsid w:val="00041094"/>
    <w:rsid w:val="000418CA"/>
    <w:rsid w:val="0004255E"/>
    <w:rsid w:val="0004578B"/>
    <w:rsid w:val="000465D5"/>
    <w:rsid w:val="000470D5"/>
    <w:rsid w:val="00050F02"/>
    <w:rsid w:val="0005129B"/>
    <w:rsid w:val="00051724"/>
    <w:rsid w:val="0005449E"/>
    <w:rsid w:val="00054C7D"/>
    <w:rsid w:val="000557BD"/>
    <w:rsid w:val="00055938"/>
    <w:rsid w:val="0005703C"/>
    <w:rsid w:val="00057519"/>
    <w:rsid w:val="00057B6D"/>
    <w:rsid w:val="000604EE"/>
    <w:rsid w:val="00061A7B"/>
    <w:rsid w:val="00062874"/>
    <w:rsid w:val="000658A6"/>
    <w:rsid w:val="00067898"/>
    <w:rsid w:val="00067DAD"/>
    <w:rsid w:val="00077A8F"/>
    <w:rsid w:val="00082C85"/>
    <w:rsid w:val="00082E86"/>
    <w:rsid w:val="00084B5B"/>
    <w:rsid w:val="0008654C"/>
    <w:rsid w:val="000870E9"/>
    <w:rsid w:val="000904ED"/>
    <w:rsid w:val="00091545"/>
    <w:rsid w:val="0009165E"/>
    <w:rsid w:val="0009434C"/>
    <w:rsid w:val="00096F4D"/>
    <w:rsid w:val="00096F84"/>
    <w:rsid w:val="000A0779"/>
    <w:rsid w:val="000A27A8"/>
    <w:rsid w:val="000A2B40"/>
    <w:rsid w:val="000A470B"/>
    <w:rsid w:val="000A49B9"/>
    <w:rsid w:val="000A59A8"/>
    <w:rsid w:val="000A59C0"/>
    <w:rsid w:val="000A5EB9"/>
    <w:rsid w:val="000A759E"/>
    <w:rsid w:val="000A78A9"/>
    <w:rsid w:val="000B1A90"/>
    <w:rsid w:val="000B2356"/>
    <w:rsid w:val="000B459D"/>
    <w:rsid w:val="000B51C0"/>
    <w:rsid w:val="000B577B"/>
    <w:rsid w:val="000B6FAC"/>
    <w:rsid w:val="000B70D9"/>
    <w:rsid w:val="000B73A1"/>
    <w:rsid w:val="000C0EB4"/>
    <w:rsid w:val="000C2133"/>
    <w:rsid w:val="000C2857"/>
    <w:rsid w:val="000C6107"/>
    <w:rsid w:val="000C711B"/>
    <w:rsid w:val="000C75A8"/>
    <w:rsid w:val="000D1024"/>
    <w:rsid w:val="000D14CE"/>
    <w:rsid w:val="000D1D15"/>
    <w:rsid w:val="000D2431"/>
    <w:rsid w:val="000D3D8B"/>
    <w:rsid w:val="000D69F2"/>
    <w:rsid w:val="000D76B7"/>
    <w:rsid w:val="000D76D9"/>
    <w:rsid w:val="000E0EC6"/>
    <w:rsid w:val="000E1D93"/>
    <w:rsid w:val="000E223C"/>
    <w:rsid w:val="000E34D3"/>
    <w:rsid w:val="000E3954"/>
    <w:rsid w:val="000E3E52"/>
    <w:rsid w:val="000E542C"/>
    <w:rsid w:val="000E6582"/>
    <w:rsid w:val="000F0F9F"/>
    <w:rsid w:val="000F22C4"/>
    <w:rsid w:val="000F3F43"/>
    <w:rsid w:val="000F4F17"/>
    <w:rsid w:val="000F5614"/>
    <w:rsid w:val="000F58ED"/>
    <w:rsid w:val="000F5D13"/>
    <w:rsid w:val="001044AD"/>
    <w:rsid w:val="0010529E"/>
    <w:rsid w:val="00107BD3"/>
    <w:rsid w:val="0011022E"/>
    <w:rsid w:val="00112571"/>
    <w:rsid w:val="00113421"/>
    <w:rsid w:val="00113D5B"/>
    <w:rsid w:val="00113F8F"/>
    <w:rsid w:val="00114FCA"/>
    <w:rsid w:val="00115D2B"/>
    <w:rsid w:val="0012061C"/>
    <w:rsid w:val="00121616"/>
    <w:rsid w:val="00121F1B"/>
    <w:rsid w:val="001236B5"/>
    <w:rsid w:val="00124FD9"/>
    <w:rsid w:val="00126FD7"/>
    <w:rsid w:val="00132D74"/>
    <w:rsid w:val="001349DB"/>
    <w:rsid w:val="00134B86"/>
    <w:rsid w:val="00135AEB"/>
    <w:rsid w:val="00136E58"/>
    <w:rsid w:val="00137A91"/>
    <w:rsid w:val="0014060A"/>
    <w:rsid w:val="001436C3"/>
    <w:rsid w:val="00144266"/>
    <w:rsid w:val="00144F8D"/>
    <w:rsid w:val="0014597C"/>
    <w:rsid w:val="00145E31"/>
    <w:rsid w:val="00147755"/>
    <w:rsid w:val="0015031A"/>
    <w:rsid w:val="00150DD3"/>
    <w:rsid w:val="00151BFE"/>
    <w:rsid w:val="001535C6"/>
    <w:rsid w:val="001547F9"/>
    <w:rsid w:val="00156688"/>
    <w:rsid w:val="00156F85"/>
    <w:rsid w:val="00160476"/>
    <w:rsid w:val="001607D8"/>
    <w:rsid w:val="00161325"/>
    <w:rsid w:val="00161401"/>
    <w:rsid w:val="00162612"/>
    <w:rsid w:val="00162B77"/>
    <w:rsid w:val="001635F3"/>
    <w:rsid w:val="0016739C"/>
    <w:rsid w:val="00173602"/>
    <w:rsid w:val="00173FC9"/>
    <w:rsid w:val="00175CB7"/>
    <w:rsid w:val="0017666F"/>
    <w:rsid w:val="00176BB8"/>
    <w:rsid w:val="001800F9"/>
    <w:rsid w:val="00182B9C"/>
    <w:rsid w:val="00184427"/>
    <w:rsid w:val="00184681"/>
    <w:rsid w:val="00186BDD"/>
    <w:rsid w:val="00186FED"/>
    <w:rsid w:val="001875B1"/>
    <w:rsid w:val="0019022E"/>
    <w:rsid w:val="00190674"/>
    <w:rsid w:val="00191120"/>
    <w:rsid w:val="001913D3"/>
    <w:rsid w:val="0019173E"/>
    <w:rsid w:val="00193431"/>
    <w:rsid w:val="001965A3"/>
    <w:rsid w:val="001968AE"/>
    <w:rsid w:val="001A2DCA"/>
    <w:rsid w:val="001A73B9"/>
    <w:rsid w:val="001A7F7D"/>
    <w:rsid w:val="001B1EF6"/>
    <w:rsid w:val="001B2A35"/>
    <w:rsid w:val="001B339A"/>
    <w:rsid w:val="001B571B"/>
    <w:rsid w:val="001B5E52"/>
    <w:rsid w:val="001B60A6"/>
    <w:rsid w:val="001B7CD4"/>
    <w:rsid w:val="001C2971"/>
    <w:rsid w:val="001C33F7"/>
    <w:rsid w:val="001C650B"/>
    <w:rsid w:val="001C6788"/>
    <w:rsid w:val="001C6D80"/>
    <w:rsid w:val="001C72B5"/>
    <w:rsid w:val="001C77FB"/>
    <w:rsid w:val="001D11AC"/>
    <w:rsid w:val="001D1509"/>
    <w:rsid w:val="001D1845"/>
    <w:rsid w:val="001D2E7A"/>
    <w:rsid w:val="001D3992"/>
    <w:rsid w:val="001D4919"/>
    <w:rsid w:val="001D4A3E"/>
    <w:rsid w:val="001E1757"/>
    <w:rsid w:val="001E2C3B"/>
    <w:rsid w:val="001E32E5"/>
    <w:rsid w:val="001E3AEE"/>
    <w:rsid w:val="001E416D"/>
    <w:rsid w:val="001E5A3E"/>
    <w:rsid w:val="001F2859"/>
    <w:rsid w:val="001F4EF8"/>
    <w:rsid w:val="001F574E"/>
    <w:rsid w:val="001F5AB1"/>
    <w:rsid w:val="001F73EA"/>
    <w:rsid w:val="00200579"/>
    <w:rsid w:val="00201337"/>
    <w:rsid w:val="00201579"/>
    <w:rsid w:val="002022EA"/>
    <w:rsid w:val="00202CB2"/>
    <w:rsid w:val="002044E9"/>
    <w:rsid w:val="00205B17"/>
    <w:rsid w:val="00205D9B"/>
    <w:rsid w:val="002106DE"/>
    <w:rsid w:val="002115A6"/>
    <w:rsid w:val="002125F1"/>
    <w:rsid w:val="00213436"/>
    <w:rsid w:val="00214033"/>
    <w:rsid w:val="002142EB"/>
    <w:rsid w:val="00214E91"/>
    <w:rsid w:val="002176C4"/>
    <w:rsid w:val="002204DA"/>
    <w:rsid w:val="0022371A"/>
    <w:rsid w:val="00224DAB"/>
    <w:rsid w:val="0022582A"/>
    <w:rsid w:val="002337E5"/>
    <w:rsid w:val="00236E1D"/>
    <w:rsid w:val="00237785"/>
    <w:rsid w:val="00237A2B"/>
    <w:rsid w:val="002406D3"/>
    <w:rsid w:val="002412A1"/>
    <w:rsid w:val="00241919"/>
    <w:rsid w:val="00241F82"/>
    <w:rsid w:val="00245365"/>
    <w:rsid w:val="00245D6E"/>
    <w:rsid w:val="00246546"/>
    <w:rsid w:val="002505E9"/>
    <w:rsid w:val="00250B84"/>
    <w:rsid w:val="00251FB9"/>
    <w:rsid w:val="002520AD"/>
    <w:rsid w:val="0025599F"/>
    <w:rsid w:val="00255FD9"/>
    <w:rsid w:val="0025660A"/>
    <w:rsid w:val="00257DF8"/>
    <w:rsid w:val="00257E4A"/>
    <w:rsid w:val="0026038D"/>
    <w:rsid w:val="002617BA"/>
    <w:rsid w:val="00261A58"/>
    <w:rsid w:val="00262E69"/>
    <w:rsid w:val="00263D78"/>
    <w:rsid w:val="00263EF8"/>
    <w:rsid w:val="002657BC"/>
    <w:rsid w:val="00270D59"/>
    <w:rsid w:val="0027175D"/>
    <w:rsid w:val="0027279B"/>
    <w:rsid w:val="002735DD"/>
    <w:rsid w:val="00274B97"/>
    <w:rsid w:val="00277968"/>
    <w:rsid w:val="00277974"/>
    <w:rsid w:val="002856CB"/>
    <w:rsid w:val="00286250"/>
    <w:rsid w:val="00290597"/>
    <w:rsid w:val="00290909"/>
    <w:rsid w:val="00291EF8"/>
    <w:rsid w:val="00295210"/>
    <w:rsid w:val="00296AE1"/>
    <w:rsid w:val="002973B0"/>
    <w:rsid w:val="0029793F"/>
    <w:rsid w:val="002A0F74"/>
    <w:rsid w:val="002A1C42"/>
    <w:rsid w:val="002A4508"/>
    <w:rsid w:val="002A617C"/>
    <w:rsid w:val="002A71CF"/>
    <w:rsid w:val="002B01D2"/>
    <w:rsid w:val="002B10CE"/>
    <w:rsid w:val="002B3E9D"/>
    <w:rsid w:val="002B574E"/>
    <w:rsid w:val="002C1ACD"/>
    <w:rsid w:val="002C1E38"/>
    <w:rsid w:val="002C3C52"/>
    <w:rsid w:val="002C535E"/>
    <w:rsid w:val="002C5F42"/>
    <w:rsid w:val="002C605E"/>
    <w:rsid w:val="002C77F4"/>
    <w:rsid w:val="002D0869"/>
    <w:rsid w:val="002D2AF7"/>
    <w:rsid w:val="002D4930"/>
    <w:rsid w:val="002D4A37"/>
    <w:rsid w:val="002D4BEE"/>
    <w:rsid w:val="002D5C94"/>
    <w:rsid w:val="002D6510"/>
    <w:rsid w:val="002D6982"/>
    <w:rsid w:val="002D69D6"/>
    <w:rsid w:val="002D78FE"/>
    <w:rsid w:val="002D7D68"/>
    <w:rsid w:val="002E0E41"/>
    <w:rsid w:val="002E4993"/>
    <w:rsid w:val="002E560E"/>
    <w:rsid w:val="002E5BAC"/>
    <w:rsid w:val="002E6010"/>
    <w:rsid w:val="002E6A51"/>
    <w:rsid w:val="002E7635"/>
    <w:rsid w:val="002F0CA4"/>
    <w:rsid w:val="002F0E85"/>
    <w:rsid w:val="002F2485"/>
    <w:rsid w:val="002F2576"/>
    <w:rsid w:val="002F265A"/>
    <w:rsid w:val="002F29E6"/>
    <w:rsid w:val="002F3B40"/>
    <w:rsid w:val="003014FD"/>
    <w:rsid w:val="003032C4"/>
    <w:rsid w:val="0030413F"/>
    <w:rsid w:val="00304A13"/>
    <w:rsid w:val="00304A33"/>
    <w:rsid w:val="00305EFE"/>
    <w:rsid w:val="0031003F"/>
    <w:rsid w:val="0031068F"/>
    <w:rsid w:val="00311506"/>
    <w:rsid w:val="00313B4B"/>
    <w:rsid w:val="00313D13"/>
    <w:rsid w:val="00313D85"/>
    <w:rsid w:val="0031508E"/>
    <w:rsid w:val="003150F6"/>
    <w:rsid w:val="00315CE3"/>
    <w:rsid w:val="0031629B"/>
    <w:rsid w:val="00317F49"/>
    <w:rsid w:val="003251FE"/>
    <w:rsid w:val="00325D9A"/>
    <w:rsid w:val="00326BB4"/>
    <w:rsid w:val="003274DB"/>
    <w:rsid w:val="003276DE"/>
    <w:rsid w:val="00327FBF"/>
    <w:rsid w:val="003327BE"/>
    <w:rsid w:val="00332A7B"/>
    <w:rsid w:val="00332EE7"/>
    <w:rsid w:val="003343E0"/>
    <w:rsid w:val="00334A78"/>
    <w:rsid w:val="00335539"/>
    <w:rsid w:val="00335E40"/>
    <w:rsid w:val="00337696"/>
    <w:rsid w:val="00337DCB"/>
    <w:rsid w:val="00342491"/>
    <w:rsid w:val="00344408"/>
    <w:rsid w:val="00345724"/>
    <w:rsid w:val="00345E37"/>
    <w:rsid w:val="00346A15"/>
    <w:rsid w:val="00346AEC"/>
    <w:rsid w:val="00347F3E"/>
    <w:rsid w:val="00350A92"/>
    <w:rsid w:val="00350AF6"/>
    <w:rsid w:val="00350CC0"/>
    <w:rsid w:val="003515BF"/>
    <w:rsid w:val="003543FD"/>
    <w:rsid w:val="00354BAC"/>
    <w:rsid w:val="00356472"/>
    <w:rsid w:val="0036078E"/>
    <w:rsid w:val="00360EFB"/>
    <w:rsid w:val="003621C3"/>
    <w:rsid w:val="00362816"/>
    <w:rsid w:val="0036382D"/>
    <w:rsid w:val="00363AF1"/>
    <w:rsid w:val="003657BB"/>
    <w:rsid w:val="00365810"/>
    <w:rsid w:val="00370ACE"/>
    <w:rsid w:val="0037255B"/>
    <w:rsid w:val="0037286D"/>
    <w:rsid w:val="00374655"/>
    <w:rsid w:val="00377890"/>
    <w:rsid w:val="00380350"/>
    <w:rsid w:val="00380B4E"/>
    <w:rsid w:val="00380F88"/>
    <w:rsid w:val="003816E4"/>
    <w:rsid w:val="00381F7A"/>
    <w:rsid w:val="00382268"/>
    <w:rsid w:val="00382C28"/>
    <w:rsid w:val="00382D71"/>
    <w:rsid w:val="0038597C"/>
    <w:rsid w:val="0038767D"/>
    <w:rsid w:val="0039131E"/>
    <w:rsid w:val="00394DDC"/>
    <w:rsid w:val="00395E06"/>
    <w:rsid w:val="00396535"/>
    <w:rsid w:val="003A04A6"/>
    <w:rsid w:val="003A1409"/>
    <w:rsid w:val="003A2EBF"/>
    <w:rsid w:val="003A4658"/>
    <w:rsid w:val="003A51FE"/>
    <w:rsid w:val="003A6A32"/>
    <w:rsid w:val="003A7074"/>
    <w:rsid w:val="003A7759"/>
    <w:rsid w:val="003A7F6E"/>
    <w:rsid w:val="003B03EA"/>
    <w:rsid w:val="003B345A"/>
    <w:rsid w:val="003B5D36"/>
    <w:rsid w:val="003B76F0"/>
    <w:rsid w:val="003B771B"/>
    <w:rsid w:val="003C138B"/>
    <w:rsid w:val="003C172F"/>
    <w:rsid w:val="003C3698"/>
    <w:rsid w:val="003C5267"/>
    <w:rsid w:val="003C7C34"/>
    <w:rsid w:val="003D0F37"/>
    <w:rsid w:val="003D2A7A"/>
    <w:rsid w:val="003D3B40"/>
    <w:rsid w:val="003D3E6A"/>
    <w:rsid w:val="003D4470"/>
    <w:rsid w:val="003D45F8"/>
    <w:rsid w:val="003D5150"/>
    <w:rsid w:val="003D6614"/>
    <w:rsid w:val="003D78F7"/>
    <w:rsid w:val="003E0DB3"/>
    <w:rsid w:val="003E1065"/>
    <w:rsid w:val="003E4336"/>
    <w:rsid w:val="003E5097"/>
    <w:rsid w:val="003F0BDC"/>
    <w:rsid w:val="003F1C3A"/>
    <w:rsid w:val="003F3145"/>
    <w:rsid w:val="003F4319"/>
    <w:rsid w:val="003F44BB"/>
    <w:rsid w:val="003F4DE4"/>
    <w:rsid w:val="003F4E7D"/>
    <w:rsid w:val="003F6F85"/>
    <w:rsid w:val="003F70D2"/>
    <w:rsid w:val="003F7D4D"/>
    <w:rsid w:val="00404A55"/>
    <w:rsid w:val="00407871"/>
    <w:rsid w:val="00411697"/>
    <w:rsid w:val="004116BC"/>
    <w:rsid w:val="004124E8"/>
    <w:rsid w:val="00414698"/>
    <w:rsid w:val="004150A1"/>
    <w:rsid w:val="00415422"/>
    <w:rsid w:val="00415649"/>
    <w:rsid w:val="0041625C"/>
    <w:rsid w:val="004166D7"/>
    <w:rsid w:val="0042565E"/>
    <w:rsid w:val="00430629"/>
    <w:rsid w:val="0043150B"/>
    <w:rsid w:val="00432C05"/>
    <w:rsid w:val="00432EB6"/>
    <w:rsid w:val="004336CA"/>
    <w:rsid w:val="00436E2B"/>
    <w:rsid w:val="00437279"/>
    <w:rsid w:val="00440379"/>
    <w:rsid w:val="00441393"/>
    <w:rsid w:val="004420ED"/>
    <w:rsid w:val="0044310D"/>
    <w:rsid w:val="004441F8"/>
    <w:rsid w:val="0044501F"/>
    <w:rsid w:val="00447B33"/>
    <w:rsid w:val="00447CF0"/>
    <w:rsid w:val="0045334D"/>
    <w:rsid w:val="00453C20"/>
    <w:rsid w:val="0045677C"/>
    <w:rsid w:val="00456DE1"/>
    <w:rsid w:val="00456E23"/>
    <w:rsid w:val="00456F10"/>
    <w:rsid w:val="00460D62"/>
    <w:rsid w:val="00461DDC"/>
    <w:rsid w:val="00462095"/>
    <w:rsid w:val="00463B48"/>
    <w:rsid w:val="0046464D"/>
    <w:rsid w:val="004662FC"/>
    <w:rsid w:val="00467E46"/>
    <w:rsid w:val="00467E6A"/>
    <w:rsid w:val="00470124"/>
    <w:rsid w:val="00473B8C"/>
    <w:rsid w:val="00474746"/>
    <w:rsid w:val="0047624A"/>
    <w:rsid w:val="00476942"/>
    <w:rsid w:val="00477D62"/>
    <w:rsid w:val="00481C27"/>
    <w:rsid w:val="00483828"/>
    <w:rsid w:val="0048441C"/>
    <w:rsid w:val="004871A2"/>
    <w:rsid w:val="004908B8"/>
    <w:rsid w:val="00491244"/>
    <w:rsid w:val="00491B26"/>
    <w:rsid w:val="00492A8D"/>
    <w:rsid w:val="00493B3C"/>
    <w:rsid w:val="004944C8"/>
    <w:rsid w:val="00495DDA"/>
    <w:rsid w:val="004A05A9"/>
    <w:rsid w:val="004A0EBF"/>
    <w:rsid w:val="004A3751"/>
    <w:rsid w:val="004A4EC4"/>
    <w:rsid w:val="004B5415"/>
    <w:rsid w:val="004B5DBD"/>
    <w:rsid w:val="004B65D9"/>
    <w:rsid w:val="004B7210"/>
    <w:rsid w:val="004B744B"/>
    <w:rsid w:val="004B7810"/>
    <w:rsid w:val="004C0C7E"/>
    <w:rsid w:val="004C0E4B"/>
    <w:rsid w:val="004C458B"/>
    <w:rsid w:val="004C5CCB"/>
    <w:rsid w:val="004D4109"/>
    <w:rsid w:val="004D6C87"/>
    <w:rsid w:val="004E062C"/>
    <w:rsid w:val="004E09FA"/>
    <w:rsid w:val="004E0BBB"/>
    <w:rsid w:val="004E1A00"/>
    <w:rsid w:val="004E1D57"/>
    <w:rsid w:val="004E2F16"/>
    <w:rsid w:val="004E3D03"/>
    <w:rsid w:val="004F26FF"/>
    <w:rsid w:val="004F2AA4"/>
    <w:rsid w:val="004F4AAE"/>
    <w:rsid w:val="004F5930"/>
    <w:rsid w:val="004F6196"/>
    <w:rsid w:val="004F6822"/>
    <w:rsid w:val="00500DF2"/>
    <w:rsid w:val="00502F34"/>
    <w:rsid w:val="00503044"/>
    <w:rsid w:val="005051B1"/>
    <w:rsid w:val="005120A1"/>
    <w:rsid w:val="005134D3"/>
    <w:rsid w:val="0051495F"/>
    <w:rsid w:val="00514D34"/>
    <w:rsid w:val="005165F0"/>
    <w:rsid w:val="005174AA"/>
    <w:rsid w:val="0052002F"/>
    <w:rsid w:val="005222AF"/>
    <w:rsid w:val="00523666"/>
    <w:rsid w:val="00525734"/>
    <w:rsid w:val="00525922"/>
    <w:rsid w:val="00526234"/>
    <w:rsid w:val="005270D2"/>
    <w:rsid w:val="005271B3"/>
    <w:rsid w:val="00534F34"/>
    <w:rsid w:val="0053692E"/>
    <w:rsid w:val="00536C1B"/>
    <w:rsid w:val="005378A6"/>
    <w:rsid w:val="005404CC"/>
    <w:rsid w:val="00540D36"/>
    <w:rsid w:val="00541AE0"/>
    <w:rsid w:val="00541ED1"/>
    <w:rsid w:val="005453DC"/>
    <w:rsid w:val="00547837"/>
    <w:rsid w:val="00551C89"/>
    <w:rsid w:val="005531D1"/>
    <w:rsid w:val="00553815"/>
    <w:rsid w:val="00553FE0"/>
    <w:rsid w:val="005542E1"/>
    <w:rsid w:val="00554424"/>
    <w:rsid w:val="00557434"/>
    <w:rsid w:val="0055777A"/>
    <w:rsid w:val="0056100C"/>
    <w:rsid w:val="005612AB"/>
    <w:rsid w:val="00561E99"/>
    <w:rsid w:val="00561ECB"/>
    <w:rsid w:val="00563D55"/>
    <w:rsid w:val="005641A2"/>
    <w:rsid w:val="00565EF6"/>
    <w:rsid w:val="005664F2"/>
    <w:rsid w:val="00567298"/>
    <w:rsid w:val="00572447"/>
    <w:rsid w:val="005724B6"/>
    <w:rsid w:val="0057306F"/>
    <w:rsid w:val="0057391F"/>
    <w:rsid w:val="00574ADC"/>
    <w:rsid w:val="0057589F"/>
    <w:rsid w:val="00576178"/>
    <w:rsid w:val="005805D2"/>
    <w:rsid w:val="00581239"/>
    <w:rsid w:val="00581963"/>
    <w:rsid w:val="0058424D"/>
    <w:rsid w:val="005867DC"/>
    <w:rsid w:val="00586AEF"/>
    <w:rsid w:val="00586C48"/>
    <w:rsid w:val="00586C66"/>
    <w:rsid w:val="00592261"/>
    <w:rsid w:val="005926CA"/>
    <w:rsid w:val="00593EFC"/>
    <w:rsid w:val="00595415"/>
    <w:rsid w:val="00596CAB"/>
    <w:rsid w:val="00597652"/>
    <w:rsid w:val="005A0703"/>
    <w:rsid w:val="005A080B"/>
    <w:rsid w:val="005A0FCA"/>
    <w:rsid w:val="005A4C10"/>
    <w:rsid w:val="005A7081"/>
    <w:rsid w:val="005A72F5"/>
    <w:rsid w:val="005A7AEF"/>
    <w:rsid w:val="005B12A5"/>
    <w:rsid w:val="005B32CF"/>
    <w:rsid w:val="005B48B7"/>
    <w:rsid w:val="005B6050"/>
    <w:rsid w:val="005C161A"/>
    <w:rsid w:val="005C1BCB"/>
    <w:rsid w:val="005C2312"/>
    <w:rsid w:val="005C4735"/>
    <w:rsid w:val="005C5C63"/>
    <w:rsid w:val="005C6931"/>
    <w:rsid w:val="005D03E9"/>
    <w:rsid w:val="005D304B"/>
    <w:rsid w:val="005D329D"/>
    <w:rsid w:val="005D3920"/>
    <w:rsid w:val="005D5489"/>
    <w:rsid w:val="005D6E5D"/>
    <w:rsid w:val="005E091A"/>
    <w:rsid w:val="005E116F"/>
    <w:rsid w:val="005E285F"/>
    <w:rsid w:val="005E3989"/>
    <w:rsid w:val="005E3EC2"/>
    <w:rsid w:val="005E4659"/>
    <w:rsid w:val="005E4F41"/>
    <w:rsid w:val="005E52DE"/>
    <w:rsid w:val="005E5AB7"/>
    <w:rsid w:val="005E657A"/>
    <w:rsid w:val="005E6CAB"/>
    <w:rsid w:val="005E6EA5"/>
    <w:rsid w:val="005E7063"/>
    <w:rsid w:val="005F09A5"/>
    <w:rsid w:val="005F116E"/>
    <w:rsid w:val="005F1314"/>
    <w:rsid w:val="005F1386"/>
    <w:rsid w:val="005F17C2"/>
    <w:rsid w:val="005F1D95"/>
    <w:rsid w:val="005F4BA4"/>
    <w:rsid w:val="005F4ECC"/>
    <w:rsid w:val="005F7025"/>
    <w:rsid w:val="005F71F1"/>
    <w:rsid w:val="00600C2B"/>
    <w:rsid w:val="00606A1F"/>
    <w:rsid w:val="00611711"/>
    <w:rsid w:val="00611BF0"/>
    <w:rsid w:val="006127AC"/>
    <w:rsid w:val="00612930"/>
    <w:rsid w:val="00617834"/>
    <w:rsid w:val="006218E2"/>
    <w:rsid w:val="00621A47"/>
    <w:rsid w:val="00622C26"/>
    <w:rsid w:val="00623803"/>
    <w:rsid w:val="0062434F"/>
    <w:rsid w:val="00624DBA"/>
    <w:rsid w:val="0062618F"/>
    <w:rsid w:val="006304CF"/>
    <w:rsid w:val="00630770"/>
    <w:rsid w:val="00634A78"/>
    <w:rsid w:val="0063671A"/>
    <w:rsid w:val="006373AF"/>
    <w:rsid w:val="00640596"/>
    <w:rsid w:val="00641794"/>
    <w:rsid w:val="00642025"/>
    <w:rsid w:val="006427C1"/>
    <w:rsid w:val="00642ECC"/>
    <w:rsid w:val="00646AFD"/>
    <w:rsid w:val="00646E87"/>
    <w:rsid w:val="0064719F"/>
    <w:rsid w:val="0065107F"/>
    <w:rsid w:val="006520C2"/>
    <w:rsid w:val="00653871"/>
    <w:rsid w:val="00655E09"/>
    <w:rsid w:val="00657071"/>
    <w:rsid w:val="00661684"/>
    <w:rsid w:val="00661946"/>
    <w:rsid w:val="00662064"/>
    <w:rsid w:val="00663372"/>
    <w:rsid w:val="00664D43"/>
    <w:rsid w:val="00666061"/>
    <w:rsid w:val="00666380"/>
    <w:rsid w:val="00667424"/>
    <w:rsid w:val="00667792"/>
    <w:rsid w:val="00670776"/>
    <w:rsid w:val="006715E1"/>
    <w:rsid w:val="00671677"/>
    <w:rsid w:val="00672F66"/>
    <w:rsid w:val="006744D8"/>
    <w:rsid w:val="006750F2"/>
    <w:rsid w:val="006752D6"/>
    <w:rsid w:val="00675E02"/>
    <w:rsid w:val="00676980"/>
    <w:rsid w:val="006771ED"/>
    <w:rsid w:val="00677854"/>
    <w:rsid w:val="00683106"/>
    <w:rsid w:val="0068553C"/>
    <w:rsid w:val="00685F34"/>
    <w:rsid w:val="0068646F"/>
    <w:rsid w:val="0069043A"/>
    <w:rsid w:val="00693B1F"/>
    <w:rsid w:val="00695656"/>
    <w:rsid w:val="006973E6"/>
    <w:rsid w:val="006975A8"/>
    <w:rsid w:val="006A1012"/>
    <w:rsid w:val="006A3434"/>
    <w:rsid w:val="006A7DF5"/>
    <w:rsid w:val="006B0B7E"/>
    <w:rsid w:val="006B3398"/>
    <w:rsid w:val="006B37CE"/>
    <w:rsid w:val="006B3E4C"/>
    <w:rsid w:val="006B4141"/>
    <w:rsid w:val="006B53E4"/>
    <w:rsid w:val="006B54CC"/>
    <w:rsid w:val="006B5750"/>
    <w:rsid w:val="006B76D2"/>
    <w:rsid w:val="006C0517"/>
    <w:rsid w:val="006C1376"/>
    <w:rsid w:val="006C2431"/>
    <w:rsid w:val="006C48F9"/>
    <w:rsid w:val="006C5FF8"/>
    <w:rsid w:val="006D0F9C"/>
    <w:rsid w:val="006D17FD"/>
    <w:rsid w:val="006D264A"/>
    <w:rsid w:val="006D33C4"/>
    <w:rsid w:val="006D3B14"/>
    <w:rsid w:val="006D5317"/>
    <w:rsid w:val="006D567E"/>
    <w:rsid w:val="006E0E7D"/>
    <w:rsid w:val="006E10BF"/>
    <w:rsid w:val="006E1FA2"/>
    <w:rsid w:val="006E79FE"/>
    <w:rsid w:val="006F1C14"/>
    <w:rsid w:val="006F4B80"/>
    <w:rsid w:val="006F7924"/>
    <w:rsid w:val="006F7964"/>
    <w:rsid w:val="00700130"/>
    <w:rsid w:val="00702C17"/>
    <w:rsid w:val="007034C4"/>
    <w:rsid w:val="00703A6A"/>
    <w:rsid w:val="00703FE5"/>
    <w:rsid w:val="00715C03"/>
    <w:rsid w:val="00716BD6"/>
    <w:rsid w:val="00717078"/>
    <w:rsid w:val="00722236"/>
    <w:rsid w:val="00723824"/>
    <w:rsid w:val="00724070"/>
    <w:rsid w:val="00724B0A"/>
    <w:rsid w:val="007252E9"/>
    <w:rsid w:val="00725CCA"/>
    <w:rsid w:val="0072737A"/>
    <w:rsid w:val="00727FFE"/>
    <w:rsid w:val="007311E7"/>
    <w:rsid w:val="00731DEE"/>
    <w:rsid w:val="00734BC6"/>
    <w:rsid w:val="0074084C"/>
    <w:rsid w:val="00741887"/>
    <w:rsid w:val="00742003"/>
    <w:rsid w:val="0074411B"/>
    <w:rsid w:val="007541D3"/>
    <w:rsid w:val="0075584B"/>
    <w:rsid w:val="00756B8D"/>
    <w:rsid w:val="007577D7"/>
    <w:rsid w:val="00760004"/>
    <w:rsid w:val="00760C32"/>
    <w:rsid w:val="007652AB"/>
    <w:rsid w:val="007669E1"/>
    <w:rsid w:val="0076784E"/>
    <w:rsid w:val="007707E1"/>
    <w:rsid w:val="00770F6D"/>
    <w:rsid w:val="007715E8"/>
    <w:rsid w:val="00773A35"/>
    <w:rsid w:val="00776004"/>
    <w:rsid w:val="007760AF"/>
    <w:rsid w:val="00777441"/>
    <w:rsid w:val="00777956"/>
    <w:rsid w:val="00777F83"/>
    <w:rsid w:val="007811C4"/>
    <w:rsid w:val="00783EB0"/>
    <w:rsid w:val="0078486B"/>
    <w:rsid w:val="0078486F"/>
    <w:rsid w:val="00785A39"/>
    <w:rsid w:val="00785B20"/>
    <w:rsid w:val="0078692B"/>
    <w:rsid w:val="00787D8A"/>
    <w:rsid w:val="00790277"/>
    <w:rsid w:val="00791EBC"/>
    <w:rsid w:val="00793577"/>
    <w:rsid w:val="00795637"/>
    <w:rsid w:val="00796D20"/>
    <w:rsid w:val="007A068C"/>
    <w:rsid w:val="007A07E8"/>
    <w:rsid w:val="007A1916"/>
    <w:rsid w:val="007A214B"/>
    <w:rsid w:val="007A446A"/>
    <w:rsid w:val="007A4FEF"/>
    <w:rsid w:val="007A53A6"/>
    <w:rsid w:val="007A6159"/>
    <w:rsid w:val="007A6ED5"/>
    <w:rsid w:val="007A7E14"/>
    <w:rsid w:val="007B1489"/>
    <w:rsid w:val="007B27E9"/>
    <w:rsid w:val="007B2C5B"/>
    <w:rsid w:val="007B2D11"/>
    <w:rsid w:val="007B3A8B"/>
    <w:rsid w:val="007B4994"/>
    <w:rsid w:val="007B5E2B"/>
    <w:rsid w:val="007B6700"/>
    <w:rsid w:val="007B6A93"/>
    <w:rsid w:val="007B7377"/>
    <w:rsid w:val="007B7BEC"/>
    <w:rsid w:val="007C0218"/>
    <w:rsid w:val="007C25BB"/>
    <w:rsid w:val="007C4856"/>
    <w:rsid w:val="007D1805"/>
    <w:rsid w:val="007D2107"/>
    <w:rsid w:val="007D223A"/>
    <w:rsid w:val="007D3760"/>
    <w:rsid w:val="007D3A42"/>
    <w:rsid w:val="007D3D22"/>
    <w:rsid w:val="007D581E"/>
    <w:rsid w:val="007D5895"/>
    <w:rsid w:val="007D6CF3"/>
    <w:rsid w:val="007D77AB"/>
    <w:rsid w:val="007E23AC"/>
    <w:rsid w:val="007E28D0"/>
    <w:rsid w:val="007E30DF"/>
    <w:rsid w:val="007F2C43"/>
    <w:rsid w:val="007F3679"/>
    <w:rsid w:val="007F5BBC"/>
    <w:rsid w:val="007F7544"/>
    <w:rsid w:val="00800995"/>
    <w:rsid w:val="00803201"/>
    <w:rsid w:val="00803F31"/>
    <w:rsid w:val="00804736"/>
    <w:rsid w:val="00804C82"/>
    <w:rsid w:val="00805282"/>
    <w:rsid w:val="0080602A"/>
    <w:rsid w:val="008069C5"/>
    <w:rsid w:val="0081117E"/>
    <w:rsid w:val="00814782"/>
    <w:rsid w:val="00814B1B"/>
    <w:rsid w:val="008165B6"/>
    <w:rsid w:val="00816F79"/>
    <w:rsid w:val="008172F8"/>
    <w:rsid w:val="00820C2C"/>
    <w:rsid w:val="00821A7D"/>
    <w:rsid w:val="00824C79"/>
    <w:rsid w:val="00827301"/>
    <w:rsid w:val="00830829"/>
    <w:rsid w:val="0083101F"/>
    <w:rsid w:val="008310C9"/>
    <w:rsid w:val="008326B2"/>
    <w:rsid w:val="00834150"/>
    <w:rsid w:val="008357F2"/>
    <w:rsid w:val="00835BD5"/>
    <w:rsid w:val="00835EA0"/>
    <w:rsid w:val="00837AED"/>
    <w:rsid w:val="0084098D"/>
    <w:rsid w:val="00841504"/>
    <w:rsid w:val="008416E0"/>
    <w:rsid w:val="00841E7A"/>
    <w:rsid w:val="00842B85"/>
    <w:rsid w:val="00843779"/>
    <w:rsid w:val="00843CED"/>
    <w:rsid w:val="00844B35"/>
    <w:rsid w:val="0084610A"/>
    <w:rsid w:val="00846831"/>
    <w:rsid w:val="00846D0C"/>
    <w:rsid w:val="00846E39"/>
    <w:rsid w:val="008473F2"/>
    <w:rsid w:val="00847B32"/>
    <w:rsid w:val="00853A73"/>
    <w:rsid w:val="00854BCE"/>
    <w:rsid w:val="00857346"/>
    <w:rsid w:val="008603E0"/>
    <w:rsid w:val="008616E0"/>
    <w:rsid w:val="00862860"/>
    <w:rsid w:val="00865532"/>
    <w:rsid w:val="00866600"/>
    <w:rsid w:val="00867686"/>
    <w:rsid w:val="00872AF9"/>
    <w:rsid w:val="008737D3"/>
    <w:rsid w:val="00874179"/>
    <w:rsid w:val="008747E0"/>
    <w:rsid w:val="00876841"/>
    <w:rsid w:val="00881B99"/>
    <w:rsid w:val="00881BC8"/>
    <w:rsid w:val="00882B3C"/>
    <w:rsid w:val="00882DE9"/>
    <w:rsid w:val="00886C21"/>
    <w:rsid w:val="0088783D"/>
    <w:rsid w:val="00887BB9"/>
    <w:rsid w:val="008915DD"/>
    <w:rsid w:val="00894316"/>
    <w:rsid w:val="008972C3"/>
    <w:rsid w:val="008A28D9"/>
    <w:rsid w:val="008A2D71"/>
    <w:rsid w:val="008A30BA"/>
    <w:rsid w:val="008A52DC"/>
    <w:rsid w:val="008A5435"/>
    <w:rsid w:val="008A61A5"/>
    <w:rsid w:val="008A71CF"/>
    <w:rsid w:val="008B0EAB"/>
    <w:rsid w:val="008B1E74"/>
    <w:rsid w:val="008B4283"/>
    <w:rsid w:val="008B62E0"/>
    <w:rsid w:val="008B7085"/>
    <w:rsid w:val="008B74F3"/>
    <w:rsid w:val="008C2A0C"/>
    <w:rsid w:val="008C2AA4"/>
    <w:rsid w:val="008C33B5"/>
    <w:rsid w:val="008C3A72"/>
    <w:rsid w:val="008C46F4"/>
    <w:rsid w:val="008C4A94"/>
    <w:rsid w:val="008C64A8"/>
    <w:rsid w:val="008C64D2"/>
    <w:rsid w:val="008C685D"/>
    <w:rsid w:val="008C6969"/>
    <w:rsid w:val="008D0234"/>
    <w:rsid w:val="008D45D2"/>
    <w:rsid w:val="008D5CCD"/>
    <w:rsid w:val="008E1D70"/>
    <w:rsid w:val="008E1F69"/>
    <w:rsid w:val="008E2941"/>
    <w:rsid w:val="008E5BD6"/>
    <w:rsid w:val="008E76B1"/>
    <w:rsid w:val="008F304D"/>
    <w:rsid w:val="008F33E4"/>
    <w:rsid w:val="008F34F4"/>
    <w:rsid w:val="008F38BB"/>
    <w:rsid w:val="008F57D8"/>
    <w:rsid w:val="00901A05"/>
    <w:rsid w:val="009027AD"/>
    <w:rsid w:val="00902818"/>
    <w:rsid w:val="00902834"/>
    <w:rsid w:val="00903A29"/>
    <w:rsid w:val="00910F3B"/>
    <w:rsid w:val="009110DD"/>
    <w:rsid w:val="00913056"/>
    <w:rsid w:val="00914AC7"/>
    <w:rsid w:val="00914E26"/>
    <w:rsid w:val="0091590F"/>
    <w:rsid w:val="009217F2"/>
    <w:rsid w:val="0092327C"/>
    <w:rsid w:val="00923B4D"/>
    <w:rsid w:val="00925012"/>
    <w:rsid w:val="0092540C"/>
    <w:rsid w:val="00925B39"/>
    <w:rsid w:val="00925E0F"/>
    <w:rsid w:val="009261AF"/>
    <w:rsid w:val="00926DF8"/>
    <w:rsid w:val="00931A57"/>
    <w:rsid w:val="00933EE0"/>
    <w:rsid w:val="0093492E"/>
    <w:rsid w:val="00935A6C"/>
    <w:rsid w:val="00935CC6"/>
    <w:rsid w:val="00935D23"/>
    <w:rsid w:val="00937298"/>
    <w:rsid w:val="009414E6"/>
    <w:rsid w:val="00942EAD"/>
    <w:rsid w:val="00946173"/>
    <w:rsid w:val="0094666D"/>
    <w:rsid w:val="00947A3F"/>
    <w:rsid w:val="00950900"/>
    <w:rsid w:val="00950B15"/>
    <w:rsid w:val="009522EF"/>
    <w:rsid w:val="00952CCB"/>
    <w:rsid w:val="0095450F"/>
    <w:rsid w:val="00956901"/>
    <w:rsid w:val="009579D5"/>
    <w:rsid w:val="0096157C"/>
    <w:rsid w:val="0096203C"/>
    <w:rsid w:val="009623EE"/>
    <w:rsid w:val="00962AE0"/>
    <w:rsid w:val="00962EC1"/>
    <w:rsid w:val="009630F5"/>
    <w:rsid w:val="00963DC4"/>
    <w:rsid w:val="009656B9"/>
    <w:rsid w:val="0096631C"/>
    <w:rsid w:val="00967DD9"/>
    <w:rsid w:val="00967E43"/>
    <w:rsid w:val="00970E06"/>
    <w:rsid w:val="00971591"/>
    <w:rsid w:val="00971B08"/>
    <w:rsid w:val="009727CB"/>
    <w:rsid w:val="00972F1C"/>
    <w:rsid w:val="00974511"/>
    <w:rsid w:val="00974564"/>
    <w:rsid w:val="00974B53"/>
    <w:rsid w:val="00974E99"/>
    <w:rsid w:val="009764FA"/>
    <w:rsid w:val="0098007B"/>
    <w:rsid w:val="00980192"/>
    <w:rsid w:val="00980799"/>
    <w:rsid w:val="009812B5"/>
    <w:rsid w:val="00982A22"/>
    <w:rsid w:val="009830CC"/>
    <w:rsid w:val="00983287"/>
    <w:rsid w:val="00986A69"/>
    <w:rsid w:val="00990540"/>
    <w:rsid w:val="0099070B"/>
    <w:rsid w:val="00994D97"/>
    <w:rsid w:val="009959C0"/>
    <w:rsid w:val="0099752C"/>
    <w:rsid w:val="009A05CB"/>
    <w:rsid w:val="009A07B7"/>
    <w:rsid w:val="009B0C65"/>
    <w:rsid w:val="009B1545"/>
    <w:rsid w:val="009B18A7"/>
    <w:rsid w:val="009B2B7A"/>
    <w:rsid w:val="009B372E"/>
    <w:rsid w:val="009B417B"/>
    <w:rsid w:val="009B492C"/>
    <w:rsid w:val="009B49C5"/>
    <w:rsid w:val="009B5023"/>
    <w:rsid w:val="009B6582"/>
    <w:rsid w:val="009B785E"/>
    <w:rsid w:val="009C26F8"/>
    <w:rsid w:val="009C387B"/>
    <w:rsid w:val="009C3EB2"/>
    <w:rsid w:val="009C609E"/>
    <w:rsid w:val="009C6984"/>
    <w:rsid w:val="009D05FC"/>
    <w:rsid w:val="009D25B8"/>
    <w:rsid w:val="009D26AB"/>
    <w:rsid w:val="009D6B98"/>
    <w:rsid w:val="009E075B"/>
    <w:rsid w:val="009E16EC"/>
    <w:rsid w:val="009E1F25"/>
    <w:rsid w:val="009E364F"/>
    <w:rsid w:val="009E433C"/>
    <w:rsid w:val="009E4A4D"/>
    <w:rsid w:val="009E575A"/>
    <w:rsid w:val="009E6578"/>
    <w:rsid w:val="009F081F"/>
    <w:rsid w:val="009F2B58"/>
    <w:rsid w:val="009F42AD"/>
    <w:rsid w:val="009F4A19"/>
    <w:rsid w:val="00A0107C"/>
    <w:rsid w:val="00A06A0E"/>
    <w:rsid w:val="00A06A3D"/>
    <w:rsid w:val="00A07CE4"/>
    <w:rsid w:val="00A10EBA"/>
    <w:rsid w:val="00A11128"/>
    <w:rsid w:val="00A1168D"/>
    <w:rsid w:val="00A13E56"/>
    <w:rsid w:val="00A144AB"/>
    <w:rsid w:val="00A15050"/>
    <w:rsid w:val="00A17417"/>
    <w:rsid w:val="00A1753B"/>
    <w:rsid w:val="00A179F2"/>
    <w:rsid w:val="00A216C6"/>
    <w:rsid w:val="00A227BF"/>
    <w:rsid w:val="00A23CAC"/>
    <w:rsid w:val="00A24838"/>
    <w:rsid w:val="00A25873"/>
    <w:rsid w:val="00A2743E"/>
    <w:rsid w:val="00A27BFE"/>
    <w:rsid w:val="00A3074A"/>
    <w:rsid w:val="00A30950"/>
    <w:rsid w:val="00A30C33"/>
    <w:rsid w:val="00A32CC8"/>
    <w:rsid w:val="00A37681"/>
    <w:rsid w:val="00A37755"/>
    <w:rsid w:val="00A4074B"/>
    <w:rsid w:val="00A42D55"/>
    <w:rsid w:val="00A4308C"/>
    <w:rsid w:val="00A43432"/>
    <w:rsid w:val="00A44836"/>
    <w:rsid w:val="00A44A94"/>
    <w:rsid w:val="00A477E0"/>
    <w:rsid w:val="00A503CC"/>
    <w:rsid w:val="00A524B5"/>
    <w:rsid w:val="00A53E1D"/>
    <w:rsid w:val="00A548F0"/>
    <w:rsid w:val="00A549B3"/>
    <w:rsid w:val="00A56184"/>
    <w:rsid w:val="00A64651"/>
    <w:rsid w:val="00A66081"/>
    <w:rsid w:val="00A670C1"/>
    <w:rsid w:val="00A67954"/>
    <w:rsid w:val="00A700C8"/>
    <w:rsid w:val="00A72734"/>
    <w:rsid w:val="00A72893"/>
    <w:rsid w:val="00A72ED7"/>
    <w:rsid w:val="00A738A8"/>
    <w:rsid w:val="00A800A9"/>
    <w:rsid w:val="00A8083F"/>
    <w:rsid w:val="00A80E6A"/>
    <w:rsid w:val="00A811DA"/>
    <w:rsid w:val="00A820EB"/>
    <w:rsid w:val="00A8271F"/>
    <w:rsid w:val="00A83FF2"/>
    <w:rsid w:val="00A8599E"/>
    <w:rsid w:val="00A86343"/>
    <w:rsid w:val="00A865AC"/>
    <w:rsid w:val="00A87080"/>
    <w:rsid w:val="00A90AAC"/>
    <w:rsid w:val="00A90D86"/>
    <w:rsid w:val="00A91DBA"/>
    <w:rsid w:val="00A93778"/>
    <w:rsid w:val="00A9632F"/>
    <w:rsid w:val="00A970BF"/>
    <w:rsid w:val="00A97484"/>
    <w:rsid w:val="00A9773E"/>
    <w:rsid w:val="00A97900"/>
    <w:rsid w:val="00AA09CD"/>
    <w:rsid w:val="00AA0FAE"/>
    <w:rsid w:val="00AA1B91"/>
    <w:rsid w:val="00AA1D7A"/>
    <w:rsid w:val="00AA27EB"/>
    <w:rsid w:val="00AA3450"/>
    <w:rsid w:val="00AA3E01"/>
    <w:rsid w:val="00AA5F11"/>
    <w:rsid w:val="00AB0BFA"/>
    <w:rsid w:val="00AB2C66"/>
    <w:rsid w:val="00AB48FD"/>
    <w:rsid w:val="00AB76B7"/>
    <w:rsid w:val="00AC33A2"/>
    <w:rsid w:val="00AC583D"/>
    <w:rsid w:val="00AC72DE"/>
    <w:rsid w:val="00AD12E6"/>
    <w:rsid w:val="00AD1FD7"/>
    <w:rsid w:val="00AD38F7"/>
    <w:rsid w:val="00AD73C4"/>
    <w:rsid w:val="00AE4030"/>
    <w:rsid w:val="00AE468B"/>
    <w:rsid w:val="00AE65F1"/>
    <w:rsid w:val="00AE6BB4"/>
    <w:rsid w:val="00AE72EE"/>
    <w:rsid w:val="00AE7434"/>
    <w:rsid w:val="00AE74AD"/>
    <w:rsid w:val="00AE7882"/>
    <w:rsid w:val="00AF159C"/>
    <w:rsid w:val="00AF68B3"/>
    <w:rsid w:val="00AF7451"/>
    <w:rsid w:val="00B007F2"/>
    <w:rsid w:val="00B00888"/>
    <w:rsid w:val="00B01873"/>
    <w:rsid w:val="00B01FB6"/>
    <w:rsid w:val="00B03E51"/>
    <w:rsid w:val="00B0572F"/>
    <w:rsid w:val="00B074AB"/>
    <w:rsid w:val="00B07717"/>
    <w:rsid w:val="00B12D11"/>
    <w:rsid w:val="00B13AC5"/>
    <w:rsid w:val="00B16334"/>
    <w:rsid w:val="00B17253"/>
    <w:rsid w:val="00B23900"/>
    <w:rsid w:val="00B250D6"/>
    <w:rsid w:val="00B2583D"/>
    <w:rsid w:val="00B26177"/>
    <w:rsid w:val="00B26A2D"/>
    <w:rsid w:val="00B30709"/>
    <w:rsid w:val="00B31A41"/>
    <w:rsid w:val="00B40199"/>
    <w:rsid w:val="00B40EB6"/>
    <w:rsid w:val="00B4121E"/>
    <w:rsid w:val="00B42BDC"/>
    <w:rsid w:val="00B43983"/>
    <w:rsid w:val="00B442A9"/>
    <w:rsid w:val="00B453D3"/>
    <w:rsid w:val="00B45400"/>
    <w:rsid w:val="00B502FF"/>
    <w:rsid w:val="00B50327"/>
    <w:rsid w:val="00B50520"/>
    <w:rsid w:val="00B50B90"/>
    <w:rsid w:val="00B50E28"/>
    <w:rsid w:val="00B52966"/>
    <w:rsid w:val="00B55ACF"/>
    <w:rsid w:val="00B56A75"/>
    <w:rsid w:val="00B6066D"/>
    <w:rsid w:val="00B61D2F"/>
    <w:rsid w:val="00B621CA"/>
    <w:rsid w:val="00B643DF"/>
    <w:rsid w:val="00B65300"/>
    <w:rsid w:val="00B658B7"/>
    <w:rsid w:val="00B67422"/>
    <w:rsid w:val="00B70796"/>
    <w:rsid w:val="00B70906"/>
    <w:rsid w:val="00B70B31"/>
    <w:rsid w:val="00B70BD4"/>
    <w:rsid w:val="00B712CA"/>
    <w:rsid w:val="00B73463"/>
    <w:rsid w:val="00B75110"/>
    <w:rsid w:val="00B90123"/>
    <w:rsid w:val="00B9016D"/>
    <w:rsid w:val="00B9018A"/>
    <w:rsid w:val="00B91613"/>
    <w:rsid w:val="00B9179C"/>
    <w:rsid w:val="00B92476"/>
    <w:rsid w:val="00B96716"/>
    <w:rsid w:val="00B97FFD"/>
    <w:rsid w:val="00BA0F98"/>
    <w:rsid w:val="00BA1517"/>
    <w:rsid w:val="00BA1C02"/>
    <w:rsid w:val="00BA4E39"/>
    <w:rsid w:val="00BA67FD"/>
    <w:rsid w:val="00BA77AC"/>
    <w:rsid w:val="00BA7C48"/>
    <w:rsid w:val="00BC1CB1"/>
    <w:rsid w:val="00BC251F"/>
    <w:rsid w:val="00BC27F6"/>
    <w:rsid w:val="00BC39F4"/>
    <w:rsid w:val="00BC7FE0"/>
    <w:rsid w:val="00BD150C"/>
    <w:rsid w:val="00BD1587"/>
    <w:rsid w:val="00BD2019"/>
    <w:rsid w:val="00BD439D"/>
    <w:rsid w:val="00BD6A20"/>
    <w:rsid w:val="00BD7EE1"/>
    <w:rsid w:val="00BE11EE"/>
    <w:rsid w:val="00BE1453"/>
    <w:rsid w:val="00BE2D40"/>
    <w:rsid w:val="00BE48B0"/>
    <w:rsid w:val="00BE5568"/>
    <w:rsid w:val="00BE5764"/>
    <w:rsid w:val="00BE6069"/>
    <w:rsid w:val="00BF0824"/>
    <w:rsid w:val="00BF1358"/>
    <w:rsid w:val="00BF22C8"/>
    <w:rsid w:val="00BF397E"/>
    <w:rsid w:val="00BF5EB1"/>
    <w:rsid w:val="00BF652D"/>
    <w:rsid w:val="00C0106D"/>
    <w:rsid w:val="00C01B7E"/>
    <w:rsid w:val="00C02201"/>
    <w:rsid w:val="00C02FFF"/>
    <w:rsid w:val="00C035F1"/>
    <w:rsid w:val="00C06E45"/>
    <w:rsid w:val="00C07E82"/>
    <w:rsid w:val="00C07F52"/>
    <w:rsid w:val="00C111E5"/>
    <w:rsid w:val="00C1208D"/>
    <w:rsid w:val="00C12899"/>
    <w:rsid w:val="00C130C5"/>
    <w:rsid w:val="00C133BE"/>
    <w:rsid w:val="00C1400A"/>
    <w:rsid w:val="00C16061"/>
    <w:rsid w:val="00C222B4"/>
    <w:rsid w:val="00C262E4"/>
    <w:rsid w:val="00C2743C"/>
    <w:rsid w:val="00C33E20"/>
    <w:rsid w:val="00C35CF6"/>
    <w:rsid w:val="00C3725B"/>
    <w:rsid w:val="00C401B7"/>
    <w:rsid w:val="00C4053D"/>
    <w:rsid w:val="00C41110"/>
    <w:rsid w:val="00C4208F"/>
    <w:rsid w:val="00C43BD6"/>
    <w:rsid w:val="00C44E7F"/>
    <w:rsid w:val="00C45309"/>
    <w:rsid w:val="00C45421"/>
    <w:rsid w:val="00C46538"/>
    <w:rsid w:val="00C473B5"/>
    <w:rsid w:val="00C47DF0"/>
    <w:rsid w:val="00C522BE"/>
    <w:rsid w:val="00C523AF"/>
    <w:rsid w:val="00C52413"/>
    <w:rsid w:val="00C5244D"/>
    <w:rsid w:val="00C52700"/>
    <w:rsid w:val="00C533EC"/>
    <w:rsid w:val="00C5470E"/>
    <w:rsid w:val="00C55EFB"/>
    <w:rsid w:val="00C55FE8"/>
    <w:rsid w:val="00C56585"/>
    <w:rsid w:val="00C56B3F"/>
    <w:rsid w:val="00C601FD"/>
    <w:rsid w:val="00C61CC1"/>
    <w:rsid w:val="00C623B1"/>
    <w:rsid w:val="00C62DF5"/>
    <w:rsid w:val="00C646D1"/>
    <w:rsid w:val="00C65492"/>
    <w:rsid w:val="00C65C4C"/>
    <w:rsid w:val="00C66B9B"/>
    <w:rsid w:val="00C676EA"/>
    <w:rsid w:val="00C67C67"/>
    <w:rsid w:val="00C67F96"/>
    <w:rsid w:val="00C7022C"/>
    <w:rsid w:val="00C71032"/>
    <w:rsid w:val="00C716E5"/>
    <w:rsid w:val="00C773D9"/>
    <w:rsid w:val="00C80307"/>
    <w:rsid w:val="00C80919"/>
    <w:rsid w:val="00C80ACE"/>
    <w:rsid w:val="00C80B0C"/>
    <w:rsid w:val="00C81162"/>
    <w:rsid w:val="00C8257F"/>
    <w:rsid w:val="00C82C01"/>
    <w:rsid w:val="00C82EC7"/>
    <w:rsid w:val="00C83258"/>
    <w:rsid w:val="00C83666"/>
    <w:rsid w:val="00C843AC"/>
    <w:rsid w:val="00C870B5"/>
    <w:rsid w:val="00C907DF"/>
    <w:rsid w:val="00C91630"/>
    <w:rsid w:val="00C93B0D"/>
    <w:rsid w:val="00C94BE9"/>
    <w:rsid w:val="00C9558A"/>
    <w:rsid w:val="00C966EB"/>
    <w:rsid w:val="00CA004F"/>
    <w:rsid w:val="00CA04B1"/>
    <w:rsid w:val="00CA2DFC"/>
    <w:rsid w:val="00CA3E24"/>
    <w:rsid w:val="00CA4EC9"/>
    <w:rsid w:val="00CB03D4"/>
    <w:rsid w:val="00CB0617"/>
    <w:rsid w:val="00CB0738"/>
    <w:rsid w:val="00CB137B"/>
    <w:rsid w:val="00CB1D11"/>
    <w:rsid w:val="00CB4922"/>
    <w:rsid w:val="00CB57FE"/>
    <w:rsid w:val="00CB59F3"/>
    <w:rsid w:val="00CB7D0F"/>
    <w:rsid w:val="00CC0C56"/>
    <w:rsid w:val="00CC35EF"/>
    <w:rsid w:val="00CC502A"/>
    <w:rsid w:val="00CC5048"/>
    <w:rsid w:val="00CC56EF"/>
    <w:rsid w:val="00CC6246"/>
    <w:rsid w:val="00CC66C9"/>
    <w:rsid w:val="00CC7EC4"/>
    <w:rsid w:val="00CD0232"/>
    <w:rsid w:val="00CD6DB4"/>
    <w:rsid w:val="00CE5E46"/>
    <w:rsid w:val="00CF0AB4"/>
    <w:rsid w:val="00CF10E3"/>
    <w:rsid w:val="00CF17B1"/>
    <w:rsid w:val="00CF3F84"/>
    <w:rsid w:val="00CF49CC"/>
    <w:rsid w:val="00CF4C02"/>
    <w:rsid w:val="00CF608F"/>
    <w:rsid w:val="00D02B1A"/>
    <w:rsid w:val="00D037C6"/>
    <w:rsid w:val="00D03A27"/>
    <w:rsid w:val="00D04F0B"/>
    <w:rsid w:val="00D062BA"/>
    <w:rsid w:val="00D120AF"/>
    <w:rsid w:val="00D12359"/>
    <w:rsid w:val="00D14277"/>
    <w:rsid w:val="00D1463A"/>
    <w:rsid w:val="00D15F11"/>
    <w:rsid w:val="00D17254"/>
    <w:rsid w:val="00D20272"/>
    <w:rsid w:val="00D252C9"/>
    <w:rsid w:val="00D26004"/>
    <w:rsid w:val="00D26CFD"/>
    <w:rsid w:val="00D270FA"/>
    <w:rsid w:val="00D3021C"/>
    <w:rsid w:val="00D32DDF"/>
    <w:rsid w:val="00D3355C"/>
    <w:rsid w:val="00D343CF"/>
    <w:rsid w:val="00D36206"/>
    <w:rsid w:val="00D366B4"/>
    <w:rsid w:val="00D36E93"/>
    <w:rsid w:val="00D3700C"/>
    <w:rsid w:val="00D41940"/>
    <w:rsid w:val="00D428FD"/>
    <w:rsid w:val="00D52C29"/>
    <w:rsid w:val="00D551FD"/>
    <w:rsid w:val="00D5696C"/>
    <w:rsid w:val="00D603BF"/>
    <w:rsid w:val="00D61CC1"/>
    <w:rsid w:val="00D6208F"/>
    <w:rsid w:val="00D625C3"/>
    <w:rsid w:val="00D625F8"/>
    <w:rsid w:val="00D62BD8"/>
    <w:rsid w:val="00D63359"/>
    <w:rsid w:val="00D638E0"/>
    <w:rsid w:val="00D653B1"/>
    <w:rsid w:val="00D656A2"/>
    <w:rsid w:val="00D65756"/>
    <w:rsid w:val="00D71E74"/>
    <w:rsid w:val="00D73633"/>
    <w:rsid w:val="00D740A5"/>
    <w:rsid w:val="00D74540"/>
    <w:rsid w:val="00D74AE1"/>
    <w:rsid w:val="00D75D42"/>
    <w:rsid w:val="00D80A15"/>
    <w:rsid w:val="00D80B20"/>
    <w:rsid w:val="00D823A0"/>
    <w:rsid w:val="00D83AB5"/>
    <w:rsid w:val="00D865A8"/>
    <w:rsid w:val="00D87D79"/>
    <w:rsid w:val="00D90107"/>
    <w:rsid w:val="00D9012A"/>
    <w:rsid w:val="00D927EB"/>
    <w:rsid w:val="00D92A67"/>
    <w:rsid w:val="00D92C2D"/>
    <w:rsid w:val="00D92CAE"/>
    <w:rsid w:val="00D9361E"/>
    <w:rsid w:val="00D9373B"/>
    <w:rsid w:val="00D94F38"/>
    <w:rsid w:val="00D96476"/>
    <w:rsid w:val="00D96F91"/>
    <w:rsid w:val="00DA005A"/>
    <w:rsid w:val="00DA1369"/>
    <w:rsid w:val="00DA17CD"/>
    <w:rsid w:val="00DA3808"/>
    <w:rsid w:val="00DA4F25"/>
    <w:rsid w:val="00DA539E"/>
    <w:rsid w:val="00DB0A1F"/>
    <w:rsid w:val="00DB142A"/>
    <w:rsid w:val="00DB16F4"/>
    <w:rsid w:val="00DB1F4D"/>
    <w:rsid w:val="00DB25B3"/>
    <w:rsid w:val="00DB4A1F"/>
    <w:rsid w:val="00DB5E80"/>
    <w:rsid w:val="00DB6C05"/>
    <w:rsid w:val="00DC0A1A"/>
    <w:rsid w:val="00DC1C10"/>
    <w:rsid w:val="00DC5D88"/>
    <w:rsid w:val="00DC6F92"/>
    <w:rsid w:val="00DD14B6"/>
    <w:rsid w:val="00DD40A2"/>
    <w:rsid w:val="00DD60F2"/>
    <w:rsid w:val="00DD69FB"/>
    <w:rsid w:val="00DE0893"/>
    <w:rsid w:val="00DE1306"/>
    <w:rsid w:val="00DE2814"/>
    <w:rsid w:val="00DE5E28"/>
    <w:rsid w:val="00DE6796"/>
    <w:rsid w:val="00DF0F36"/>
    <w:rsid w:val="00DF247D"/>
    <w:rsid w:val="00DF41B2"/>
    <w:rsid w:val="00DF4661"/>
    <w:rsid w:val="00DF47E2"/>
    <w:rsid w:val="00DF6FB5"/>
    <w:rsid w:val="00DF76E9"/>
    <w:rsid w:val="00DF7C3A"/>
    <w:rsid w:val="00E01272"/>
    <w:rsid w:val="00E02663"/>
    <w:rsid w:val="00E03067"/>
    <w:rsid w:val="00E03814"/>
    <w:rsid w:val="00E03846"/>
    <w:rsid w:val="00E03A07"/>
    <w:rsid w:val="00E04E57"/>
    <w:rsid w:val="00E0559C"/>
    <w:rsid w:val="00E06421"/>
    <w:rsid w:val="00E10BDB"/>
    <w:rsid w:val="00E13CC9"/>
    <w:rsid w:val="00E14C35"/>
    <w:rsid w:val="00E15B00"/>
    <w:rsid w:val="00E16EB4"/>
    <w:rsid w:val="00E202B6"/>
    <w:rsid w:val="00E20A7D"/>
    <w:rsid w:val="00E21A27"/>
    <w:rsid w:val="00E21D6F"/>
    <w:rsid w:val="00E22643"/>
    <w:rsid w:val="00E24088"/>
    <w:rsid w:val="00E24B5C"/>
    <w:rsid w:val="00E2560E"/>
    <w:rsid w:val="00E27A2F"/>
    <w:rsid w:val="00E27E9D"/>
    <w:rsid w:val="00E3036D"/>
    <w:rsid w:val="00E30A98"/>
    <w:rsid w:val="00E31AFB"/>
    <w:rsid w:val="00E32046"/>
    <w:rsid w:val="00E330FD"/>
    <w:rsid w:val="00E34583"/>
    <w:rsid w:val="00E409B6"/>
    <w:rsid w:val="00E42A94"/>
    <w:rsid w:val="00E43504"/>
    <w:rsid w:val="00E458BF"/>
    <w:rsid w:val="00E47285"/>
    <w:rsid w:val="00E478A7"/>
    <w:rsid w:val="00E5035D"/>
    <w:rsid w:val="00E5165C"/>
    <w:rsid w:val="00E51C33"/>
    <w:rsid w:val="00E54676"/>
    <w:rsid w:val="00E54AD5"/>
    <w:rsid w:val="00E54BFB"/>
    <w:rsid w:val="00E54CD7"/>
    <w:rsid w:val="00E556A4"/>
    <w:rsid w:val="00E706E7"/>
    <w:rsid w:val="00E71567"/>
    <w:rsid w:val="00E736BF"/>
    <w:rsid w:val="00E73FE4"/>
    <w:rsid w:val="00E76440"/>
    <w:rsid w:val="00E76B2C"/>
    <w:rsid w:val="00E77587"/>
    <w:rsid w:val="00E81378"/>
    <w:rsid w:val="00E818AD"/>
    <w:rsid w:val="00E835F3"/>
    <w:rsid w:val="00E84229"/>
    <w:rsid w:val="00E843F0"/>
    <w:rsid w:val="00E84965"/>
    <w:rsid w:val="00E86147"/>
    <w:rsid w:val="00E86C75"/>
    <w:rsid w:val="00E877DC"/>
    <w:rsid w:val="00E90E4E"/>
    <w:rsid w:val="00E914E2"/>
    <w:rsid w:val="00E92EA8"/>
    <w:rsid w:val="00E9391E"/>
    <w:rsid w:val="00E941CE"/>
    <w:rsid w:val="00E944E2"/>
    <w:rsid w:val="00E9610C"/>
    <w:rsid w:val="00EA0043"/>
    <w:rsid w:val="00EA1052"/>
    <w:rsid w:val="00EA218F"/>
    <w:rsid w:val="00EA2B61"/>
    <w:rsid w:val="00EA4E20"/>
    <w:rsid w:val="00EA4F29"/>
    <w:rsid w:val="00EA5B27"/>
    <w:rsid w:val="00EA5F83"/>
    <w:rsid w:val="00EA6F9D"/>
    <w:rsid w:val="00EA7987"/>
    <w:rsid w:val="00EB2273"/>
    <w:rsid w:val="00EB6C62"/>
    <w:rsid w:val="00EB6F3C"/>
    <w:rsid w:val="00EB7133"/>
    <w:rsid w:val="00EB7650"/>
    <w:rsid w:val="00EC0CF9"/>
    <w:rsid w:val="00EC1E2C"/>
    <w:rsid w:val="00EC254E"/>
    <w:rsid w:val="00EC2B9A"/>
    <w:rsid w:val="00EC319D"/>
    <w:rsid w:val="00EC3579"/>
    <w:rsid w:val="00EC3723"/>
    <w:rsid w:val="00EC568A"/>
    <w:rsid w:val="00EC7C87"/>
    <w:rsid w:val="00ED030E"/>
    <w:rsid w:val="00ED224B"/>
    <w:rsid w:val="00ED2672"/>
    <w:rsid w:val="00ED27F9"/>
    <w:rsid w:val="00ED2A8D"/>
    <w:rsid w:val="00ED3784"/>
    <w:rsid w:val="00ED4450"/>
    <w:rsid w:val="00ED7692"/>
    <w:rsid w:val="00EE0C25"/>
    <w:rsid w:val="00EE0F33"/>
    <w:rsid w:val="00EE0F90"/>
    <w:rsid w:val="00EE2455"/>
    <w:rsid w:val="00EE2F17"/>
    <w:rsid w:val="00EE45B3"/>
    <w:rsid w:val="00EE54CB"/>
    <w:rsid w:val="00EE6424"/>
    <w:rsid w:val="00EF0C76"/>
    <w:rsid w:val="00EF1936"/>
    <w:rsid w:val="00EF1C54"/>
    <w:rsid w:val="00EF404B"/>
    <w:rsid w:val="00EF6B04"/>
    <w:rsid w:val="00F00376"/>
    <w:rsid w:val="00F01F0C"/>
    <w:rsid w:val="00F020A2"/>
    <w:rsid w:val="00F02A5A"/>
    <w:rsid w:val="00F05425"/>
    <w:rsid w:val="00F06ECB"/>
    <w:rsid w:val="00F1078D"/>
    <w:rsid w:val="00F11368"/>
    <w:rsid w:val="00F1154E"/>
    <w:rsid w:val="00F11764"/>
    <w:rsid w:val="00F118B2"/>
    <w:rsid w:val="00F11DA6"/>
    <w:rsid w:val="00F157E2"/>
    <w:rsid w:val="00F15A3F"/>
    <w:rsid w:val="00F1663F"/>
    <w:rsid w:val="00F16C7D"/>
    <w:rsid w:val="00F21960"/>
    <w:rsid w:val="00F23723"/>
    <w:rsid w:val="00F259E2"/>
    <w:rsid w:val="00F268E8"/>
    <w:rsid w:val="00F26B94"/>
    <w:rsid w:val="00F30155"/>
    <w:rsid w:val="00F30739"/>
    <w:rsid w:val="00F30B99"/>
    <w:rsid w:val="00F31639"/>
    <w:rsid w:val="00F32C74"/>
    <w:rsid w:val="00F346A3"/>
    <w:rsid w:val="00F34B95"/>
    <w:rsid w:val="00F3574D"/>
    <w:rsid w:val="00F36651"/>
    <w:rsid w:val="00F36BB2"/>
    <w:rsid w:val="00F3770C"/>
    <w:rsid w:val="00F404B9"/>
    <w:rsid w:val="00F40DC3"/>
    <w:rsid w:val="00F4158A"/>
    <w:rsid w:val="00F41F0B"/>
    <w:rsid w:val="00F42090"/>
    <w:rsid w:val="00F46AEE"/>
    <w:rsid w:val="00F50222"/>
    <w:rsid w:val="00F5051F"/>
    <w:rsid w:val="00F51D98"/>
    <w:rsid w:val="00F52277"/>
    <w:rsid w:val="00F527AC"/>
    <w:rsid w:val="00F53A2F"/>
    <w:rsid w:val="00F544AD"/>
    <w:rsid w:val="00F5503F"/>
    <w:rsid w:val="00F55AD7"/>
    <w:rsid w:val="00F55CEA"/>
    <w:rsid w:val="00F61D83"/>
    <w:rsid w:val="00F628DA"/>
    <w:rsid w:val="00F636EF"/>
    <w:rsid w:val="00F6480C"/>
    <w:rsid w:val="00F64BE0"/>
    <w:rsid w:val="00F65DD1"/>
    <w:rsid w:val="00F66E47"/>
    <w:rsid w:val="00F707B3"/>
    <w:rsid w:val="00F70D63"/>
    <w:rsid w:val="00F71135"/>
    <w:rsid w:val="00F71E5B"/>
    <w:rsid w:val="00F730DC"/>
    <w:rsid w:val="00F741EE"/>
    <w:rsid w:val="00F74309"/>
    <w:rsid w:val="00F762DE"/>
    <w:rsid w:val="00F77706"/>
    <w:rsid w:val="00F828E7"/>
    <w:rsid w:val="00F82C35"/>
    <w:rsid w:val="00F83068"/>
    <w:rsid w:val="00F85647"/>
    <w:rsid w:val="00F90461"/>
    <w:rsid w:val="00F91B03"/>
    <w:rsid w:val="00F925ED"/>
    <w:rsid w:val="00F93A7F"/>
    <w:rsid w:val="00F96B69"/>
    <w:rsid w:val="00FA06B2"/>
    <w:rsid w:val="00FA242F"/>
    <w:rsid w:val="00FA370D"/>
    <w:rsid w:val="00FA5F89"/>
    <w:rsid w:val="00FA66F1"/>
    <w:rsid w:val="00FA764F"/>
    <w:rsid w:val="00FB330D"/>
    <w:rsid w:val="00FB5308"/>
    <w:rsid w:val="00FB5647"/>
    <w:rsid w:val="00FB7AAA"/>
    <w:rsid w:val="00FC378B"/>
    <w:rsid w:val="00FC3977"/>
    <w:rsid w:val="00FC4AFE"/>
    <w:rsid w:val="00FC631E"/>
    <w:rsid w:val="00FC6F9A"/>
    <w:rsid w:val="00FC70B8"/>
    <w:rsid w:val="00FD24D3"/>
    <w:rsid w:val="00FD2566"/>
    <w:rsid w:val="00FD25C7"/>
    <w:rsid w:val="00FD2A65"/>
    <w:rsid w:val="00FD2F16"/>
    <w:rsid w:val="00FD2F54"/>
    <w:rsid w:val="00FD6065"/>
    <w:rsid w:val="00FD6C6C"/>
    <w:rsid w:val="00FE1D34"/>
    <w:rsid w:val="00FE244F"/>
    <w:rsid w:val="00FE2A6F"/>
    <w:rsid w:val="00FE6132"/>
    <w:rsid w:val="00FE6C18"/>
    <w:rsid w:val="00FE7F30"/>
    <w:rsid w:val="00FF0F5B"/>
    <w:rsid w:val="00FF1EAF"/>
    <w:rsid w:val="00FF2C98"/>
    <w:rsid w:val="00FF418D"/>
    <w:rsid w:val="00FF6538"/>
    <w:rsid w:val="00FF7069"/>
    <w:rsid w:val="00FF7486"/>
    <w:rsid w:val="00FF7A4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04A13"/>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ind w:left="1588"/>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qFormat/>
    <w:rsid w:val="008F33E4"/>
    <w:pPr>
      <w:spacing w:after="160" w:line="256" w:lineRule="auto"/>
      <w:ind w:left="720"/>
      <w:contextualSpacing/>
    </w:pPr>
    <w:rPr>
      <w:sz w:val="22"/>
      <w:lang w:val="fi-FI"/>
    </w:rPr>
  </w:style>
  <w:style w:type="character" w:customStyle="1" w:styleId="ui-provider">
    <w:name w:val="ui-provider"/>
    <w:basedOn w:val="Kappaleenoletusfontti"/>
    <w:rsid w:val="00D26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39179">
      <w:bodyDiv w:val="1"/>
      <w:marLeft w:val="0"/>
      <w:marRight w:val="0"/>
      <w:marTop w:val="0"/>
      <w:marBottom w:val="0"/>
      <w:divBdr>
        <w:top w:val="none" w:sz="0" w:space="0" w:color="auto"/>
        <w:left w:val="none" w:sz="0" w:space="0" w:color="auto"/>
        <w:bottom w:val="none" w:sz="0" w:space="0" w:color="auto"/>
        <w:right w:val="none" w:sz="0" w:space="0" w:color="auto"/>
      </w:divBdr>
    </w:div>
    <w:div w:id="165562007">
      <w:bodyDiv w:val="1"/>
      <w:marLeft w:val="0"/>
      <w:marRight w:val="0"/>
      <w:marTop w:val="0"/>
      <w:marBottom w:val="0"/>
      <w:divBdr>
        <w:top w:val="none" w:sz="0" w:space="0" w:color="auto"/>
        <w:left w:val="none" w:sz="0" w:space="0" w:color="auto"/>
        <w:bottom w:val="none" w:sz="0" w:space="0" w:color="auto"/>
        <w:right w:val="none" w:sz="0" w:space="0" w:color="auto"/>
      </w:divBdr>
    </w:div>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286933126">
      <w:bodyDiv w:val="1"/>
      <w:marLeft w:val="0"/>
      <w:marRight w:val="0"/>
      <w:marTop w:val="0"/>
      <w:marBottom w:val="0"/>
      <w:divBdr>
        <w:top w:val="none" w:sz="0" w:space="0" w:color="auto"/>
        <w:left w:val="none" w:sz="0" w:space="0" w:color="auto"/>
        <w:bottom w:val="none" w:sz="0" w:space="0" w:color="auto"/>
        <w:right w:val="none" w:sz="0" w:space="0" w:color="auto"/>
      </w:divBdr>
    </w:div>
    <w:div w:id="395708660">
      <w:bodyDiv w:val="1"/>
      <w:marLeft w:val="0"/>
      <w:marRight w:val="0"/>
      <w:marTop w:val="0"/>
      <w:marBottom w:val="0"/>
      <w:divBdr>
        <w:top w:val="none" w:sz="0" w:space="0" w:color="auto"/>
        <w:left w:val="none" w:sz="0" w:space="0" w:color="auto"/>
        <w:bottom w:val="none" w:sz="0" w:space="0" w:color="auto"/>
        <w:right w:val="none" w:sz="0" w:space="0" w:color="auto"/>
      </w:divBdr>
    </w:div>
    <w:div w:id="435753715">
      <w:bodyDiv w:val="1"/>
      <w:marLeft w:val="0"/>
      <w:marRight w:val="0"/>
      <w:marTop w:val="0"/>
      <w:marBottom w:val="0"/>
      <w:divBdr>
        <w:top w:val="none" w:sz="0" w:space="0" w:color="auto"/>
        <w:left w:val="none" w:sz="0" w:space="0" w:color="auto"/>
        <w:bottom w:val="none" w:sz="0" w:space="0" w:color="auto"/>
        <w:right w:val="none" w:sz="0" w:space="0" w:color="auto"/>
      </w:divBdr>
    </w:div>
    <w:div w:id="445396058">
      <w:bodyDiv w:val="1"/>
      <w:marLeft w:val="0"/>
      <w:marRight w:val="0"/>
      <w:marTop w:val="0"/>
      <w:marBottom w:val="0"/>
      <w:divBdr>
        <w:top w:val="none" w:sz="0" w:space="0" w:color="auto"/>
        <w:left w:val="none" w:sz="0" w:space="0" w:color="auto"/>
        <w:bottom w:val="none" w:sz="0" w:space="0" w:color="auto"/>
        <w:right w:val="none" w:sz="0" w:space="0" w:color="auto"/>
      </w:divBdr>
      <w:divsChild>
        <w:div w:id="42098718">
          <w:marLeft w:val="0"/>
          <w:marRight w:val="0"/>
          <w:marTop w:val="0"/>
          <w:marBottom w:val="0"/>
          <w:divBdr>
            <w:top w:val="none" w:sz="0" w:space="0" w:color="auto"/>
            <w:left w:val="none" w:sz="0" w:space="0" w:color="auto"/>
            <w:bottom w:val="none" w:sz="0" w:space="0" w:color="auto"/>
            <w:right w:val="none" w:sz="0" w:space="0" w:color="auto"/>
          </w:divBdr>
          <w:divsChild>
            <w:div w:id="758719133">
              <w:marLeft w:val="0"/>
              <w:marRight w:val="0"/>
              <w:marTop w:val="0"/>
              <w:marBottom w:val="0"/>
              <w:divBdr>
                <w:top w:val="none" w:sz="0" w:space="0" w:color="auto"/>
                <w:left w:val="none" w:sz="0" w:space="0" w:color="auto"/>
                <w:bottom w:val="none" w:sz="0" w:space="0" w:color="auto"/>
                <w:right w:val="none" w:sz="0" w:space="0" w:color="auto"/>
              </w:divBdr>
              <w:divsChild>
                <w:div w:id="358626913">
                  <w:marLeft w:val="0"/>
                  <w:marRight w:val="0"/>
                  <w:marTop w:val="0"/>
                  <w:marBottom w:val="0"/>
                  <w:divBdr>
                    <w:top w:val="none" w:sz="0" w:space="0" w:color="auto"/>
                    <w:left w:val="none" w:sz="0" w:space="0" w:color="auto"/>
                    <w:bottom w:val="none" w:sz="0" w:space="0" w:color="auto"/>
                    <w:right w:val="none" w:sz="0" w:space="0" w:color="auto"/>
                  </w:divBdr>
                  <w:divsChild>
                    <w:div w:id="16334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251">
          <w:marLeft w:val="0"/>
          <w:marRight w:val="0"/>
          <w:marTop w:val="0"/>
          <w:marBottom w:val="0"/>
          <w:divBdr>
            <w:top w:val="none" w:sz="0" w:space="0" w:color="auto"/>
            <w:left w:val="none" w:sz="0" w:space="0" w:color="auto"/>
            <w:bottom w:val="none" w:sz="0" w:space="0" w:color="auto"/>
            <w:right w:val="none" w:sz="0" w:space="0" w:color="auto"/>
          </w:divBdr>
          <w:divsChild>
            <w:div w:id="166598636">
              <w:marLeft w:val="0"/>
              <w:marRight w:val="0"/>
              <w:marTop w:val="0"/>
              <w:marBottom w:val="0"/>
              <w:divBdr>
                <w:top w:val="none" w:sz="0" w:space="0" w:color="auto"/>
                <w:left w:val="none" w:sz="0" w:space="0" w:color="auto"/>
                <w:bottom w:val="none" w:sz="0" w:space="0" w:color="auto"/>
                <w:right w:val="none" w:sz="0" w:space="0" w:color="auto"/>
              </w:divBdr>
              <w:divsChild>
                <w:div w:id="1517308026">
                  <w:marLeft w:val="0"/>
                  <w:marRight w:val="0"/>
                  <w:marTop w:val="0"/>
                  <w:marBottom w:val="0"/>
                  <w:divBdr>
                    <w:top w:val="none" w:sz="0" w:space="0" w:color="auto"/>
                    <w:left w:val="none" w:sz="0" w:space="0" w:color="auto"/>
                    <w:bottom w:val="none" w:sz="0" w:space="0" w:color="auto"/>
                    <w:right w:val="none" w:sz="0" w:space="0" w:color="auto"/>
                  </w:divBdr>
                  <w:divsChild>
                    <w:div w:id="20387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042103">
      <w:bodyDiv w:val="1"/>
      <w:marLeft w:val="0"/>
      <w:marRight w:val="0"/>
      <w:marTop w:val="0"/>
      <w:marBottom w:val="0"/>
      <w:divBdr>
        <w:top w:val="none" w:sz="0" w:space="0" w:color="auto"/>
        <w:left w:val="none" w:sz="0" w:space="0" w:color="auto"/>
        <w:bottom w:val="none" w:sz="0" w:space="0" w:color="auto"/>
        <w:right w:val="none" w:sz="0" w:space="0" w:color="auto"/>
      </w:divBdr>
    </w:div>
    <w:div w:id="647436857">
      <w:bodyDiv w:val="1"/>
      <w:marLeft w:val="0"/>
      <w:marRight w:val="0"/>
      <w:marTop w:val="0"/>
      <w:marBottom w:val="0"/>
      <w:divBdr>
        <w:top w:val="none" w:sz="0" w:space="0" w:color="auto"/>
        <w:left w:val="none" w:sz="0" w:space="0" w:color="auto"/>
        <w:bottom w:val="none" w:sz="0" w:space="0" w:color="auto"/>
        <w:right w:val="none" w:sz="0" w:space="0" w:color="auto"/>
      </w:divBdr>
    </w:div>
    <w:div w:id="854540400">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996231138">
      <w:bodyDiv w:val="1"/>
      <w:marLeft w:val="0"/>
      <w:marRight w:val="0"/>
      <w:marTop w:val="0"/>
      <w:marBottom w:val="0"/>
      <w:divBdr>
        <w:top w:val="none" w:sz="0" w:space="0" w:color="auto"/>
        <w:left w:val="none" w:sz="0" w:space="0" w:color="auto"/>
        <w:bottom w:val="none" w:sz="0" w:space="0" w:color="auto"/>
        <w:right w:val="none" w:sz="0" w:space="0" w:color="auto"/>
      </w:divBdr>
      <w:divsChild>
        <w:div w:id="910190113">
          <w:marLeft w:val="0"/>
          <w:marRight w:val="0"/>
          <w:marTop w:val="0"/>
          <w:marBottom w:val="0"/>
          <w:divBdr>
            <w:top w:val="none" w:sz="0" w:space="0" w:color="auto"/>
            <w:left w:val="none" w:sz="0" w:space="0" w:color="auto"/>
            <w:bottom w:val="none" w:sz="0" w:space="0" w:color="auto"/>
            <w:right w:val="none" w:sz="0" w:space="0" w:color="auto"/>
          </w:divBdr>
          <w:divsChild>
            <w:div w:id="150216524">
              <w:marLeft w:val="0"/>
              <w:marRight w:val="0"/>
              <w:marTop w:val="0"/>
              <w:marBottom w:val="0"/>
              <w:divBdr>
                <w:top w:val="none" w:sz="0" w:space="0" w:color="auto"/>
                <w:left w:val="none" w:sz="0" w:space="0" w:color="auto"/>
                <w:bottom w:val="none" w:sz="0" w:space="0" w:color="auto"/>
                <w:right w:val="none" w:sz="0" w:space="0" w:color="auto"/>
              </w:divBdr>
              <w:divsChild>
                <w:div w:id="684674784">
                  <w:marLeft w:val="0"/>
                  <w:marRight w:val="0"/>
                  <w:marTop w:val="0"/>
                  <w:marBottom w:val="0"/>
                  <w:divBdr>
                    <w:top w:val="none" w:sz="0" w:space="0" w:color="auto"/>
                    <w:left w:val="none" w:sz="0" w:space="0" w:color="auto"/>
                    <w:bottom w:val="none" w:sz="0" w:space="0" w:color="auto"/>
                    <w:right w:val="none" w:sz="0" w:space="0" w:color="auto"/>
                  </w:divBdr>
                  <w:divsChild>
                    <w:div w:id="1249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43072">
          <w:marLeft w:val="0"/>
          <w:marRight w:val="0"/>
          <w:marTop w:val="0"/>
          <w:marBottom w:val="0"/>
          <w:divBdr>
            <w:top w:val="none" w:sz="0" w:space="0" w:color="auto"/>
            <w:left w:val="none" w:sz="0" w:space="0" w:color="auto"/>
            <w:bottom w:val="none" w:sz="0" w:space="0" w:color="auto"/>
            <w:right w:val="none" w:sz="0" w:space="0" w:color="auto"/>
          </w:divBdr>
          <w:divsChild>
            <w:div w:id="1837646000">
              <w:marLeft w:val="0"/>
              <w:marRight w:val="0"/>
              <w:marTop w:val="0"/>
              <w:marBottom w:val="0"/>
              <w:divBdr>
                <w:top w:val="none" w:sz="0" w:space="0" w:color="auto"/>
                <w:left w:val="none" w:sz="0" w:space="0" w:color="auto"/>
                <w:bottom w:val="none" w:sz="0" w:space="0" w:color="auto"/>
                <w:right w:val="none" w:sz="0" w:space="0" w:color="auto"/>
              </w:divBdr>
              <w:divsChild>
                <w:div w:id="1126583054">
                  <w:marLeft w:val="0"/>
                  <w:marRight w:val="0"/>
                  <w:marTop w:val="0"/>
                  <w:marBottom w:val="0"/>
                  <w:divBdr>
                    <w:top w:val="none" w:sz="0" w:space="0" w:color="auto"/>
                    <w:left w:val="none" w:sz="0" w:space="0" w:color="auto"/>
                    <w:bottom w:val="none" w:sz="0" w:space="0" w:color="auto"/>
                    <w:right w:val="none" w:sz="0" w:space="0" w:color="auto"/>
                  </w:divBdr>
                  <w:divsChild>
                    <w:div w:id="94472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671550">
      <w:bodyDiv w:val="1"/>
      <w:marLeft w:val="0"/>
      <w:marRight w:val="0"/>
      <w:marTop w:val="0"/>
      <w:marBottom w:val="0"/>
      <w:divBdr>
        <w:top w:val="none" w:sz="0" w:space="0" w:color="auto"/>
        <w:left w:val="none" w:sz="0" w:space="0" w:color="auto"/>
        <w:bottom w:val="none" w:sz="0" w:space="0" w:color="auto"/>
        <w:right w:val="none" w:sz="0" w:space="0" w:color="auto"/>
      </w:divBdr>
    </w:div>
    <w:div w:id="1089233890">
      <w:bodyDiv w:val="1"/>
      <w:marLeft w:val="0"/>
      <w:marRight w:val="0"/>
      <w:marTop w:val="0"/>
      <w:marBottom w:val="0"/>
      <w:divBdr>
        <w:top w:val="none" w:sz="0" w:space="0" w:color="auto"/>
        <w:left w:val="none" w:sz="0" w:space="0" w:color="auto"/>
        <w:bottom w:val="none" w:sz="0" w:space="0" w:color="auto"/>
        <w:right w:val="none" w:sz="0" w:space="0" w:color="auto"/>
      </w:divBdr>
    </w:div>
    <w:div w:id="1432160375">
      <w:bodyDiv w:val="1"/>
      <w:marLeft w:val="0"/>
      <w:marRight w:val="0"/>
      <w:marTop w:val="0"/>
      <w:marBottom w:val="0"/>
      <w:divBdr>
        <w:top w:val="none" w:sz="0" w:space="0" w:color="auto"/>
        <w:left w:val="none" w:sz="0" w:space="0" w:color="auto"/>
        <w:bottom w:val="none" w:sz="0" w:space="0" w:color="auto"/>
        <w:right w:val="none" w:sz="0" w:space="0" w:color="auto"/>
      </w:divBdr>
    </w:div>
    <w:div w:id="1498228208">
      <w:bodyDiv w:val="1"/>
      <w:marLeft w:val="0"/>
      <w:marRight w:val="0"/>
      <w:marTop w:val="0"/>
      <w:marBottom w:val="0"/>
      <w:divBdr>
        <w:top w:val="none" w:sz="0" w:space="0" w:color="auto"/>
        <w:left w:val="none" w:sz="0" w:space="0" w:color="auto"/>
        <w:bottom w:val="none" w:sz="0" w:space="0" w:color="auto"/>
        <w:right w:val="none" w:sz="0" w:space="0" w:color="auto"/>
      </w:divBdr>
    </w:div>
    <w:div w:id="1606769749">
      <w:bodyDiv w:val="1"/>
      <w:marLeft w:val="0"/>
      <w:marRight w:val="0"/>
      <w:marTop w:val="0"/>
      <w:marBottom w:val="0"/>
      <w:divBdr>
        <w:top w:val="none" w:sz="0" w:space="0" w:color="auto"/>
        <w:left w:val="none" w:sz="0" w:space="0" w:color="auto"/>
        <w:bottom w:val="none" w:sz="0" w:space="0" w:color="auto"/>
        <w:right w:val="none" w:sz="0" w:space="0" w:color="auto"/>
      </w:divBdr>
    </w:div>
    <w:div w:id="1657955903">
      <w:bodyDiv w:val="1"/>
      <w:marLeft w:val="0"/>
      <w:marRight w:val="0"/>
      <w:marTop w:val="0"/>
      <w:marBottom w:val="0"/>
      <w:divBdr>
        <w:top w:val="none" w:sz="0" w:space="0" w:color="auto"/>
        <w:left w:val="none" w:sz="0" w:space="0" w:color="auto"/>
        <w:bottom w:val="none" w:sz="0" w:space="0" w:color="auto"/>
        <w:right w:val="none" w:sz="0" w:space="0" w:color="auto"/>
      </w:divBdr>
      <w:divsChild>
        <w:div w:id="335040128">
          <w:marLeft w:val="0"/>
          <w:marRight w:val="0"/>
          <w:marTop w:val="0"/>
          <w:marBottom w:val="0"/>
          <w:divBdr>
            <w:top w:val="none" w:sz="0" w:space="0" w:color="auto"/>
            <w:left w:val="none" w:sz="0" w:space="0" w:color="auto"/>
            <w:bottom w:val="none" w:sz="0" w:space="0" w:color="auto"/>
            <w:right w:val="none" w:sz="0" w:space="0" w:color="auto"/>
          </w:divBdr>
          <w:divsChild>
            <w:div w:id="1240169256">
              <w:marLeft w:val="0"/>
              <w:marRight w:val="0"/>
              <w:marTop w:val="0"/>
              <w:marBottom w:val="0"/>
              <w:divBdr>
                <w:top w:val="none" w:sz="0" w:space="0" w:color="auto"/>
                <w:left w:val="none" w:sz="0" w:space="0" w:color="auto"/>
                <w:bottom w:val="none" w:sz="0" w:space="0" w:color="auto"/>
                <w:right w:val="none" w:sz="0" w:space="0" w:color="auto"/>
              </w:divBdr>
            </w:div>
            <w:div w:id="1818498411">
              <w:marLeft w:val="0"/>
              <w:marRight w:val="0"/>
              <w:marTop w:val="0"/>
              <w:marBottom w:val="0"/>
              <w:divBdr>
                <w:top w:val="none" w:sz="0" w:space="0" w:color="auto"/>
                <w:left w:val="none" w:sz="0" w:space="0" w:color="auto"/>
                <w:bottom w:val="none" w:sz="0" w:space="0" w:color="auto"/>
                <w:right w:val="none" w:sz="0" w:space="0" w:color="auto"/>
              </w:divBdr>
            </w:div>
            <w:div w:id="1393192181">
              <w:marLeft w:val="0"/>
              <w:marRight w:val="0"/>
              <w:marTop w:val="0"/>
              <w:marBottom w:val="0"/>
              <w:divBdr>
                <w:top w:val="none" w:sz="0" w:space="0" w:color="auto"/>
                <w:left w:val="none" w:sz="0" w:space="0" w:color="auto"/>
                <w:bottom w:val="none" w:sz="0" w:space="0" w:color="auto"/>
                <w:right w:val="none" w:sz="0" w:space="0" w:color="auto"/>
              </w:divBdr>
            </w:div>
          </w:divsChild>
        </w:div>
        <w:div w:id="1639647902">
          <w:marLeft w:val="0"/>
          <w:marRight w:val="0"/>
          <w:marTop w:val="0"/>
          <w:marBottom w:val="0"/>
          <w:divBdr>
            <w:top w:val="none" w:sz="0" w:space="0" w:color="auto"/>
            <w:left w:val="none" w:sz="0" w:space="0" w:color="auto"/>
            <w:bottom w:val="none" w:sz="0" w:space="0" w:color="auto"/>
            <w:right w:val="none" w:sz="0" w:space="0" w:color="auto"/>
          </w:divBdr>
          <w:divsChild>
            <w:div w:id="8479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78451">
      <w:bodyDiv w:val="1"/>
      <w:marLeft w:val="0"/>
      <w:marRight w:val="0"/>
      <w:marTop w:val="0"/>
      <w:marBottom w:val="0"/>
      <w:divBdr>
        <w:top w:val="none" w:sz="0" w:space="0" w:color="auto"/>
        <w:left w:val="none" w:sz="0" w:space="0" w:color="auto"/>
        <w:bottom w:val="none" w:sz="0" w:space="0" w:color="auto"/>
        <w:right w:val="none" w:sz="0" w:space="0" w:color="auto"/>
      </w:divBdr>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 w:id="201780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microsoft.com/office/2011/relationships/people" Target="people.xml"/><Relationship Id="rId21" Type="http://schemas.openxmlformats.org/officeDocument/2006/relationships/header" Target="header5.xml"/><Relationship Id="rId34" Type="http://schemas.openxmlformats.org/officeDocument/2006/relationships/header" Target="header1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image" Target="media/image8.pn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5.png"/><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microsoft.com/office/2018/08/relationships/commentsExtensible" Target="commentsExtensible.xm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8E57E467-D73C-4487-83BA-CA0C5270BB4F}"/>
</file>

<file path=customXml/itemProps3.xml><?xml version="1.0" encoding="utf-8"?>
<ds:datastoreItem xmlns:ds="http://schemas.openxmlformats.org/officeDocument/2006/customXml" ds:itemID="{6933A648-CBB4-40B0-BF74-81061643F39E}">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C:\_Documents\Download\Gxxxx Template for IALA Guidelines Ed 2.1 August 2021.dotm</Template>
  <TotalTime>400</TotalTime>
  <Pages>18</Pages>
  <Words>9673</Words>
  <Characters>78353</Characters>
  <Application>Microsoft Office Word</Application>
  <DocSecurity>0</DocSecurity>
  <Lines>652</Lines>
  <Paragraphs>175</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87851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Kaski Maiju</cp:lastModifiedBy>
  <cp:revision>194</cp:revision>
  <cp:lastPrinted>2025-07-01T20:00:00Z</cp:lastPrinted>
  <dcterms:created xsi:type="dcterms:W3CDTF">2025-07-01T08:17:00Z</dcterms:created>
  <dcterms:modified xsi:type="dcterms:W3CDTF">2025-09-25T10:13:00Z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